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8A8" w:rsidRDefault="000D38A8">
      <w:bookmarkStart w:id="0" w:name="_GoBack"/>
      <w:bookmarkEnd w:id="0"/>
    </w:p>
    <w:tbl>
      <w:tblPr>
        <w:tblStyle w:val="Tablaconcuadrcula"/>
        <w:tblW w:w="5000" w:type="pct"/>
        <w:tblLook w:val="04A0" w:firstRow="1" w:lastRow="0" w:firstColumn="1" w:lastColumn="0" w:noHBand="0" w:noVBand="1"/>
      </w:tblPr>
      <w:tblGrid>
        <w:gridCol w:w="4169"/>
        <w:gridCol w:w="5789"/>
        <w:gridCol w:w="1058"/>
      </w:tblGrid>
      <w:tr w:rsidR="0064338C" w:rsidRPr="0064338C" w:rsidTr="00CF135F">
        <w:tc>
          <w:tcPr>
            <w:tcW w:w="1880" w:type="pct"/>
            <w:vAlign w:val="center"/>
          </w:tcPr>
          <w:p w:rsidR="00DD6E82" w:rsidRPr="0064338C" w:rsidRDefault="00DD6E82" w:rsidP="00DD6E82">
            <w:pPr>
              <w:jc w:val="center"/>
              <w:rPr>
                <w:rFonts w:ascii="Arial" w:hAnsi="Arial" w:cs="Arial"/>
                <w:b/>
                <w:sz w:val="18"/>
                <w:szCs w:val="18"/>
              </w:rPr>
            </w:pPr>
            <w:r w:rsidRPr="0064338C">
              <w:rPr>
                <w:rFonts w:ascii="Arial" w:hAnsi="Arial" w:cs="Arial"/>
                <w:b/>
                <w:sz w:val="18"/>
                <w:szCs w:val="18"/>
              </w:rPr>
              <w:t>Dice</w:t>
            </w:r>
          </w:p>
          <w:p w:rsidR="00DD6E82" w:rsidRPr="0064338C" w:rsidRDefault="00DD6E82" w:rsidP="00DD6E82">
            <w:pPr>
              <w:jc w:val="center"/>
              <w:rPr>
                <w:rFonts w:ascii="Arial" w:hAnsi="Arial" w:cs="Arial"/>
                <w:b/>
                <w:sz w:val="18"/>
                <w:szCs w:val="18"/>
              </w:rPr>
            </w:pPr>
            <w:r w:rsidRPr="0064338C">
              <w:rPr>
                <w:rFonts w:ascii="Arial" w:hAnsi="Arial" w:cs="Arial"/>
                <w:b/>
                <w:sz w:val="18"/>
                <w:szCs w:val="18"/>
              </w:rPr>
              <w:t>(Reglas de operación 2018)</w:t>
            </w:r>
          </w:p>
          <w:p w:rsidR="00DD6E82" w:rsidRPr="0064338C" w:rsidRDefault="00DD6E82" w:rsidP="00DD6E82">
            <w:pPr>
              <w:jc w:val="center"/>
              <w:rPr>
                <w:rFonts w:ascii="Arial" w:hAnsi="Arial" w:cs="Arial"/>
                <w:b/>
                <w:i/>
                <w:sz w:val="18"/>
                <w:szCs w:val="18"/>
                <w:u w:val="single"/>
              </w:rPr>
            </w:pPr>
          </w:p>
        </w:tc>
        <w:tc>
          <w:tcPr>
            <w:tcW w:w="2644" w:type="pct"/>
            <w:vAlign w:val="center"/>
          </w:tcPr>
          <w:p w:rsidR="00DD6E82" w:rsidRPr="0064338C" w:rsidRDefault="00DD6E82" w:rsidP="00DD6E82">
            <w:pPr>
              <w:jc w:val="center"/>
              <w:rPr>
                <w:rFonts w:ascii="Arial" w:hAnsi="Arial" w:cs="Arial"/>
                <w:b/>
                <w:i/>
                <w:sz w:val="18"/>
                <w:szCs w:val="18"/>
                <w:u w:val="single"/>
              </w:rPr>
            </w:pPr>
            <w:r w:rsidRPr="0064338C">
              <w:rPr>
                <w:rFonts w:ascii="Arial" w:hAnsi="Arial" w:cs="Arial"/>
                <w:b/>
                <w:i/>
                <w:sz w:val="18"/>
                <w:szCs w:val="18"/>
                <w:u w:val="single"/>
              </w:rPr>
              <w:t>Debe decir</w:t>
            </w:r>
          </w:p>
          <w:p w:rsidR="00DD6E82" w:rsidRPr="0064338C" w:rsidRDefault="00DD6E82" w:rsidP="00DD6E82">
            <w:pPr>
              <w:jc w:val="center"/>
              <w:rPr>
                <w:rFonts w:ascii="Arial" w:hAnsi="Arial" w:cs="Arial"/>
                <w:b/>
                <w:sz w:val="18"/>
                <w:szCs w:val="18"/>
              </w:rPr>
            </w:pPr>
            <w:r w:rsidRPr="0064338C">
              <w:rPr>
                <w:rFonts w:ascii="Arial" w:hAnsi="Arial" w:cs="Arial"/>
                <w:b/>
                <w:sz w:val="18"/>
                <w:szCs w:val="18"/>
              </w:rPr>
              <w:t>(Reglas de operación 2019)</w:t>
            </w:r>
          </w:p>
        </w:tc>
        <w:tc>
          <w:tcPr>
            <w:tcW w:w="476" w:type="pct"/>
            <w:vAlign w:val="center"/>
          </w:tcPr>
          <w:p w:rsidR="00DD6E82" w:rsidRPr="0064338C" w:rsidRDefault="00DD6E82" w:rsidP="003366DF">
            <w:pPr>
              <w:jc w:val="center"/>
              <w:rPr>
                <w:rFonts w:ascii="Arial" w:hAnsi="Arial" w:cs="Arial"/>
                <w:b/>
                <w:sz w:val="18"/>
                <w:szCs w:val="18"/>
              </w:rPr>
            </w:pPr>
            <w:r w:rsidRPr="0064338C">
              <w:rPr>
                <w:rFonts w:ascii="Arial" w:hAnsi="Arial" w:cs="Arial"/>
                <w:b/>
                <w:sz w:val="18"/>
                <w:szCs w:val="18"/>
              </w:rPr>
              <w:t>Justificación de cambios</w:t>
            </w:r>
          </w:p>
        </w:tc>
      </w:tr>
      <w:tr w:rsidR="0064338C" w:rsidRPr="0064338C" w:rsidTr="00F00E7D">
        <w:tc>
          <w:tcPr>
            <w:tcW w:w="1880" w:type="pct"/>
          </w:tcPr>
          <w:p w:rsidR="002B0B20" w:rsidRPr="0064338C" w:rsidRDefault="002B0B20" w:rsidP="005B7D42">
            <w:pPr>
              <w:pStyle w:val="Texto"/>
              <w:spacing w:after="40" w:line="208" w:lineRule="exact"/>
              <w:ind w:firstLine="0"/>
            </w:pPr>
            <w:r w:rsidRPr="0064338C">
              <w:t xml:space="preserve">RAFAEL PACCHIANO ALAMÁN, Secretario de Medio Ambiente y Recursos Naturales, con la asistencia de </w:t>
            </w:r>
            <w:r w:rsidR="005B7D42" w:rsidRPr="0064338C">
              <w:t>SALVADOR ARTURO BELTRÁN RETIS</w:t>
            </w:r>
            <w:r w:rsidRPr="0064338C">
              <w:t>, Director General de la Comisión Nacional Forestal, con fundamento en los artículos 25 párrafos primero, sexto y séptimo, 26 inciso A, 27 y 28 quinto y último párrafo de la Constitución Política de los Estados Unidos Mexicanos; 1 al 5, 11, 12 fracciones I, II, XII, XIV, XX, XXI, 16 fracciones I, II, V, 17, 21, 22 fracciones I, II, IV, XIII, XIV, XV, XVI, XVII, XIX, XX, XXI, XXII, XXIII, XXIV, XXX, XXXV, 24, 29, 30, 31, 32, 33, 34, 37, 107, 112, 114, 119, 123, 126, 127, 133, 137, 138, 139 fracciones I, II, III, V, VIII, IX, X, XI, XII, XIII, XIV, XV, XVI, XVII, 140, 146, 147, 148 fracción VII, 149 y 151 de la Ley General de Desarrollo Forestal Sustentable; 16 y 32 Bis fracciones XVII, XXXV y XL de la Ley Orgánica de la Administración Pública Federal; 1 fracción V, 2, 3, 4, 9, 17 fracción III, 21, 27, 28 y 32, 37, 38, 39, 40, 41 de la Ley de Planeación; 2 fracciones XLV y LIII, 75 y 77 de la Ley Federal de Presupuesto y Responsabilidad Hacendaria; 176 y 179 de su Reglamento; 1, 2, 6, 8, 10, 11, 14 fracción I de la Ley Federal de las Entidades Paraestatales; 1, 4, 5, 7 y 8 de la Ley Federal de Fomento a las Actividades Realizadas por las Organizaciones de la Sociedad Civil; 1, 3 y 6 de su Reglamento; 1 y 5 fracciones I y XXV del Reglamento Interior de la Secretaría de Medio Ambiente  y Recursos Naturales; 30, 31 y demás correspondientes al Decreto de Presupuesto de Egresos de la Federación para el Ejercicio Fiscal 2018, así como los demás que resulten aplicables.</w:t>
            </w:r>
          </w:p>
        </w:tc>
        <w:tc>
          <w:tcPr>
            <w:tcW w:w="2644" w:type="pct"/>
            <w:shd w:val="clear" w:color="auto" w:fill="auto"/>
          </w:tcPr>
          <w:p w:rsidR="00F00E7D" w:rsidRPr="00FD3E52" w:rsidRDefault="00F00E7D" w:rsidP="00F00E7D">
            <w:pPr>
              <w:pBdr>
                <w:top w:val="nil"/>
                <w:left w:val="nil"/>
                <w:bottom w:val="nil"/>
                <w:right w:val="nil"/>
                <w:between w:val="nil"/>
              </w:pBdr>
              <w:spacing w:before="101" w:after="80"/>
              <w:jc w:val="both"/>
              <w:rPr>
                <w:rFonts w:ascii="Arial" w:eastAsia="Arial" w:hAnsi="Arial"/>
                <w:sz w:val="18"/>
              </w:rPr>
            </w:pPr>
            <w:r w:rsidRPr="00F00E7D">
              <w:rPr>
                <w:rFonts w:ascii="Arial" w:hAnsi="Arial"/>
                <w:color w:val="FF0000"/>
                <w:sz w:val="18"/>
              </w:rPr>
              <w:t>JOSEFA GONZÁLEZ BLANCO ORTIZ MENA</w:t>
            </w:r>
            <w:r w:rsidRPr="00FD3E52">
              <w:rPr>
                <w:rFonts w:ascii="Arial" w:hAnsi="Arial"/>
                <w:sz w:val="18"/>
              </w:rPr>
              <w:t xml:space="preserve">, SECRETARIA DE MEDIO AMBIENTE Y RECURSOS NATURALES, CON LA ASISTENCIA DE </w:t>
            </w:r>
            <w:r w:rsidRPr="00F00E7D">
              <w:rPr>
                <w:rFonts w:ascii="Arial" w:hAnsi="Arial"/>
                <w:color w:val="FF0000"/>
                <w:sz w:val="18"/>
              </w:rPr>
              <w:t>LEON JORGE CASTAÑOS MARTÍNEZ</w:t>
            </w:r>
            <w:r w:rsidRPr="00FD3E52">
              <w:rPr>
                <w:rFonts w:ascii="Arial" w:hAnsi="Arial"/>
                <w:sz w:val="18"/>
              </w:rPr>
              <w:t xml:space="preserve">, </w:t>
            </w:r>
            <w:r w:rsidRPr="00FD3E52">
              <w:rPr>
                <w:rFonts w:ascii="Arial" w:eastAsia="Arial" w:hAnsi="Arial"/>
                <w:sz w:val="18"/>
              </w:rPr>
              <w:t>Director General de la Comisión Nacional Forestal, con fundamento en los artículos 25 párrafos primero, sexto y séptimo, 26 inciso A, 27 y 28</w:t>
            </w:r>
            <w:r w:rsidR="00876379">
              <w:rPr>
                <w:rFonts w:ascii="Arial" w:eastAsia="Arial" w:hAnsi="Arial"/>
                <w:sz w:val="18"/>
              </w:rPr>
              <w:t>,</w:t>
            </w:r>
            <w:r w:rsidRPr="00FD3E52">
              <w:rPr>
                <w:rFonts w:ascii="Arial" w:eastAsia="Arial" w:hAnsi="Arial"/>
                <w:sz w:val="18"/>
              </w:rPr>
              <w:t xml:space="preserve"> quinto párrafo</w:t>
            </w:r>
            <w:r w:rsidR="00876379">
              <w:rPr>
                <w:rFonts w:ascii="Arial" w:eastAsia="Arial" w:hAnsi="Arial"/>
                <w:sz w:val="18"/>
              </w:rPr>
              <w:t>,</w:t>
            </w:r>
            <w:r w:rsidRPr="00FD3E52">
              <w:rPr>
                <w:rFonts w:ascii="Arial" w:eastAsia="Arial" w:hAnsi="Arial"/>
                <w:sz w:val="18"/>
              </w:rPr>
              <w:t xml:space="preserve"> de la Constitución Política de los Estados Unidos Mexicanos; 1 al 5, 9, 10 fracciones I, II, XIV, XVI, XXI, XXII, 14 fracciones I, II, 15, 19, 20 fracciones I, II, IV, X, XI, XII, XIII, XIV, XV, XVI, XVIII, XIX, XX, XXI, XXII, XXIII, XXIV, XXVI, XXVII, XXIX, XXX, XXXIV , 21, 28, 29, 30, 31, 32, 33, 36, 41, 101, 105, 107, 112, 119, 122, 123, 129, 134, 135, 136 fracciones I, II, III, V, VIII, IX, X, XI, XII, XIII, XIV, XV, XVI, XVII, 137, 143, 144, 145 fracción VII y 148 de la Ley General de Desarrollo Forestal Sustentable; 16 y 32 Bis fracciones I, XVII, XXXV y XL de la Ley Orgánica de la Administración Pública Federal; 1 fracción V, 2, 3, 4, 9, 17 fracción III, 21, 27, 28, 32, 37, 38, 39, 40, 41 de la Ley de Planeación; 2 fracciones XLV y LIII, 75 y 77 de la Ley Federal de Presupuesto y Responsabilidad Hacendaria; 176 y 179 de su Reglamento; 1, 2, 6, 8, 10, 11, 14 fracción I de la Ley Federal de las Entidades Paraestatales; 1, 4, 5 fracción XII, 7 y 8 de la Ley Federal de Fomento a las Actividades Realizadas por las Organizaciones de la Sociedad Civil; 1, 3 y 6 de su Reglamento; 1 y 5 fracciones I y XXV del Reglamento Interior de la Secretaría de Medio Ambiente y Recursos Naturales; 26 y 27 relativos al Decreto de Presupuesto de Egresos de la Federación para el Ejercicio Fiscal </w:t>
            </w:r>
            <w:r w:rsidRPr="00F00E7D">
              <w:rPr>
                <w:rFonts w:ascii="Arial" w:eastAsia="Arial" w:hAnsi="Arial"/>
                <w:color w:val="FF0000"/>
                <w:sz w:val="18"/>
              </w:rPr>
              <w:t>2019</w:t>
            </w:r>
            <w:r w:rsidRPr="00FD3E52">
              <w:rPr>
                <w:rFonts w:ascii="Arial" w:eastAsia="Arial" w:hAnsi="Arial"/>
                <w:sz w:val="18"/>
              </w:rPr>
              <w:t>, así como los demás que resulten aplicables.</w:t>
            </w:r>
          </w:p>
          <w:p w:rsidR="002B0B20" w:rsidRPr="0064338C" w:rsidRDefault="002B0B20" w:rsidP="001D7F80">
            <w:pPr>
              <w:pBdr>
                <w:top w:val="nil"/>
                <w:left w:val="nil"/>
                <w:bottom w:val="nil"/>
                <w:right w:val="nil"/>
                <w:between w:val="nil"/>
              </w:pBdr>
              <w:spacing w:after="80"/>
              <w:jc w:val="both"/>
              <w:rPr>
                <w:rFonts w:ascii="Arial" w:eastAsia="Arial" w:hAnsi="Arial" w:cs="Arial"/>
                <w:sz w:val="18"/>
                <w:szCs w:val="18"/>
              </w:rPr>
            </w:pPr>
          </w:p>
        </w:tc>
        <w:tc>
          <w:tcPr>
            <w:tcW w:w="476" w:type="pct"/>
          </w:tcPr>
          <w:p w:rsidR="00C60869" w:rsidRPr="0064338C" w:rsidRDefault="00EB4423" w:rsidP="00C60869">
            <w:pPr>
              <w:pStyle w:val="Texto"/>
              <w:spacing w:after="40" w:line="208" w:lineRule="exact"/>
              <w:ind w:firstLine="0"/>
              <w:rPr>
                <w:szCs w:val="18"/>
              </w:rPr>
            </w:pPr>
            <w:r>
              <w:rPr>
                <w:szCs w:val="18"/>
              </w:rPr>
              <w:t>Cambio de titulares</w:t>
            </w:r>
          </w:p>
          <w:p w:rsidR="00C60869" w:rsidRPr="0064338C" w:rsidRDefault="00C60869" w:rsidP="00C60869">
            <w:pPr>
              <w:pStyle w:val="Texto"/>
              <w:spacing w:after="40" w:line="208" w:lineRule="exact"/>
              <w:ind w:firstLine="0"/>
              <w:rPr>
                <w:szCs w:val="18"/>
              </w:rPr>
            </w:pPr>
          </w:p>
          <w:p w:rsidR="00C60869" w:rsidRPr="0064338C" w:rsidRDefault="00C60869" w:rsidP="00C60869">
            <w:pPr>
              <w:pStyle w:val="Texto"/>
              <w:spacing w:after="40" w:line="208" w:lineRule="exact"/>
              <w:ind w:firstLine="0"/>
              <w:rPr>
                <w:szCs w:val="18"/>
              </w:rPr>
            </w:pPr>
            <w:r w:rsidRPr="0064338C">
              <w:rPr>
                <w:szCs w:val="18"/>
              </w:rPr>
              <w:t>Se actualizaron los artículos de la LGDFS de acuerdo a la última actualización del 05 de junio del 2018.</w:t>
            </w:r>
          </w:p>
          <w:p w:rsidR="00C60869" w:rsidRPr="0064338C" w:rsidRDefault="00C60869" w:rsidP="00D2106F">
            <w:pPr>
              <w:pStyle w:val="Texto"/>
              <w:spacing w:after="40" w:line="208" w:lineRule="exact"/>
              <w:ind w:firstLine="0"/>
              <w:rPr>
                <w:szCs w:val="18"/>
              </w:rPr>
            </w:pPr>
          </w:p>
          <w:p w:rsidR="00C60869" w:rsidRPr="0064338C" w:rsidRDefault="00EB4423" w:rsidP="00D2106F">
            <w:pPr>
              <w:pStyle w:val="Texto"/>
              <w:spacing w:after="40" w:line="208" w:lineRule="exact"/>
              <w:ind w:firstLine="0"/>
              <w:rPr>
                <w:szCs w:val="18"/>
              </w:rPr>
            </w:pPr>
            <w:r>
              <w:rPr>
                <w:szCs w:val="18"/>
              </w:rPr>
              <w:t>Artículos del</w:t>
            </w:r>
            <w:r w:rsidR="00C60869" w:rsidRPr="0064338C">
              <w:rPr>
                <w:szCs w:val="18"/>
              </w:rPr>
              <w:t xml:space="preserve"> Decreto de Presupuesto de Egresos de la Federación.</w:t>
            </w:r>
          </w:p>
          <w:p w:rsidR="002B0B20" w:rsidRPr="0064338C" w:rsidRDefault="00C60869" w:rsidP="00D2106F">
            <w:pPr>
              <w:pStyle w:val="Texto"/>
              <w:spacing w:after="40" w:line="208" w:lineRule="exact"/>
              <w:ind w:firstLine="0"/>
              <w:rPr>
                <w:szCs w:val="18"/>
              </w:rPr>
            </w:pPr>
            <w:r w:rsidRPr="0064338C">
              <w:rPr>
                <w:szCs w:val="18"/>
              </w:rPr>
              <w:t>Se modifica el año del Decreto.</w:t>
            </w:r>
          </w:p>
          <w:p w:rsidR="0077334B" w:rsidRPr="0064338C" w:rsidRDefault="0077334B" w:rsidP="00D2106F">
            <w:pPr>
              <w:pStyle w:val="Texto"/>
              <w:spacing w:after="40" w:line="208" w:lineRule="exact"/>
              <w:ind w:firstLine="0"/>
              <w:rPr>
                <w:szCs w:val="18"/>
              </w:rPr>
            </w:pPr>
          </w:p>
        </w:tc>
      </w:tr>
      <w:tr w:rsidR="0064338C" w:rsidRPr="0064338C" w:rsidTr="00CF135F">
        <w:tc>
          <w:tcPr>
            <w:tcW w:w="1880" w:type="pct"/>
          </w:tcPr>
          <w:p w:rsidR="002B0B20" w:rsidRPr="0064338C" w:rsidRDefault="002B0B20" w:rsidP="00635EF1">
            <w:pPr>
              <w:pStyle w:val="ANOTACION"/>
              <w:spacing w:after="40" w:line="208" w:lineRule="exact"/>
            </w:pPr>
            <w:r w:rsidRPr="0064338C">
              <w:t>CONSIDERANDO</w:t>
            </w:r>
          </w:p>
        </w:tc>
        <w:tc>
          <w:tcPr>
            <w:tcW w:w="2644" w:type="pct"/>
          </w:tcPr>
          <w:p w:rsidR="002B0B20" w:rsidRPr="0064338C" w:rsidRDefault="00853D9B" w:rsidP="00853D9B">
            <w:pPr>
              <w:pStyle w:val="ANOTACION"/>
              <w:spacing w:after="40" w:line="208" w:lineRule="exact"/>
              <w:rPr>
                <w:rFonts w:ascii="Arial" w:hAnsi="Arial" w:cs="Arial"/>
                <w:szCs w:val="18"/>
              </w:rPr>
            </w:pPr>
            <w:r w:rsidRPr="0064338C">
              <w:t>CONSIDERANDO</w:t>
            </w:r>
          </w:p>
        </w:tc>
        <w:tc>
          <w:tcPr>
            <w:tcW w:w="476" w:type="pct"/>
          </w:tcPr>
          <w:p w:rsidR="002B0B20" w:rsidRPr="0064338C" w:rsidRDefault="002B0B20" w:rsidP="00D81119">
            <w:pPr>
              <w:pStyle w:val="ANOTACION"/>
              <w:spacing w:after="40" w:line="208" w:lineRule="exact"/>
              <w:jc w:val="both"/>
              <w:rPr>
                <w:rFonts w:ascii="Arial" w:hAnsi="Arial" w:cs="Arial"/>
                <w:szCs w:val="18"/>
              </w:rPr>
            </w:pPr>
          </w:p>
        </w:tc>
      </w:tr>
      <w:tr w:rsidR="0064338C" w:rsidRPr="0064338C" w:rsidTr="00CF135F">
        <w:tc>
          <w:tcPr>
            <w:tcW w:w="1880" w:type="pct"/>
          </w:tcPr>
          <w:p w:rsidR="006632CF" w:rsidRPr="0064338C" w:rsidRDefault="006632CF" w:rsidP="00853D9B">
            <w:pPr>
              <w:pBdr>
                <w:top w:val="nil"/>
                <w:left w:val="nil"/>
                <w:bottom w:val="nil"/>
                <w:right w:val="nil"/>
                <w:between w:val="nil"/>
              </w:pBdr>
              <w:spacing w:after="80"/>
              <w:jc w:val="both"/>
              <w:rPr>
                <w:rFonts w:ascii="Arial" w:eastAsia="Arial" w:hAnsi="Arial" w:cs="Arial"/>
                <w:sz w:val="18"/>
                <w:szCs w:val="18"/>
              </w:rPr>
            </w:pPr>
            <w:r w:rsidRPr="0064338C">
              <w:rPr>
                <w:rFonts w:ascii="Arial" w:eastAsia="Arial" w:hAnsi="Arial" w:cs="Arial"/>
                <w:sz w:val="18"/>
                <w:szCs w:val="18"/>
              </w:rPr>
              <w:t>Que la Ley Federal de Presupuesto y Responsabilidad Hacendaria dispone que la Cámara de Diputados, en el Presupuesto de Egresos de la Federación, podrá señalar los programas que deberán sujetarse a Reglas de Operación con el objeto de asegurar que la aplicación de los recursos públicos se realice con base en criterios de eficiencia, eficacia, economía, honradez y transparencia. Asimismo, el Presupuesto de Egresos de la Federación señala los criterios generales a los cuales se sujetarán las Reglas de Operación de dichos programas.</w:t>
            </w:r>
          </w:p>
        </w:tc>
        <w:tc>
          <w:tcPr>
            <w:tcW w:w="2644" w:type="pct"/>
          </w:tcPr>
          <w:p w:rsidR="00DB4C8D" w:rsidRPr="00DB4C8D" w:rsidRDefault="00DB4C8D" w:rsidP="00DB4C8D">
            <w:pPr>
              <w:pStyle w:val="Texto"/>
              <w:spacing w:after="40" w:line="208" w:lineRule="exact"/>
              <w:ind w:firstLine="0"/>
              <w:rPr>
                <w:rFonts w:eastAsia="Arial"/>
                <w:color w:val="FF0000"/>
                <w:sz w:val="16"/>
                <w:szCs w:val="16"/>
              </w:rPr>
            </w:pPr>
            <w:r w:rsidRPr="00DB4C8D">
              <w:rPr>
                <w:rFonts w:eastAsia="Arial"/>
                <w:color w:val="FF0000"/>
                <w:sz w:val="16"/>
                <w:szCs w:val="16"/>
              </w:rPr>
              <w:t>Qué el artículo 28</w:t>
            </w:r>
            <w:r w:rsidR="00F2191E">
              <w:rPr>
                <w:rFonts w:eastAsia="Arial"/>
                <w:color w:val="FF0000"/>
                <w:sz w:val="16"/>
                <w:szCs w:val="16"/>
              </w:rPr>
              <w:t>,</w:t>
            </w:r>
            <w:r w:rsidRPr="00DB4C8D">
              <w:rPr>
                <w:rFonts w:eastAsia="Arial"/>
                <w:color w:val="FF0000"/>
                <w:sz w:val="16"/>
                <w:szCs w:val="16"/>
              </w:rPr>
              <w:t xml:space="preserve"> </w:t>
            </w:r>
            <w:r w:rsidR="00F2191E">
              <w:rPr>
                <w:rFonts w:eastAsia="Arial"/>
                <w:color w:val="FF0000"/>
                <w:sz w:val="16"/>
                <w:szCs w:val="16"/>
              </w:rPr>
              <w:t>décimo</w:t>
            </w:r>
            <w:r w:rsidRPr="00DB4C8D">
              <w:rPr>
                <w:rFonts w:eastAsia="Arial"/>
                <w:color w:val="FF0000"/>
                <w:sz w:val="16"/>
                <w:szCs w:val="16"/>
              </w:rPr>
              <w:t xml:space="preserve"> tercer</w:t>
            </w:r>
            <w:r w:rsidR="00671A0E">
              <w:rPr>
                <w:rFonts w:eastAsia="Arial"/>
                <w:color w:val="FF0000"/>
                <w:sz w:val="16"/>
                <w:szCs w:val="16"/>
              </w:rPr>
              <w:t xml:space="preserve"> </w:t>
            </w:r>
            <w:r w:rsidR="00671A0E" w:rsidRPr="00DB4C8D">
              <w:rPr>
                <w:rFonts w:eastAsia="Arial"/>
                <w:color w:val="FF0000"/>
                <w:sz w:val="16"/>
                <w:szCs w:val="16"/>
              </w:rPr>
              <w:t>párrafo</w:t>
            </w:r>
            <w:r w:rsidR="00F2191E">
              <w:rPr>
                <w:rFonts w:eastAsia="Arial"/>
                <w:color w:val="FF0000"/>
                <w:sz w:val="16"/>
                <w:szCs w:val="16"/>
              </w:rPr>
              <w:t>,</w:t>
            </w:r>
            <w:r w:rsidRPr="00DB4C8D">
              <w:rPr>
                <w:rFonts w:eastAsia="Arial"/>
                <w:color w:val="FF0000"/>
                <w:sz w:val="16"/>
                <w:szCs w:val="16"/>
              </w:rPr>
              <w:t xml:space="preserve"> de la Constitución Política de los Estados Unidos Mexicanos, señala que se podrán otorgar subsidios a actividades prioritarias cuando sean generales, de carácter temporal y no afecten sustancialmente las finanzas de la Nación.</w:t>
            </w:r>
          </w:p>
          <w:p w:rsidR="00DB4C8D" w:rsidRPr="00DB4C8D" w:rsidRDefault="00DB4C8D" w:rsidP="00D81119">
            <w:pPr>
              <w:pStyle w:val="Texto"/>
              <w:spacing w:after="40" w:line="208" w:lineRule="exact"/>
              <w:ind w:firstLine="0"/>
              <w:rPr>
                <w:rFonts w:eastAsia="Arial"/>
                <w:sz w:val="16"/>
                <w:szCs w:val="16"/>
              </w:rPr>
            </w:pPr>
          </w:p>
          <w:p w:rsidR="006632CF" w:rsidRPr="00DB4C8D" w:rsidRDefault="006632CF" w:rsidP="00D81119">
            <w:pPr>
              <w:pStyle w:val="Texto"/>
              <w:spacing w:after="40" w:line="208" w:lineRule="exact"/>
              <w:ind w:firstLine="0"/>
              <w:rPr>
                <w:sz w:val="16"/>
                <w:szCs w:val="16"/>
              </w:rPr>
            </w:pPr>
            <w:r w:rsidRPr="00DB4C8D">
              <w:rPr>
                <w:rFonts w:eastAsia="Arial"/>
                <w:sz w:val="16"/>
                <w:szCs w:val="16"/>
              </w:rPr>
              <w:t>Que la Ley Federal de Presupuesto y Responsabilidad Hacendaria dispone que la Cámara de Diputados, en el Presupuesto de Egresos de la Federación, podrá señalar los programas que deberán sujetarse a Reglas de Operación con el objeto de asegurar que la aplicación de los recursos públicos se realice con base en criterios de eficiencia, eficacia, economía, honradez y transparencia. Asimismo, el Presupuesto de Egresos de la Federación señala los criterios generales a los cuales se sujetarán las Reglas de Operación de dichos programas.</w:t>
            </w:r>
          </w:p>
        </w:tc>
        <w:tc>
          <w:tcPr>
            <w:tcW w:w="476" w:type="pct"/>
          </w:tcPr>
          <w:p w:rsidR="006632CF" w:rsidRPr="0064338C" w:rsidRDefault="00DB4C8D" w:rsidP="00D81119">
            <w:pPr>
              <w:pStyle w:val="Texto"/>
              <w:spacing w:after="40" w:line="208" w:lineRule="exact"/>
              <w:ind w:firstLine="0"/>
              <w:rPr>
                <w:szCs w:val="18"/>
              </w:rPr>
            </w:pPr>
            <w:r w:rsidRPr="009C5B46">
              <w:rPr>
                <w:color w:val="FF0000"/>
                <w:szCs w:val="18"/>
              </w:rPr>
              <w:t>Recomendación de la SHCP</w:t>
            </w:r>
          </w:p>
        </w:tc>
      </w:tr>
      <w:tr w:rsidR="0064338C" w:rsidRPr="0064338C" w:rsidTr="00CF135F">
        <w:tc>
          <w:tcPr>
            <w:tcW w:w="1880" w:type="pct"/>
          </w:tcPr>
          <w:p w:rsidR="0059662D" w:rsidRDefault="006632CF">
            <w:pPr>
              <w:rPr>
                <w:rFonts w:ascii="Arial" w:eastAsia="Arial" w:hAnsi="Arial" w:cs="Arial"/>
                <w:sz w:val="18"/>
                <w:szCs w:val="18"/>
              </w:rPr>
            </w:pPr>
            <w:r w:rsidRPr="0064338C">
              <w:rPr>
                <w:rFonts w:ascii="Arial" w:eastAsia="Arial" w:hAnsi="Arial" w:cs="Arial"/>
                <w:sz w:val="18"/>
                <w:szCs w:val="18"/>
              </w:rPr>
              <w:t>Que el Presupuesto de Egresos de la Federación señala que es responsabilidad de las dependencias y entidades emitir las Reglas de Operación de los programas para el otorgamiento de subsidios y que éstas deben ser ampliamente difundidas a la población.</w:t>
            </w:r>
          </w:p>
          <w:p w:rsidR="00A9600A" w:rsidRPr="0059662D" w:rsidRDefault="00A9600A">
            <w:pPr>
              <w:rPr>
                <w:rFonts w:ascii="Arial" w:eastAsia="Arial" w:hAnsi="Arial" w:cs="Arial"/>
                <w:sz w:val="18"/>
                <w:szCs w:val="18"/>
              </w:rPr>
            </w:pPr>
          </w:p>
        </w:tc>
        <w:tc>
          <w:tcPr>
            <w:tcW w:w="2644" w:type="pct"/>
          </w:tcPr>
          <w:p w:rsidR="00853D9B" w:rsidRPr="0064338C" w:rsidRDefault="00853D9B">
            <w:r w:rsidRPr="0064338C">
              <w:rPr>
                <w:rFonts w:ascii="Arial" w:eastAsia="Arial" w:hAnsi="Arial" w:cs="Arial"/>
                <w:sz w:val="18"/>
                <w:szCs w:val="18"/>
              </w:rPr>
              <w:t>Que el Presupuesto de Egresos de la Federación señala que es responsabilidad de las dependencias y entidades emitir las Reglas de Operación de los programas para el otorgamiento de subsidios y que éstas deben ser ampliamente difundidas a la población.</w:t>
            </w:r>
          </w:p>
        </w:tc>
        <w:tc>
          <w:tcPr>
            <w:tcW w:w="476" w:type="pct"/>
          </w:tcPr>
          <w:p w:rsidR="00853D9B" w:rsidRPr="0064338C" w:rsidRDefault="00853D9B" w:rsidP="00D81119">
            <w:pPr>
              <w:pStyle w:val="Texto"/>
              <w:spacing w:after="40" w:line="208" w:lineRule="exact"/>
              <w:ind w:firstLine="0"/>
              <w:rPr>
                <w:szCs w:val="18"/>
              </w:rPr>
            </w:pPr>
          </w:p>
        </w:tc>
      </w:tr>
      <w:tr w:rsidR="0064338C" w:rsidRPr="0064338C" w:rsidTr="00CF135F">
        <w:tc>
          <w:tcPr>
            <w:tcW w:w="1880" w:type="pct"/>
          </w:tcPr>
          <w:p w:rsidR="00B71080" w:rsidRPr="0064338C" w:rsidRDefault="00B71080">
            <w:r w:rsidRPr="0064338C">
              <w:rPr>
                <w:rFonts w:ascii="Arial" w:eastAsia="Arial" w:hAnsi="Arial" w:cs="Arial"/>
                <w:sz w:val="18"/>
                <w:szCs w:val="18"/>
              </w:rPr>
              <w:lastRenderedPageBreak/>
              <w:t>Que de acuerdo con lo dispuesto en el artículo 75 de la Ley Federal de Presupuesto y Responsabilidad Hacendaria todos los subsidios deberán sujetarse a los criterios de objetividad, equidad, transparencia, publicidad, selectividad y temporalidad; para lo cual las dependencias y entidades que los otorguen deberán observar, entre otras cosas, lo siguiente: i) Establecer los montos y porcentajes con base en criterios redistributivos que deberán privilegiar a la población de menos ingresos y procurar la equidad entre regiones y entidades federativas; ii) Procurar que el mecanismo de distribución, operación y administración otorgue acceso equitativo a todos los grupos sociales y géneros; iii) Garantizar que los recursos se canalicen exclusivamente a la población objetivo y asegurar que el mecanismo de distribución, operación y administración facilite la obtención de información y la evaluación de los beneficios económicos y sociales de su asignación y aplicación; iv) Evitar que se destinen recursos a una administración costosa y excesiva; v) Incorporar mecanismos periódicos de seguimiento, supervisión y evaluación que permitan ajustar las modalidades de su operación o decidir sobre su cancelación; así como, vi) Asegurar la coordinación de acciones entre dependencias y entidades, para evitar duplicación en el ejercicio de los recursos y reducir gastos administrativos.</w:t>
            </w:r>
          </w:p>
        </w:tc>
        <w:tc>
          <w:tcPr>
            <w:tcW w:w="2644" w:type="pct"/>
          </w:tcPr>
          <w:p w:rsidR="00B71080" w:rsidRPr="0064338C" w:rsidRDefault="00B71080" w:rsidP="009748A6">
            <w:r w:rsidRPr="0064338C">
              <w:rPr>
                <w:rFonts w:ascii="Arial" w:eastAsia="Arial" w:hAnsi="Arial" w:cs="Arial"/>
                <w:sz w:val="18"/>
                <w:szCs w:val="18"/>
              </w:rPr>
              <w:t>Que de acuerdo con lo dispuesto en el artículo 75 de la Ley Federal de Presupuesto y Responsabilidad Hacendaria todos los subsidios deberán sujetarse a los criterios de objetividad, equidad, transparencia, publicidad, selectividad y temporalidad; para lo cual las dependencias y entidades que los otorguen deberán observar, entre otras cosas, lo siguiente: i) Establecer los montos y porcentajes con base en criterios redistributivos que deberán privilegiar a la población de menos ingresos y procurar la equidad entre regiones y entidades federativas; ii) Procurar que el mecanismo de distribución, operación y administración otorgue acceso equitativo a todos los grupos sociales y géneros; iii) Garantizar que los recursos se canalicen exclusivamente a la</w:t>
            </w:r>
            <w:r w:rsidRPr="009D76BF">
              <w:rPr>
                <w:rFonts w:ascii="Arial" w:eastAsia="Arial" w:hAnsi="Arial" w:cs="Arial"/>
                <w:color w:val="FF0000"/>
                <w:sz w:val="18"/>
                <w:szCs w:val="18"/>
              </w:rPr>
              <w:t xml:space="preserve">s personas elegibles por componente </w:t>
            </w:r>
            <w:r w:rsidRPr="0064338C">
              <w:rPr>
                <w:rFonts w:ascii="Arial" w:eastAsia="Arial" w:hAnsi="Arial" w:cs="Arial"/>
                <w:sz w:val="18"/>
                <w:szCs w:val="18"/>
              </w:rPr>
              <w:t>y asegurar que el mecanismo de distribución, operación y administración facilite la obtención de información y la evaluación de los beneficios económicos y sociales de su asignación y aplicación; iv) Evitar que se destinen recursos a una administración costosa y excesiva; v) Incorporar mecanismos periódicos de seguimiento, supervisión y evaluación que permitan ajustar las modalidades de su operación o decidir sobre su cancelación; así como, vi) Asegurar la coordinación de acciones entre dependencias y entidades, para evitar duplicación en el ejercicio de los recursos y reducir gastos administrativos.</w:t>
            </w:r>
          </w:p>
        </w:tc>
        <w:tc>
          <w:tcPr>
            <w:tcW w:w="476" w:type="pct"/>
          </w:tcPr>
          <w:p w:rsidR="00B71080" w:rsidRPr="0064338C" w:rsidRDefault="00B71080" w:rsidP="00D81119">
            <w:pPr>
              <w:pStyle w:val="Texto"/>
              <w:spacing w:after="40" w:line="208" w:lineRule="exact"/>
              <w:ind w:firstLine="0"/>
              <w:rPr>
                <w:szCs w:val="18"/>
              </w:rPr>
            </w:pPr>
            <w:r w:rsidRPr="0064338C">
              <w:rPr>
                <w:szCs w:val="18"/>
              </w:rPr>
              <w:t>Se modifica el término población objetivo derivado de una recomendación de la Evaluación de Procesos 2017, con la intención de delimitar que la población objetivo del programa se mide en términos de superficie y no de personas, siendo congruente con el objetivo del programa (Art. 1 de las ROP)</w:t>
            </w:r>
          </w:p>
        </w:tc>
      </w:tr>
      <w:tr w:rsidR="0064338C" w:rsidRPr="0064338C" w:rsidTr="00CF135F">
        <w:tc>
          <w:tcPr>
            <w:tcW w:w="1880" w:type="pct"/>
          </w:tcPr>
          <w:p w:rsidR="00B71080" w:rsidRPr="0064338C" w:rsidRDefault="00B71080">
            <w:r w:rsidRPr="0064338C">
              <w:rPr>
                <w:rFonts w:ascii="Arial" w:eastAsia="Arial" w:hAnsi="Arial" w:cs="Arial"/>
                <w:sz w:val="18"/>
                <w:szCs w:val="18"/>
              </w:rPr>
              <w:t>Que las Reglas de Operación deben garantizar que los recursos se apliquen efectivamente al cumplimiento de los objetivos y metas de los programas autorizados, en beneficio de los sectores o población objetivo determinada por la Comisión Nacional Forestal.</w:t>
            </w:r>
          </w:p>
        </w:tc>
        <w:tc>
          <w:tcPr>
            <w:tcW w:w="2644" w:type="pct"/>
          </w:tcPr>
          <w:p w:rsidR="00B71080" w:rsidRPr="0064338C" w:rsidRDefault="00B71080" w:rsidP="008D5D23">
            <w:r w:rsidRPr="0064338C">
              <w:rPr>
                <w:rFonts w:ascii="Arial" w:eastAsia="Arial" w:hAnsi="Arial" w:cs="Arial"/>
                <w:sz w:val="18"/>
                <w:szCs w:val="18"/>
              </w:rPr>
              <w:t>Que las Reglas de Operación deben garantizar que los recursos se apliquen efectivamente al cumplimiento de los objetivos y metas de los programas autorizados, en beneficio de los sectores o</w:t>
            </w:r>
            <w:r w:rsidRPr="009D76BF">
              <w:rPr>
                <w:rFonts w:ascii="Arial" w:eastAsia="Arial" w:hAnsi="Arial" w:cs="Arial"/>
                <w:color w:val="FF0000"/>
                <w:sz w:val="18"/>
                <w:szCs w:val="18"/>
              </w:rPr>
              <w:t xml:space="preserve"> personas elegibles por componente </w:t>
            </w:r>
            <w:r w:rsidRPr="0064338C">
              <w:rPr>
                <w:rFonts w:ascii="Arial" w:eastAsia="Arial" w:hAnsi="Arial" w:cs="Arial"/>
                <w:sz w:val="18"/>
                <w:szCs w:val="18"/>
              </w:rPr>
              <w:t>determinada</w:t>
            </w:r>
            <w:r w:rsidRPr="009D76BF">
              <w:rPr>
                <w:rFonts w:ascii="Arial" w:eastAsia="Arial" w:hAnsi="Arial" w:cs="Arial"/>
                <w:color w:val="FF0000"/>
                <w:sz w:val="18"/>
                <w:szCs w:val="18"/>
              </w:rPr>
              <w:t>s</w:t>
            </w:r>
            <w:r w:rsidRPr="0064338C">
              <w:rPr>
                <w:rFonts w:ascii="Arial" w:eastAsia="Arial" w:hAnsi="Arial" w:cs="Arial"/>
                <w:sz w:val="18"/>
                <w:szCs w:val="18"/>
              </w:rPr>
              <w:t xml:space="preserve"> por la Comisión Nacional Forestal.</w:t>
            </w:r>
          </w:p>
        </w:tc>
        <w:tc>
          <w:tcPr>
            <w:tcW w:w="476" w:type="pct"/>
          </w:tcPr>
          <w:p w:rsidR="00B71080" w:rsidRPr="0064338C" w:rsidRDefault="00B71080" w:rsidP="00AA704D">
            <w:pPr>
              <w:pStyle w:val="Texto"/>
              <w:spacing w:after="40" w:line="208" w:lineRule="exact"/>
              <w:ind w:firstLine="0"/>
              <w:rPr>
                <w:szCs w:val="18"/>
              </w:rPr>
            </w:pPr>
            <w:r w:rsidRPr="0064338C">
              <w:rPr>
                <w:szCs w:val="18"/>
              </w:rPr>
              <w:t xml:space="preserve">Se modifica el término población objetivo derivado de una recomendación de la Evaluación de Procesos 2017, con la intención de delimitar que la población objetivo del programa se mide en </w:t>
            </w:r>
            <w:r w:rsidRPr="0064338C">
              <w:rPr>
                <w:szCs w:val="18"/>
              </w:rPr>
              <w:lastRenderedPageBreak/>
              <w:t>términos de superficie y no de personas, siendo congruente con el objetivo del programa (Art. 1 de las ROP)</w:t>
            </w:r>
          </w:p>
        </w:tc>
      </w:tr>
      <w:tr w:rsidR="0064338C" w:rsidRPr="0064338C" w:rsidTr="00CF135F">
        <w:tc>
          <w:tcPr>
            <w:tcW w:w="1880" w:type="pct"/>
          </w:tcPr>
          <w:p w:rsidR="006632CF" w:rsidRPr="0064338C" w:rsidRDefault="006632CF" w:rsidP="00635EF1">
            <w:pPr>
              <w:pStyle w:val="Texto"/>
              <w:spacing w:after="40" w:line="208" w:lineRule="exact"/>
              <w:ind w:firstLine="0"/>
            </w:pPr>
            <w:r w:rsidRPr="0064338C">
              <w:lastRenderedPageBreak/>
              <w:t>Que el Plan Nacional de Desarrollo 2013-2018 plantea como Cuarta Meta Nacional “Un México Próspero” que promueva el crecimiento sostenido de la productividad en un clima de estabilidad económica y mediante la generación de igualdad de oportunidades. Lo anterior considerando que una infraestructura adecuada y el acceso a insumos estratégicos fomentan la competencia y permiten mayores flujos de capital y conocimiento hacia individuos y empresas con el mayor potencial para aprovecharlo.</w:t>
            </w:r>
          </w:p>
        </w:tc>
        <w:tc>
          <w:tcPr>
            <w:tcW w:w="2644" w:type="pct"/>
          </w:tcPr>
          <w:p w:rsidR="006632CF" w:rsidRPr="0064338C" w:rsidRDefault="006632CF" w:rsidP="00595312">
            <w:pPr>
              <w:pStyle w:val="Texto"/>
              <w:spacing w:after="40" w:line="208" w:lineRule="exact"/>
              <w:ind w:firstLine="0"/>
              <w:rPr>
                <w:szCs w:val="18"/>
              </w:rPr>
            </w:pPr>
          </w:p>
        </w:tc>
        <w:tc>
          <w:tcPr>
            <w:tcW w:w="476" w:type="pct"/>
          </w:tcPr>
          <w:p w:rsidR="006632CF" w:rsidRPr="0064338C" w:rsidRDefault="006632CF" w:rsidP="00EB4423">
            <w:pPr>
              <w:pStyle w:val="Texto"/>
              <w:spacing w:after="40" w:line="208" w:lineRule="exact"/>
              <w:ind w:firstLine="0"/>
              <w:rPr>
                <w:szCs w:val="18"/>
              </w:rPr>
            </w:pPr>
            <w:r w:rsidRPr="0064338C">
              <w:rPr>
                <w:szCs w:val="18"/>
              </w:rPr>
              <w:t xml:space="preserve">Se elimina </w:t>
            </w:r>
            <w:r w:rsidR="00EB4423">
              <w:rPr>
                <w:szCs w:val="18"/>
              </w:rPr>
              <w:t>toda vez que no existe</w:t>
            </w:r>
            <w:r w:rsidRPr="0064338C">
              <w:rPr>
                <w:szCs w:val="18"/>
              </w:rPr>
              <w:t xml:space="preserve"> un PND vigente.</w:t>
            </w:r>
          </w:p>
        </w:tc>
      </w:tr>
      <w:tr w:rsidR="0064338C" w:rsidRPr="0064338C" w:rsidTr="00CF135F">
        <w:tc>
          <w:tcPr>
            <w:tcW w:w="1880" w:type="pct"/>
          </w:tcPr>
          <w:p w:rsidR="006632CF" w:rsidRPr="0064338C" w:rsidRDefault="006632CF" w:rsidP="00635EF1">
            <w:pPr>
              <w:pStyle w:val="Texto"/>
              <w:spacing w:after="40" w:line="208" w:lineRule="exact"/>
              <w:ind w:firstLine="0"/>
            </w:pPr>
            <w:r w:rsidRPr="0064338C">
              <w:t>Que la Cruzada contra el Hambre se concibe como una estrategia de inclusión y bienestar social orientada hacia la erradicación del hambre de las personas en pobreza multidimensional extrema; por lo cual las dependencias y entidades de la Administración Pública Federal realizarán las acciones necesarias, tales como ajustes en el diseño de sus programas o en la focalización o cobertura de los mismos, para dar cumplimiento al Decreto por el que se establece el sistema Nacional para la Cruzada contra el Hambre publicado en el Diario Oficial de la Federación el 22 de enero de 2013, conforme a las disposiciones jurídicas aplicables.</w:t>
            </w:r>
          </w:p>
        </w:tc>
        <w:tc>
          <w:tcPr>
            <w:tcW w:w="2644" w:type="pct"/>
          </w:tcPr>
          <w:p w:rsidR="006632CF" w:rsidRPr="0064338C" w:rsidRDefault="006632CF" w:rsidP="00104BA3">
            <w:pPr>
              <w:pStyle w:val="Texto"/>
              <w:spacing w:after="40" w:line="208" w:lineRule="exact"/>
              <w:ind w:firstLine="0"/>
            </w:pPr>
          </w:p>
        </w:tc>
        <w:tc>
          <w:tcPr>
            <w:tcW w:w="476" w:type="pct"/>
          </w:tcPr>
          <w:p w:rsidR="006632CF" w:rsidRPr="0064338C" w:rsidRDefault="006632CF" w:rsidP="00D81119">
            <w:pPr>
              <w:pStyle w:val="Texto"/>
              <w:spacing w:after="40" w:line="208" w:lineRule="exact"/>
              <w:ind w:firstLine="0"/>
              <w:rPr>
                <w:szCs w:val="18"/>
              </w:rPr>
            </w:pPr>
            <w:r w:rsidRPr="0064338C">
              <w:rPr>
                <w:szCs w:val="18"/>
              </w:rPr>
              <w:t>Se propone eliminar.</w:t>
            </w:r>
          </w:p>
        </w:tc>
      </w:tr>
      <w:tr w:rsidR="00EB4423" w:rsidRPr="0064338C" w:rsidTr="00CF135F">
        <w:tc>
          <w:tcPr>
            <w:tcW w:w="1880" w:type="pct"/>
          </w:tcPr>
          <w:p w:rsidR="00EB4423" w:rsidRPr="0064338C" w:rsidRDefault="00EB4423" w:rsidP="00203357">
            <w:pPr>
              <w:pStyle w:val="Texto"/>
              <w:spacing w:line="222" w:lineRule="exact"/>
              <w:ind w:firstLine="0"/>
            </w:pPr>
            <w:r>
              <w:t>No existe</w:t>
            </w:r>
          </w:p>
        </w:tc>
        <w:tc>
          <w:tcPr>
            <w:tcW w:w="2644" w:type="pct"/>
          </w:tcPr>
          <w:p w:rsidR="00EB4423" w:rsidRPr="00EB4423" w:rsidRDefault="00EB4423" w:rsidP="001D4039">
            <w:pPr>
              <w:pStyle w:val="Texto"/>
              <w:spacing w:line="222" w:lineRule="exact"/>
              <w:ind w:firstLine="0"/>
            </w:pPr>
            <w:r w:rsidRPr="00EB4423">
              <w:rPr>
                <w:rFonts w:eastAsia="Arial"/>
                <w:color w:val="FF0000"/>
              </w:rPr>
              <w:t>Que el Manual de Programación y Presupuesto 2019 emitido por la Secretaría de Hacienda y Crédito Público estableció directrices hacía el Plan Nacional de Desarrollo 2019-2024 y, particularmente en la Directriz 3 “Desarrollo económico incluyente”, se indica que el desarrollo de un país no sólo depende de una eficaz política monetaria, de control de la inflación y de disciplina fiscal, sino que es indispensable el crecimiento económico con justicia y con respeto a la naturaleza para promover la creación de empleos con salarios dignos y con ello mejorar las condiciones de vida y de trabajo de las y los mexicanos y el bienestar, reduciendo las brechas regionales y de desigualdad</w:t>
            </w:r>
          </w:p>
        </w:tc>
        <w:tc>
          <w:tcPr>
            <w:tcW w:w="476" w:type="pct"/>
          </w:tcPr>
          <w:p w:rsidR="00EB4423" w:rsidRDefault="00EB4423" w:rsidP="00D81119">
            <w:pPr>
              <w:pStyle w:val="Texto"/>
              <w:spacing w:line="222" w:lineRule="exact"/>
              <w:ind w:firstLine="0"/>
            </w:pPr>
            <w:r>
              <w:t>Nueva incorporación</w:t>
            </w:r>
          </w:p>
          <w:p w:rsidR="00EB4423" w:rsidRPr="0064338C" w:rsidRDefault="00EB4423" w:rsidP="00D81119">
            <w:pPr>
              <w:pStyle w:val="Texto"/>
              <w:spacing w:line="222" w:lineRule="exact"/>
              <w:ind w:firstLine="0"/>
              <w:rPr>
                <w:szCs w:val="18"/>
              </w:rPr>
            </w:pPr>
            <w:r>
              <w:t>En atención a observación No. 1 de la DGPYP de la SHCP, con el propósito de alinearlo con las directrices hacía e PND 2019-</w:t>
            </w:r>
            <w:r>
              <w:lastRenderedPageBreak/>
              <w:t>2024</w:t>
            </w:r>
          </w:p>
        </w:tc>
      </w:tr>
      <w:tr w:rsidR="0064338C" w:rsidRPr="0064338C" w:rsidTr="00CF135F">
        <w:tc>
          <w:tcPr>
            <w:tcW w:w="1880" w:type="pct"/>
          </w:tcPr>
          <w:p w:rsidR="00B71080" w:rsidRPr="0064338C" w:rsidRDefault="00B71080" w:rsidP="00203357">
            <w:pPr>
              <w:pStyle w:val="Texto"/>
              <w:spacing w:line="222" w:lineRule="exact"/>
              <w:ind w:firstLine="0"/>
            </w:pPr>
            <w:r w:rsidRPr="0064338C">
              <w:lastRenderedPageBreak/>
              <w:t>Que en nuestro país el 60% de las personas que viven en pobreza extrema son mujeres</w:t>
            </w:r>
            <w:r w:rsidRPr="0064338C">
              <w:rPr>
                <w:szCs w:val="16"/>
                <w:vertAlign w:val="superscript"/>
              </w:rPr>
              <w:footnoteReference w:id="1"/>
            </w:r>
            <w:r w:rsidRPr="0064338C">
              <w:t>. A ello se añade que los derechos de jure, es decir legales, reconocen generalmente a los hombres derechos de tenencia y propiedad de los recursos naturales y productivos. Como resultado, solamente el 23% de las personas que ocupan espacios de toma de decisiones en los núcleos agrarios, son mujeres</w:t>
            </w:r>
            <w:r w:rsidRPr="0064338C">
              <w:rPr>
                <w:szCs w:val="16"/>
                <w:vertAlign w:val="superscript"/>
              </w:rPr>
              <w:footnoteReference w:id="2"/>
            </w:r>
            <w:r w:rsidRPr="0064338C">
              <w:t xml:space="preserve"> que han tenido acceso a la tierra a través de cesión de derechos o herencia familiar. Sin embargo, esto no siempre se traduce en una participación directa y efectiva de las mujeres en los órganos de toma de decisiones. Si bien es cierto que en los últimos años ha aumentado el número de mujeres ejidatarias o comuneras, éste dista mucho de ser equitativo y tampoco es garantía de una participación real.</w:t>
            </w:r>
          </w:p>
        </w:tc>
        <w:tc>
          <w:tcPr>
            <w:tcW w:w="2644" w:type="pct"/>
          </w:tcPr>
          <w:p w:rsidR="00B71080" w:rsidRPr="0064338C" w:rsidRDefault="00B71080" w:rsidP="001D4039">
            <w:pPr>
              <w:pStyle w:val="Texto"/>
              <w:spacing w:line="222" w:lineRule="exact"/>
              <w:ind w:firstLine="0"/>
              <w:rPr>
                <w:szCs w:val="18"/>
              </w:rPr>
            </w:pPr>
            <w:r w:rsidRPr="0064338C">
              <w:t xml:space="preserve">Que en nuestro país el </w:t>
            </w:r>
            <w:r w:rsidR="00FE4A74" w:rsidRPr="009D76BF">
              <w:rPr>
                <w:color w:val="FF0000"/>
              </w:rPr>
              <w:t>44</w:t>
            </w:r>
            <w:r w:rsidRPr="0064338C">
              <w:t>%</w:t>
            </w:r>
            <w:r w:rsidRPr="0064338C">
              <w:rPr>
                <w:rStyle w:val="Refdenotaalpie"/>
              </w:rPr>
              <w:footnoteReference w:id="3"/>
            </w:r>
            <w:r w:rsidRPr="0064338C">
              <w:t xml:space="preserve"> de las personas que viven en pobreza </w:t>
            </w:r>
            <w:r w:rsidR="0059662D">
              <w:t xml:space="preserve">extrema </w:t>
            </w:r>
            <w:r w:rsidRPr="0064338C">
              <w:t xml:space="preserve">son mujeres. A ello se añade que los derechos de jure, es decir legales, reconocen generalmente a los hombres derechos de tenencia y propiedad de los recursos naturales y productivos. Como resultado, solamente el </w:t>
            </w:r>
            <w:r w:rsidR="00380A4D" w:rsidRPr="009D76BF">
              <w:rPr>
                <w:color w:val="FF0000"/>
              </w:rPr>
              <w:t>34.8</w:t>
            </w:r>
            <w:r w:rsidRPr="0064338C">
              <w:t xml:space="preserve">% de las personas </w:t>
            </w:r>
            <w:r w:rsidRPr="009D76BF">
              <w:rPr>
                <w:color w:val="FF0000"/>
              </w:rPr>
              <w:t xml:space="preserve">sujetas de derechos que reciben documentos agrarios y </w:t>
            </w:r>
            <w:r w:rsidRPr="0064338C">
              <w:t>que ocupan espacios de toma de decisiones en los núcleos agrarios, son mujeres</w:t>
            </w:r>
            <w:r w:rsidRPr="0064338C">
              <w:rPr>
                <w:szCs w:val="16"/>
                <w:vertAlign w:val="superscript"/>
              </w:rPr>
              <w:footnoteReference w:id="4"/>
            </w:r>
            <w:r w:rsidRPr="0064338C">
              <w:t xml:space="preserve"> que han tenido acceso a la tierra a través de cesión de derechos o herencia familiar. Sin embargo, esto no siempre se traduce en una participación directa y efectiva de las mujeres en los órganos de toma de decisiones. Si bien es cierto que en los últimos años ha aumentado el número de mujeres ejidatarias o comuneras, éste dista mucho de ser equitativo y tampoco es garantía de una participación real.</w:t>
            </w:r>
          </w:p>
        </w:tc>
        <w:tc>
          <w:tcPr>
            <w:tcW w:w="476" w:type="pct"/>
          </w:tcPr>
          <w:p w:rsidR="00B71080" w:rsidRPr="0064338C" w:rsidRDefault="00B71080" w:rsidP="00D81119">
            <w:pPr>
              <w:pStyle w:val="Texto"/>
              <w:spacing w:line="222" w:lineRule="exact"/>
              <w:ind w:firstLine="0"/>
              <w:rPr>
                <w:szCs w:val="18"/>
              </w:rPr>
            </w:pPr>
            <w:r w:rsidRPr="0064338C">
              <w:rPr>
                <w:szCs w:val="18"/>
              </w:rPr>
              <w:t>Actualización de cifras con base en datos oficiales del CONEVAL y SEDATU.</w:t>
            </w:r>
          </w:p>
        </w:tc>
      </w:tr>
      <w:tr w:rsidR="0064338C" w:rsidRPr="0064338C" w:rsidTr="00CF135F">
        <w:tc>
          <w:tcPr>
            <w:tcW w:w="1880" w:type="pct"/>
          </w:tcPr>
          <w:p w:rsidR="00B71080" w:rsidRPr="0064338C" w:rsidRDefault="00B71080" w:rsidP="009F2EEA">
            <w:pPr>
              <w:pStyle w:val="Texto"/>
              <w:spacing w:line="222" w:lineRule="exact"/>
              <w:ind w:firstLine="0"/>
            </w:pPr>
            <w:r w:rsidRPr="0064338C">
              <w:t>Que la Ley General para la Igualdad entre Mujeres y Hombres, dentro de sus disposiciones generales establece que la transversalidad es el proceso que permite garantizar la incorporación de la perspectiva de género con el objetivo de valorar las implicaciones que tiene para las mujeres y los hombres cualquier acción que se programe en las instituciones públicas y privadas; asimismo, dentro de las responsabilidades del gobierno federal se encuentra la de garantizar la igualdad de oportunidades, mediante la adopción de políticas, programas, proyectos e instrumentos compensatorios como acciones afirmativas; en este contexto, la política nacional debe asegurar que la planeación presupuestal incorpore la perspectiva de género, apoye la transversalidad y prevea el cumplimiento de los programas, proyectos y acciones para la igualdad entre mujeres y hombres;</w:t>
            </w:r>
          </w:p>
        </w:tc>
        <w:tc>
          <w:tcPr>
            <w:tcW w:w="2644" w:type="pct"/>
          </w:tcPr>
          <w:p w:rsidR="00B71080" w:rsidRPr="0064338C" w:rsidRDefault="00B71080" w:rsidP="00104BA3">
            <w:pPr>
              <w:pStyle w:val="Texto"/>
              <w:spacing w:line="222" w:lineRule="exact"/>
              <w:ind w:firstLine="0"/>
            </w:pPr>
            <w:r w:rsidRPr="0064338C">
              <w:t>Que la Ley General para la Igualdad entre Mujeres y Hombres, dentro de sus disposiciones generales establece que la transversalidad es el proceso que permite garantizar la incorporación de la perspectiva de género con el objetivo de valorar las implicaciones que tiene para las mujeres y los hombres cualquier acción que se programe en las instituciones públicas y privadas; asimismo, dentro de las responsabilidades del gobierno federal se encuentra la de garantizar la igualdad de oportunidades, mediante la adopción de políticas, programas, proyectos e instrumentos compensatorios como acciones afirmativas; en este contexto, la política nacional debe asegurar que la planeación presupuestal incorpore la perspectiva de género, apoye la transversalidad y prevea el cumplimiento de los programas, proyectos y acciones para la igualdad entre mujeres y hombres</w:t>
            </w:r>
            <w:r w:rsidR="006D0C77" w:rsidRPr="003E2396">
              <w:rPr>
                <w:color w:val="FF0000"/>
              </w:rPr>
              <w:t>.</w:t>
            </w:r>
          </w:p>
        </w:tc>
        <w:tc>
          <w:tcPr>
            <w:tcW w:w="476" w:type="pct"/>
          </w:tcPr>
          <w:p w:rsidR="00B71080" w:rsidRPr="0064338C" w:rsidRDefault="003E2396" w:rsidP="00D81119">
            <w:pPr>
              <w:pStyle w:val="Texto"/>
              <w:spacing w:line="222" w:lineRule="exact"/>
              <w:ind w:firstLine="0"/>
              <w:rPr>
                <w:szCs w:val="18"/>
              </w:rPr>
            </w:pPr>
            <w:r>
              <w:rPr>
                <w:szCs w:val="18"/>
              </w:rPr>
              <w:t>Adecuación de puntuación al final del párrafo</w:t>
            </w:r>
          </w:p>
        </w:tc>
      </w:tr>
      <w:tr w:rsidR="0064338C" w:rsidRPr="0064338C" w:rsidTr="00CF135F">
        <w:tc>
          <w:tcPr>
            <w:tcW w:w="1880" w:type="pct"/>
          </w:tcPr>
          <w:p w:rsidR="00B71080" w:rsidRPr="0064338C" w:rsidRDefault="00B71080" w:rsidP="00635EF1">
            <w:pPr>
              <w:pStyle w:val="Texto"/>
              <w:spacing w:line="222" w:lineRule="exact"/>
              <w:ind w:firstLine="0"/>
            </w:pPr>
            <w:r w:rsidRPr="0064338C">
              <w:t xml:space="preserve">Que la Ley General de Cambio Climático establece que en la formulación de la política nacional de cambio climático deberán observarse una serie de principios entre los cuales se encuentran la: i) Sustentabilidad en el aprovechamiento o uso de los ecosistemas y los elementos naturales que los integran; ii) Integralidad y transversalidad, adoptando un enfoque de coordinación y cooperación entre órdenes de gobierno, así como con los sectores social y privado para asegurar la instrumentación de la política nacional de cambio climático; así como la iii) Conservación de los ecosistemas y su biodiversidad, dando prioridad a los </w:t>
            </w:r>
            <w:r w:rsidRPr="0064338C">
              <w:lastRenderedPageBreak/>
              <w:t>humedales, manglares, arrecifes, dunas, zonas y lagunas costeras, que brindan servicios ambientales, fundamental para reducir la vulnerabilidad; entre muchos otros.</w:t>
            </w:r>
          </w:p>
        </w:tc>
        <w:tc>
          <w:tcPr>
            <w:tcW w:w="2644" w:type="pct"/>
          </w:tcPr>
          <w:p w:rsidR="00B71080" w:rsidRPr="0064338C" w:rsidRDefault="00B71080" w:rsidP="00104BA3">
            <w:pPr>
              <w:pStyle w:val="Texto"/>
              <w:spacing w:line="222" w:lineRule="exact"/>
              <w:ind w:firstLine="0"/>
            </w:pPr>
            <w:r w:rsidRPr="0064338C">
              <w:lastRenderedPageBreak/>
              <w:t>Que la Ley General de Cambio Climático establece que en la formulación de la política nacional de cambio climático deberán observarse una serie de principios entre los cuales se encuentran la: i) Sustentabilidad en el aprovechamiento o uso de los ecosistemas y los elementos naturales que los integran; ii) Integralidad y transversalidad, adoptando un enfoque de coordinación y cooperación entre órdenes de gobierno, así como con los sectores social y privado para asegurar la instrumentación de la política nacional de cambio climático; así como la iii) Conservación de los ecosistemas y su biodiversidad, dando prioridad a los humedales, manglares, arrecifes, dunas, zonas y lagunas costeras, que brindan servicios ambientales, fundamental para reducir la vulnerabilidad; entre muchos otros.</w:t>
            </w:r>
          </w:p>
        </w:tc>
        <w:tc>
          <w:tcPr>
            <w:tcW w:w="476" w:type="pct"/>
          </w:tcPr>
          <w:p w:rsidR="00B71080" w:rsidRPr="0064338C" w:rsidRDefault="00B71080" w:rsidP="00D81119">
            <w:pPr>
              <w:pStyle w:val="Texto"/>
              <w:spacing w:line="222" w:lineRule="exact"/>
              <w:ind w:firstLine="0"/>
              <w:rPr>
                <w:szCs w:val="18"/>
              </w:rPr>
            </w:pPr>
          </w:p>
        </w:tc>
      </w:tr>
      <w:tr w:rsidR="0064338C" w:rsidRPr="0064338C" w:rsidTr="00CF135F">
        <w:tc>
          <w:tcPr>
            <w:tcW w:w="1880" w:type="pct"/>
          </w:tcPr>
          <w:p w:rsidR="00B71080" w:rsidRPr="0064338C" w:rsidRDefault="00B71080" w:rsidP="00635EF1">
            <w:pPr>
              <w:pStyle w:val="Texto"/>
              <w:spacing w:line="222" w:lineRule="exact"/>
              <w:ind w:firstLine="0"/>
            </w:pPr>
            <w:r w:rsidRPr="0064338C">
              <w:lastRenderedPageBreak/>
              <w:t>Que es responsabilidad de la Secretaría de Medio Ambiente y Recursos Naturales y de la Comisión Nacional Forestal conducir la política nacional de desarrollo forestal sustentable y definir los lineamientos necesarios para el cumplimiento e implementación de la Ley General de Desarrollo Forestal Sustentable y su Reglamento, así como diseñar y definir estímulos e incentivos económicos en materia forestal y expedir las Reglas de Operación que contengan los lineamientos para su aplicación.</w:t>
            </w:r>
          </w:p>
        </w:tc>
        <w:tc>
          <w:tcPr>
            <w:tcW w:w="2644" w:type="pct"/>
          </w:tcPr>
          <w:p w:rsidR="00B71080" w:rsidRPr="0064338C" w:rsidRDefault="00B71080" w:rsidP="00104BA3">
            <w:pPr>
              <w:pStyle w:val="Texto"/>
              <w:spacing w:line="222" w:lineRule="exact"/>
              <w:ind w:firstLine="0"/>
            </w:pPr>
            <w:r w:rsidRPr="0064338C">
              <w:t>Que es responsabilidad de la Secretaría de Medio Ambiente y Recursos Naturales y de la Comisión Nacional Forestal conducir la política nacional de desarrollo forestal sustentable y definir los lineamientos necesarios para el cumplimiento e implementación de la Ley General de Desarrollo Forestal Sustentable y su Reglamento, así como diseñar y definir estímulos e incentivos económicos en materia forestal y expedir las Reglas de Operación que contengan los lineamientos para su aplicación.</w:t>
            </w:r>
          </w:p>
        </w:tc>
        <w:tc>
          <w:tcPr>
            <w:tcW w:w="476" w:type="pct"/>
          </w:tcPr>
          <w:p w:rsidR="00B71080" w:rsidRPr="0064338C" w:rsidRDefault="00B71080" w:rsidP="00D81119">
            <w:pPr>
              <w:pStyle w:val="Texto"/>
              <w:spacing w:line="222" w:lineRule="exact"/>
              <w:ind w:firstLine="0"/>
              <w:rPr>
                <w:szCs w:val="18"/>
              </w:rPr>
            </w:pPr>
          </w:p>
        </w:tc>
      </w:tr>
      <w:tr w:rsidR="0064338C" w:rsidRPr="0064338C" w:rsidTr="00CF135F">
        <w:tc>
          <w:tcPr>
            <w:tcW w:w="1880" w:type="pct"/>
          </w:tcPr>
          <w:p w:rsidR="00B71080" w:rsidRPr="0064338C" w:rsidRDefault="00B71080" w:rsidP="00635EF1">
            <w:pPr>
              <w:pStyle w:val="Texto"/>
              <w:spacing w:line="222" w:lineRule="exact"/>
              <w:ind w:firstLine="0"/>
            </w:pPr>
            <w:r w:rsidRPr="0064338C">
              <w:t>Que de conformidad con lo dispuesto por la Ley General de Desarrollo Forestal Sustentable, la Comisión Nacional Forestal es un organismo público descentralizado de la Administración Pública Federal, con personalidad jurídica y patrimonio propios. La coordinación sectorial de la Comisión corresponde a la Secretaría de Medio Ambiente y Recursos Naturales, de conformidad con las disposiciones jurídicas aplicables. De acuerdo con dicha Ley, el objeto de la Comisión Nacional Forestal es desarrollar, favorecer e impulsar las actividades productivas, de protección, conservación y de restauración en materia forestal, que conforme a la Ley se declaran como un área prioritaria del desarrollo, así como participar en la formulación de los planes y programas y en la aplicación de la política de desarrollo forestal sustentable y sus instrumentos.</w:t>
            </w:r>
          </w:p>
        </w:tc>
        <w:tc>
          <w:tcPr>
            <w:tcW w:w="2644" w:type="pct"/>
          </w:tcPr>
          <w:p w:rsidR="003E2396" w:rsidRPr="003E2396" w:rsidRDefault="00B71080" w:rsidP="003E2396">
            <w:pPr>
              <w:pStyle w:val="Texto"/>
              <w:spacing w:line="222" w:lineRule="exact"/>
              <w:ind w:firstLine="0"/>
            </w:pPr>
            <w:r w:rsidRPr="0064338C">
              <w:t xml:space="preserve">Que de conformidad con lo dispuesto por la Ley General de Desarrollo Forestal Sustentable, la Comisión Nacional Forestal es un organismo público descentralizado de la Administración Pública Federal, con personalidad jurídica y patrimonio propios. La coordinación sectorial de la Comisión corresponde a la Secretaría de Medio Ambiente y Recursos Naturales, de conformidad con las disposiciones jurídicas aplicables. </w:t>
            </w:r>
            <w:r w:rsidR="003E2396" w:rsidRPr="003E2396">
              <w:t xml:space="preserve">De acuerdo con dicha Ley, el objeto de la Comisión Nacional Forestal es desarrollar, favorecer e impulsar las actividades productivas, de protección, conservación y de restauración en materia forestal, que conforme a la Ley se declaran como un área prioritaria del desarrollo, así como participar en la formulación de los planes y programas y en la aplicación de la política de desarrollo forestal sustentable, </w:t>
            </w:r>
            <w:r w:rsidR="003E2396" w:rsidRPr="003E2396">
              <w:rPr>
                <w:color w:val="FF0000"/>
              </w:rPr>
              <w:t>a través del manejo forestal comunitario y otros instrumentos de política pública que contribuya a mejorar el ingreso y la calidad de vida de las personas que participan en la actividad forestal y promueva la generación de valor agregado en las regiones forestales, diversificando las alternativas productivas y creando fuentes de empleo en el sector</w:t>
            </w:r>
            <w:r w:rsidR="003E2396" w:rsidRPr="003E2396">
              <w:t>.</w:t>
            </w:r>
          </w:p>
          <w:p w:rsidR="003E2396" w:rsidRPr="0064338C" w:rsidRDefault="003E2396" w:rsidP="003E2396">
            <w:pPr>
              <w:pStyle w:val="Texto"/>
              <w:spacing w:line="222" w:lineRule="exact"/>
              <w:ind w:firstLine="0"/>
            </w:pPr>
          </w:p>
        </w:tc>
        <w:tc>
          <w:tcPr>
            <w:tcW w:w="476" w:type="pct"/>
          </w:tcPr>
          <w:p w:rsidR="00B71080" w:rsidRPr="0064338C" w:rsidRDefault="003E2396" w:rsidP="00D81119">
            <w:pPr>
              <w:pStyle w:val="Texto"/>
              <w:spacing w:line="222" w:lineRule="exact"/>
              <w:ind w:firstLine="0"/>
              <w:rPr>
                <w:szCs w:val="18"/>
              </w:rPr>
            </w:pPr>
            <w:r w:rsidRPr="0064338C">
              <w:rPr>
                <w:szCs w:val="18"/>
              </w:rPr>
              <w:t>Se incluye párrafo que refuerza las atribuciones de la CONAFOR con base en la LGDFS</w:t>
            </w:r>
            <w:r>
              <w:rPr>
                <w:szCs w:val="18"/>
              </w:rPr>
              <w:t xml:space="preserve"> y se incluye en un solo párrafo y se atiende observación 2 de la SHCP</w:t>
            </w:r>
          </w:p>
        </w:tc>
      </w:tr>
      <w:tr w:rsidR="0064338C" w:rsidRPr="0064338C" w:rsidTr="00CF135F">
        <w:tc>
          <w:tcPr>
            <w:tcW w:w="1880" w:type="pct"/>
          </w:tcPr>
          <w:p w:rsidR="00B71080" w:rsidRPr="0064338C" w:rsidRDefault="00B71080" w:rsidP="00635EF1">
            <w:pPr>
              <w:pStyle w:val="Texto"/>
              <w:spacing w:line="222" w:lineRule="exact"/>
              <w:ind w:firstLine="0"/>
            </w:pPr>
            <w:r w:rsidRPr="0064338C">
              <w:t>Que la Comisión Nacional Forestal, en cumplimiento de su objeto, reconoce la importancia de los bienes y servicios ambientales que proporcionan los ecosistemas forestales, tanto para sus dueños y poseedores, como para la sociedad en general, tales como los de provisión relacionados con los productos obtenidos de los ecosistemas; los de regulación relacionados con los procesos ecosistémicos que regulan las condiciones en que los seres humanos viven y se desarrollan; los culturales, que pueden ser tangibles o intangibles, pero que dependen fuertemente del contexto sociocultural; y los de sustento, tales como la formación de suelo, el ciclo del agua, el ciclo de nutrientes y de producción primaria.</w:t>
            </w:r>
          </w:p>
        </w:tc>
        <w:tc>
          <w:tcPr>
            <w:tcW w:w="2644" w:type="pct"/>
          </w:tcPr>
          <w:p w:rsidR="00B71080" w:rsidRPr="0064338C" w:rsidRDefault="00B71080" w:rsidP="00C342DF">
            <w:pPr>
              <w:pStyle w:val="Texto"/>
              <w:spacing w:line="222" w:lineRule="exact"/>
              <w:ind w:firstLine="0"/>
            </w:pPr>
            <w:r w:rsidRPr="0064338C">
              <w:t xml:space="preserve">Que la Comisión Nacional Forestal, en cumplimiento de su objeto, reconoce la importancia de los bienes y servicios ambientales que proporcionan los ecosistemas forestales, tanto para sus </w:t>
            </w:r>
            <w:r w:rsidR="002F2365" w:rsidRPr="009D76BF">
              <w:rPr>
                <w:color w:val="FF0000"/>
              </w:rPr>
              <w:t xml:space="preserve">personas </w:t>
            </w:r>
            <w:r w:rsidR="00C342DF">
              <w:rPr>
                <w:color w:val="FF0000"/>
              </w:rPr>
              <w:t>propietarias</w:t>
            </w:r>
            <w:r w:rsidRPr="009D76BF">
              <w:rPr>
                <w:color w:val="FF0000"/>
              </w:rPr>
              <w:t xml:space="preserve"> y </w:t>
            </w:r>
            <w:r w:rsidR="002F2365" w:rsidRPr="009D76BF">
              <w:rPr>
                <w:color w:val="FF0000"/>
              </w:rPr>
              <w:t>legítima</w:t>
            </w:r>
            <w:r w:rsidR="008734E3" w:rsidRPr="009D76BF">
              <w:rPr>
                <w:color w:val="FF0000"/>
              </w:rPr>
              <w:t xml:space="preserve">s </w:t>
            </w:r>
            <w:r w:rsidRPr="009D76BF">
              <w:rPr>
                <w:color w:val="FF0000"/>
              </w:rPr>
              <w:t>poseedor</w:t>
            </w:r>
            <w:r w:rsidR="002F2365" w:rsidRPr="009D76BF">
              <w:rPr>
                <w:color w:val="FF0000"/>
              </w:rPr>
              <w:t>a</w:t>
            </w:r>
            <w:r w:rsidRPr="009D76BF">
              <w:rPr>
                <w:color w:val="FF0000"/>
              </w:rPr>
              <w:t>s</w:t>
            </w:r>
            <w:r w:rsidRPr="0064338C">
              <w:t>, como para la sociedad en general, tales como los de provisión relacionados con los productos obtenidos de los ecosistemas; los de regulación relacionados con los procesos ecosistémicos que regulan las condiciones en que los seres humanos viven y se desarrollan; los culturales, que pueden ser tangibles o intangibles, pero que dependen fuertemente del contexto sociocultural; y los de sustento, tales como la formación de suelo, el ciclo del agua, el ciclo de nutrientes y de producción primaria.</w:t>
            </w:r>
          </w:p>
        </w:tc>
        <w:tc>
          <w:tcPr>
            <w:tcW w:w="476" w:type="pct"/>
          </w:tcPr>
          <w:p w:rsidR="00B71080" w:rsidRPr="0064338C" w:rsidRDefault="008734E3" w:rsidP="00D81119">
            <w:pPr>
              <w:pStyle w:val="Texto"/>
              <w:spacing w:line="222" w:lineRule="exact"/>
              <w:ind w:firstLine="0"/>
              <w:rPr>
                <w:szCs w:val="18"/>
              </w:rPr>
            </w:pPr>
            <w:r w:rsidRPr="0064338C">
              <w:rPr>
                <w:szCs w:val="18"/>
              </w:rPr>
              <w:t>Se adecuó el término con base en la LGDFS</w:t>
            </w:r>
            <w:r w:rsidR="002F2365" w:rsidRPr="0064338C">
              <w:rPr>
                <w:szCs w:val="18"/>
              </w:rPr>
              <w:t xml:space="preserve"> y perspectiva de género</w:t>
            </w:r>
            <w:r w:rsidRPr="0064338C">
              <w:rPr>
                <w:szCs w:val="18"/>
              </w:rPr>
              <w:t>.</w:t>
            </w:r>
          </w:p>
        </w:tc>
      </w:tr>
      <w:tr w:rsidR="0064338C" w:rsidRPr="0064338C" w:rsidTr="00CF135F">
        <w:tc>
          <w:tcPr>
            <w:tcW w:w="1880" w:type="pct"/>
          </w:tcPr>
          <w:p w:rsidR="00B71080" w:rsidRPr="0064338C" w:rsidRDefault="00B71080" w:rsidP="00116DF8">
            <w:pPr>
              <w:pStyle w:val="Texto"/>
              <w:spacing w:line="222" w:lineRule="exact"/>
              <w:ind w:firstLine="0"/>
            </w:pPr>
            <w:r w:rsidRPr="0064338C">
              <w:t xml:space="preserve">Que el Programa Nacional Forestal 2014-2018, acorde a los retos que plantea la nueva realidad del país en materia ambiental y forestal, establece como objetivo general promover el aprovechamiento sustentable de los recursos forestales del país, reactivar la economía del </w:t>
            </w:r>
            <w:r w:rsidRPr="0064338C">
              <w:lastRenderedPageBreak/>
              <w:t>sector forestal y mejorar la calidad de vida de las personas habitantes de las zonas forestales, así como, mantener e incrementar la provisión de servicios ambientales a la sociedad y reducir las emisiones de carbono generadas por la deforestación y degradación forestal, y que para contribuir al cumplimiento de este objetivo se desarrolló una Estrategia Nacional de Reducción de Emisiones por Deforestación y Degradación (ENAREDD+), considerando un modelo de intervención basado en el manejo integrado del territorio con un enfoque de paisaje, a efecto de que los subsidios que otorga la Federación a través de la Comisión Nacional Forestal tengan mayores y mejores impactos sobre los diversos ecosistemas, actores y personas que habitan en las áreas forestales del país, considerando las diferencias y desigualdades entre hombres y mujeres.</w:t>
            </w:r>
          </w:p>
        </w:tc>
        <w:tc>
          <w:tcPr>
            <w:tcW w:w="2644" w:type="pct"/>
          </w:tcPr>
          <w:p w:rsidR="00B71080" w:rsidRPr="0064338C" w:rsidRDefault="00B71080" w:rsidP="007E66DB">
            <w:pPr>
              <w:pStyle w:val="Texto"/>
              <w:spacing w:line="222" w:lineRule="exact"/>
              <w:ind w:firstLine="0"/>
            </w:pPr>
            <w:r w:rsidRPr="0064338C">
              <w:lastRenderedPageBreak/>
              <w:t xml:space="preserve">Que acorde a los retos del país en materia ambiental y forestal, </w:t>
            </w:r>
            <w:r w:rsidRPr="009D76BF">
              <w:rPr>
                <w:color w:val="FF0000"/>
              </w:rPr>
              <w:t xml:space="preserve">para </w:t>
            </w:r>
            <w:r w:rsidRPr="0064338C">
              <w:t xml:space="preserve">mantener e incrementar la provisión de servicios ambientales a la sociedad y reducir las emisiones de carbono generadas por la deforestación y degradación forestal, se desarrolló una Estrategia Nacional de Reducción de Emisiones por Deforestación y Degradación (ENAREDD+), considerando un modelo de intervención </w:t>
            </w:r>
            <w:r w:rsidRPr="0064338C">
              <w:lastRenderedPageBreak/>
              <w:t>basado en el manejo integrado del territorio con un enfoque de paisaje, a efecto de que los subsidios que otorga la Federación a través de la Comisión Nacional Forestal tengan mayores y mejores impactos sobre los diversos ecosistemas, actores y personas que habitan en las áreas forestales del país, considerando las diferencias y desigualdades entre hombres y mujeres.</w:t>
            </w:r>
          </w:p>
        </w:tc>
        <w:tc>
          <w:tcPr>
            <w:tcW w:w="476" w:type="pct"/>
          </w:tcPr>
          <w:p w:rsidR="00B71080" w:rsidRPr="0064338C" w:rsidRDefault="00BA7F10" w:rsidP="00D81119">
            <w:pPr>
              <w:pStyle w:val="Texto"/>
              <w:spacing w:line="222" w:lineRule="exact"/>
              <w:ind w:firstLine="0"/>
              <w:rPr>
                <w:szCs w:val="18"/>
              </w:rPr>
            </w:pPr>
            <w:r w:rsidRPr="0064338C">
              <w:rPr>
                <w:szCs w:val="18"/>
              </w:rPr>
              <w:lastRenderedPageBreak/>
              <w:t>Se adecua la redacción en apego a las atribucion</w:t>
            </w:r>
            <w:r w:rsidRPr="0064338C">
              <w:rPr>
                <w:szCs w:val="18"/>
              </w:rPr>
              <w:lastRenderedPageBreak/>
              <w:t>es de la CONAFOR.</w:t>
            </w:r>
          </w:p>
        </w:tc>
      </w:tr>
      <w:tr w:rsidR="0064338C" w:rsidRPr="0064338C" w:rsidTr="00CF135F">
        <w:tc>
          <w:tcPr>
            <w:tcW w:w="1880" w:type="pct"/>
          </w:tcPr>
          <w:p w:rsidR="00B71080" w:rsidRPr="0064338C" w:rsidRDefault="00B71080" w:rsidP="00635EF1">
            <w:pPr>
              <w:pStyle w:val="Texto"/>
              <w:spacing w:line="236" w:lineRule="exact"/>
              <w:ind w:firstLine="0"/>
            </w:pPr>
            <w:r w:rsidRPr="0064338C">
              <w:lastRenderedPageBreak/>
              <w:t>En este contexto, la Comisión Nacional Forestal establece mecanismos de apoyo a través de las presentes Reglas de Operación para contribuir a mejorar y desarrollar las capacidades locales y regionales de las personas propietarias, poseedoras y usuarias de los terrenos forestales, preferentemente forestales o temporalmente forestales, para incentivar la protección, conservación y restauración de los recursos forestales, así como para impulsar una estrategia para reactivar la producción, productividad y competitividad forestal que se traduzca en ingresos y oportunidades de desarrollo para la población que depende de los ecosistemas forestales, todo ello con el fin de contribuir a recuperar la funcionalidad de cuencas y paisajes a través de la conservación, restauración y aprovechamiento sustentable del patrimonio natural.</w:t>
            </w:r>
          </w:p>
        </w:tc>
        <w:tc>
          <w:tcPr>
            <w:tcW w:w="2644" w:type="pct"/>
          </w:tcPr>
          <w:p w:rsidR="00B71080" w:rsidRPr="0064338C" w:rsidRDefault="00B71080" w:rsidP="009D1E9E">
            <w:pPr>
              <w:pStyle w:val="Texto"/>
              <w:spacing w:line="236" w:lineRule="exact"/>
              <w:ind w:firstLine="0"/>
            </w:pPr>
            <w:r w:rsidRPr="0064338C">
              <w:t xml:space="preserve">En este contexto, la Comisión Nacional Forestal establece mecanismos de apoyo a través de las presentes Reglas de Operación para contribuir a mejorar y desarrollar las capacidades locales y regionales de las personas propietarias, </w:t>
            </w:r>
            <w:r w:rsidR="008734E3" w:rsidRPr="009D76BF">
              <w:rPr>
                <w:color w:val="FF0000"/>
              </w:rPr>
              <w:t xml:space="preserve">legítimas </w:t>
            </w:r>
            <w:r w:rsidRPr="0064338C">
              <w:t xml:space="preserve">poseedoras y usuarias de los terrenos forestales, preferentemente forestales o temporalmente forestales, para incentivar la protección, conservación y restauración de los recursos forestales, así como impulsar una estrategia </w:t>
            </w:r>
            <w:r w:rsidR="001D4703" w:rsidRPr="009D76BF">
              <w:rPr>
                <w:color w:val="FF0000"/>
              </w:rPr>
              <w:t xml:space="preserve">de </w:t>
            </w:r>
            <w:r w:rsidR="009D1E9E" w:rsidRPr="009D76BF">
              <w:rPr>
                <w:color w:val="FF0000"/>
              </w:rPr>
              <w:t>fortalecimiento</w:t>
            </w:r>
            <w:r w:rsidR="001D4703" w:rsidRPr="009D76BF">
              <w:rPr>
                <w:color w:val="FF0000"/>
              </w:rPr>
              <w:t xml:space="preserve"> a la producción forestal sustentable que apoye la reactivación de las economías locales, generar empleo y conservar los ecosistemas forestales, </w:t>
            </w:r>
            <w:r w:rsidRPr="0064338C">
              <w:t xml:space="preserve">todo ello con el fin de contribuir a </w:t>
            </w:r>
            <w:r w:rsidR="009D1E9E" w:rsidRPr="009D76BF">
              <w:rPr>
                <w:color w:val="FF0000"/>
              </w:rPr>
              <w:t>un desarrollo económico incluyente mediante la conservación y el manejo sustentable participativo y competitivo de los recursos forestales.</w:t>
            </w:r>
          </w:p>
        </w:tc>
        <w:tc>
          <w:tcPr>
            <w:tcW w:w="476" w:type="pct"/>
          </w:tcPr>
          <w:p w:rsidR="00B71080" w:rsidRPr="0064338C" w:rsidRDefault="008734E3" w:rsidP="00D81119">
            <w:pPr>
              <w:pStyle w:val="Texto"/>
              <w:spacing w:line="236" w:lineRule="exact"/>
              <w:ind w:firstLine="0"/>
              <w:rPr>
                <w:szCs w:val="18"/>
              </w:rPr>
            </w:pPr>
            <w:r w:rsidRPr="0064338C">
              <w:rPr>
                <w:szCs w:val="18"/>
              </w:rPr>
              <w:t>Se adecuó el término con base en la LGDFS.</w:t>
            </w:r>
          </w:p>
          <w:p w:rsidR="009D1E9E" w:rsidRPr="0064338C" w:rsidRDefault="009D1E9E" w:rsidP="00D81119">
            <w:pPr>
              <w:pStyle w:val="Texto"/>
              <w:spacing w:line="236" w:lineRule="exact"/>
              <w:ind w:firstLine="0"/>
              <w:rPr>
                <w:szCs w:val="18"/>
              </w:rPr>
            </w:pPr>
            <w:r w:rsidRPr="0064338C">
              <w:rPr>
                <w:szCs w:val="18"/>
              </w:rPr>
              <w:t>Se amplió</w:t>
            </w:r>
            <w:r w:rsidR="00C562FD" w:rsidRPr="0064338C">
              <w:rPr>
                <w:szCs w:val="18"/>
              </w:rPr>
              <w:t xml:space="preserve"> el objeto y contribución de los apoyos de la CONAFOR. </w:t>
            </w:r>
          </w:p>
        </w:tc>
      </w:tr>
      <w:tr w:rsidR="0064338C" w:rsidRPr="0064338C" w:rsidTr="00CF135F">
        <w:tc>
          <w:tcPr>
            <w:tcW w:w="1880" w:type="pct"/>
          </w:tcPr>
          <w:p w:rsidR="00C562FD" w:rsidRPr="0064338C" w:rsidRDefault="00C562FD" w:rsidP="00635EF1">
            <w:pPr>
              <w:pStyle w:val="Texto"/>
              <w:spacing w:line="236" w:lineRule="exact"/>
              <w:ind w:firstLine="0"/>
            </w:pPr>
          </w:p>
        </w:tc>
        <w:tc>
          <w:tcPr>
            <w:tcW w:w="2644" w:type="pct"/>
          </w:tcPr>
          <w:p w:rsidR="00C562FD" w:rsidRPr="0064338C" w:rsidRDefault="00C562FD" w:rsidP="00104BA3">
            <w:pPr>
              <w:pStyle w:val="Texto"/>
              <w:spacing w:line="236" w:lineRule="exact"/>
              <w:ind w:firstLine="0"/>
            </w:pPr>
            <w:r w:rsidRPr="009D76BF">
              <w:rPr>
                <w:color w:val="FF0000"/>
              </w:rPr>
              <w:t>Que para la aplicación de estas Reglas de Operación, la Comisión Nacional Forestal atenderá lo dispuesto por el artículo cuarto del Acuerdo por el que se establece el instrumento de información a que se refiere el artículo 24, párrafo tercero, de la Ley General de Desarrollo Forestal Sustentable, relativo a que se deberá consultar la plataforma digital señalada por dicho Acuerdo, tanto para la planeación, la elegibilidad de las zonas en las que se pretendan aplicar subsidios, como para los criterios de asignación correspondientes.</w:t>
            </w:r>
          </w:p>
        </w:tc>
        <w:tc>
          <w:tcPr>
            <w:tcW w:w="476" w:type="pct"/>
          </w:tcPr>
          <w:p w:rsidR="00C562FD" w:rsidRPr="0064338C" w:rsidRDefault="00C562FD" w:rsidP="00D81119">
            <w:pPr>
              <w:pStyle w:val="Texto"/>
              <w:spacing w:line="236" w:lineRule="exact"/>
              <w:ind w:firstLine="0"/>
              <w:rPr>
                <w:szCs w:val="18"/>
              </w:rPr>
            </w:pPr>
            <w:r w:rsidRPr="0064338C">
              <w:rPr>
                <w:szCs w:val="18"/>
              </w:rPr>
              <w:t xml:space="preserve">Se incluye </w:t>
            </w:r>
            <w:r w:rsidR="00FD73D6" w:rsidRPr="0064338C">
              <w:rPr>
                <w:szCs w:val="18"/>
              </w:rPr>
              <w:t>el párrafo con el objeto de señalar que la CONAFOR atenderá el Acuerdo por el que se establece el instrumento de informació</w:t>
            </w:r>
            <w:r w:rsidR="00FD73D6" w:rsidRPr="0064338C">
              <w:rPr>
                <w:szCs w:val="18"/>
              </w:rPr>
              <w:lastRenderedPageBreak/>
              <w:t>n a que se refiere el artículo 24, párrafo tercero, de la Ley General de Desarrollo Forestal Sustentable,</w:t>
            </w:r>
          </w:p>
        </w:tc>
      </w:tr>
      <w:tr w:rsidR="0064338C" w:rsidRPr="0064338C" w:rsidTr="00CF135F">
        <w:tc>
          <w:tcPr>
            <w:tcW w:w="1880" w:type="pct"/>
          </w:tcPr>
          <w:p w:rsidR="00B71080" w:rsidRPr="0064338C" w:rsidRDefault="00B71080" w:rsidP="00635EF1">
            <w:pPr>
              <w:pStyle w:val="Texto"/>
              <w:spacing w:line="236" w:lineRule="exact"/>
              <w:ind w:firstLine="0"/>
            </w:pPr>
            <w:r w:rsidRPr="0064338C">
              <w:lastRenderedPageBreak/>
              <w:t>Que de conformidad con el artículo 77 de la Ley Federal de Presupuesto y Responsabilidad Hacendaria, las dependencias y entidades a través de sus respectivas dependencias coordinadoras de sector, serán las responsables de emitir las Reglas de Operación de los programas que inicien su operación en cada ejercicio fiscal. Además, las Reglas de Operación deberán ser simples y precisas con el objeto de facilitar la eficiencia y la eficacia en la aplicación de los recursos y en la operación de los programas.</w:t>
            </w:r>
          </w:p>
        </w:tc>
        <w:tc>
          <w:tcPr>
            <w:tcW w:w="2644" w:type="pct"/>
          </w:tcPr>
          <w:p w:rsidR="00B71080" w:rsidRPr="0064338C" w:rsidRDefault="00B71080" w:rsidP="00104BA3">
            <w:pPr>
              <w:pStyle w:val="Texto"/>
              <w:spacing w:line="236" w:lineRule="exact"/>
              <w:ind w:firstLine="0"/>
            </w:pPr>
            <w:r w:rsidRPr="0064338C">
              <w:t>Que de conformidad con el artículo 77 de la Ley Federal de Presupuesto y Responsabilidad Hacendaria, las dependencias y entidades a través de sus respectivas dependencias coordinadoras de sector, serán las responsables de emitir las Reglas de Operación de los programas que inicien su operación en cada ejercicio fiscal. Además, las Reglas de Operación deberán ser simples y precisas con el objeto de facilitar la eficiencia y la eficacia en la aplicación de los recursos y en la operación de los programas.</w:t>
            </w:r>
          </w:p>
        </w:tc>
        <w:tc>
          <w:tcPr>
            <w:tcW w:w="476" w:type="pct"/>
          </w:tcPr>
          <w:p w:rsidR="00B71080" w:rsidRPr="0064338C" w:rsidRDefault="00B71080" w:rsidP="00D81119">
            <w:pPr>
              <w:pStyle w:val="Texto"/>
              <w:spacing w:line="236" w:lineRule="exact"/>
              <w:ind w:firstLine="0"/>
              <w:rPr>
                <w:szCs w:val="18"/>
              </w:rPr>
            </w:pPr>
          </w:p>
        </w:tc>
      </w:tr>
      <w:tr w:rsidR="0064338C" w:rsidRPr="0064338C" w:rsidTr="00CF135F">
        <w:tc>
          <w:tcPr>
            <w:tcW w:w="1880" w:type="pct"/>
          </w:tcPr>
          <w:p w:rsidR="00B71080" w:rsidRPr="0064338C" w:rsidRDefault="00B71080" w:rsidP="00482F36">
            <w:pPr>
              <w:pStyle w:val="Texto"/>
              <w:spacing w:line="236" w:lineRule="exact"/>
              <w:ind w:firstLine="0"/>
            </w:pPr>
            <w:r w:rsidRPr="0064338C">
              <w:t>Que el Presupuesto de Egresos de la Federación para el ejercicio fiscal de 2018 establece el programa presupuestario denominado S219 “Apoyos para el Desarrollo Forestal Sustentable” para la Comisión Nacional Forestal, el cual considera el otorgamiento de apoyos sujetos a Reglas de Operación, y cuyos logros y resultados están vinculados a la Matriz de Indicadores para Resultados del programa presupuestario referido con la finalidad de contribuir al objetivo 4 Recuperar la funcionalidad de cuencas y paisajes a través de la conservación, restauración y aprovechamiento sustentablemente del patrimonio natural, del Programa Sectorial de Medio Ambiente y Recursos Naturales 2013-2018.</w:t>
            </w:r>
          </w:p>
        </w:tc>
        <w:tc>
          <w:tcPr>
            <w:tcW w:w="2644" w:type="pct"/>
          </w:tcPr>
          <w:p w:rsidR="00B71080" w:rsidRPr="0064338C" w:rsidRDefault="00B71080" w:rsidP="00381097">
            <w:pPr>
              <w:pStyle w:val="Texto"/>
              <w:spacing w:line="236" w:lineRule="exact"/>
              <w:ind w:firstLine="0"/>
            </w:pPr>
            <w:r w:rsidRPr="0064338C">
              <w:t>Que el Presupuesto de Egresos de la Federación para el ejercicio fiscal de 201</w:t>
            </w:r>
            <w:r w:rsidRPr="009D76BF">
              <w:rPr>
                <w:color w:val="FF0000"/>
              </w:rPr>
              <w:t>9</w:t>
            </w:r>
            <w:r w:rsidRPr="0064338C">
              <w:t xml:space="preserve"> establece el programa presupuestario denominado S219 “Apoyos para el Desarrollo Forestal Sustentable” para la Comisión Nacional Forestal, el cual considera el otorgamiento de apoyos sujetos a Reglas de Operación, y cuyos logros y resultados están vinculados a la Matriz de Indicadores para Resultados del programa presupuestario referido. </w:t>
            </w:r>
          </w:p>
        </w:tc>
        <w:tc>
          <w:tcPr>
            <w:tcW w:w="476" w:type="pct"/>
          </w:tcPr>
          <w:p w:rsidR="00B71080" w:rsidRPr="0064338C" w:rsidRDefault="00B71080" w:rsidP="00D81119">
            <w:pPr>
              <w:pStyle w:val="Texto"/>
              <w:spacing w:line="236" w:lineRule="exact"/>
              <w:ind w:firstLine="0"/>
              <w:rPr>
                <w:szCs w:val="18"/>
              </w:rPr>
            </w:pPr>
            <w:r w:rsidRPr="0064338C">
              <w:rPr>
                <w:szCs w:val="18"/>
              </w:rPr>
              <w:t>Ajustes para alinear al contexto actual.</w:t>
            </w:r>
          </w:p>
        </w:tc>
      </w:tr>
      <w:tr w:rsidR="0064338C" w:rsidRPr="0064338C" w:rsidTr="00CF135F">
        <w:tc>
          <w:tcPr>
            <w:tcW w:w="1880" w:type="pct"/>
          </w:tcPr>
          <w:p w:rsidR="00B71080" w:rsidRPr="0064338C" w:rsidRDefault="00B71080" w:rsidP="00635EF1">
            <w:pPr>
              <w:pStyle w:val="Texto"/>
              <w:spacing w:line="236" w:lineRule="exact"/>
              <w:ind w:firstLine="0"/>
            </w:pPr>
            <w:r w:rsidRPr="0064338C">
              <w:t>Que en el caso de la Comisión Nacional Forestal, a través de su respectiva dependencia coordinadora de sector es la responsable de emitir las Reglas de Operación y las modificaciones a aquellas que continúen vigentes, por lo que en cumplimiento de lo anterior, tengo a bien expedir:</w:t>
            </w:r>
          </w:p>
        </w:tc>
        <w:tc>
          <w:tcPr>
            <w:tcW w:w="2644" w:type="pct"/>
          </w:tcPr>
          <w:p w:rsidR="00B71080" w:rsidRPr="0064338C" w:rsidRDefault="00B71080" w:rsidP="00104BA3">
            <w:pPr>
              <w:pStyle w:val="Texto"/>
              <w:spacing w:line="236" w:lineRule="exact"/>
              <w:ind w:firstLine="0"/>
            </w:pPr>
            <w:r w:rsidRPr="0064338C">
              <w:t>Que en el caso de la Comisión Nacional Forestal, a través de su respectiva dependencia coordinadora de sector es la responsable de emitir las Reglas de Operación y las modificaciones a aquellas que continúen vigentes, por lo que en cumplimiento de lo anterior, tengo a bien expedir:</w:t>
            </w:r>
          </w:p>
        </w:tc>
        <w:tc>
          <w:tcPr>
            <w:tcW w:w="476" w:type="pct"/>
          </w:tcPr>
          <w:p w:rsidR="00B71080" w:rsidRPr="0064338C" w:rsidRDefault="00B71080" w:rsidP="00D81119">
            <w:pPr>
              <w:pStyle w:val="Texto"/>
              <w:spacing w:line="236" w:lineRule="exact"/>
              <w:ind w:firstLine="0"/>
              <w:rPr>
                <w:szCs w:val="18"/>
              </w:rPr>
            </w:pPr>
          </w:p>
        </w:tc>
      </w:tr>
      <w:tr w:rsidR="0064338C" w:rsidRPr="0064338C" w:rsidTr="00CF135F">
        <w:tc>
          <w:tcPr>
            <w:tcW w:w="1880" w:type="pct"/>
          </w:tcPr>
          <w:p w:rsidR="00B71080" w:rsidRPr="0064338C" w:rsidRDefault="00B71080" w:rsidP="007A28BE">
            <w:pPr>
              <w:pStyle w:val="ANOTACION"/>
              <w:spacing w:line="236" w:lineRule="exact"/>
              <w:rPr>
                <w:rFonts w:ascii="Arial" w:hAnsi="Arial" w:cs="Arial"/>
              </w:rPr>
            </w:pPr>
            <w:r w:rsidRPr="0064338C">
              <w:rPr>
                <w:rFonts w:ascii="Arial" w:hAnsi="Arial" w:cs="Arial"/>
              </w:rPr>
              <w:t>REGLAS DE OPERACIÓN DEL PROGRAMA APOYOS PARA EL DESARROLLO FORESTAL SUSTENTABLE 2018</w:t>
            </w:r>
          </w:p>
        </w:tc>
        <w:tc>
          <w:tcPr>
            <w:tcW w:w="2644" w:type="pct"/>
          </w:tcPr>
          <w:p w:rsidR="00B71080" w:rsidRPr="0064338C" w:rsidRDefault="00B71080" w:rsidP="00F218A2">
            <w:pPr>
              <w:pStyle w:val="ANOTACION"/>
              <w:spacing w:line="236" w:lineRule="exact"/>
              <w:rPr>
                <w:rFonts w:ascii="Arial" w:hAnsi="Arial" w:cs="Arial"/>
              </w:rPr>
            </w:pPr>
            <w:r w:rsidRPr="0064338C">
              <w:rPr>
                <w:rFonts w:ascii="Arial" w:hAnsi="Arial" w:cs="Arial"/>
              </w:rPr>
              <w:t>REGLAS DE OPERACIÓN DEL PROGRAMA APOYOS PARA EL DESARROLLO FORESTAL SUSTENTABLE 201</w:t>
            </w:r>
            <w:r w:rsidR="00F218A2" w:rsidRPr="00DE44C8">
              <w:rPr>
                <w:rFonts w:ascii="Arial" w:hAnsi="Arial" w:cs="Arial"/>
                <w:color w:val="FF0000"/>
              </w:rPr>
              <w:t>9</w:t>
            </w:r>
          </w:p>
        </w:tc>
        <w:tc>
          <w:tcPr>
            <w:tcW w:w="476" w:type="pct"/>
          </w:tcPr>
          <w:p w:rsidR="00B71080" w:rsidRPr="0064338C" w:rsidRDefault="00B71080" w:rsidP="007A28BE">
            <w:pPr>
              <w:pStyle w:val="ANOTACION"/>
              <w:spacing w:line="236" w:lineRule="exact"/>
              <w:jc w:val="both"/>
              <w:rPr>
                <w:rFonts w:ascii="Arial" w:hAnsi="Arial" w:cs="Arial"/>
                <w:szCs w:val="18"/>
              </w:rPr>
            </w:pPr>
          </w:p>
        </w:tc>
      </w:tr>
      <w:tr w:rsidR="0064338C" w:rsidRPr="0064338C" w:rsidTr="00CF135F">
        <w:tc>
          <w:tcPr>
            <w:tcW w:w="1880" w:type="pct"/>
          </w:tcPr>
          <w:p w:rsidR="00B71080" w:rsidRPr="0064338C" w:rsidRDefault="00B71080" w:rsidP="00635EF1">
            <w:pPr>
              <w:pStyle w:val="Texto"/>
              <w:spacing w:line="236" w:lineRule="exact"/>
              <w:ind w:firstLine="0"/>
              <w:jc w:val="center"/>
              <w:rPr>
                <w:b/>
              </w:rPr>
            </w:pPr>
            <w:r w:rsidRPr="0064338C">
              <w:rPr>
                <w:b/>
              </w:rPr>
              <w:t>Capítulo I. De las Reglas de Operación</w:t>
            </w:r>
          </w:p>
        </w:tc>
        <w:tc>
          <w:tcPr>
            <w:tcW w:w="2644" w:type="pct"/>
          </w:tcPr>
          <w:p w:rsidR="00B71080" w:rsidRPr="0064338C" w:rsidRDefault="00B71080" w:rsidP="00104BA3">
            <w:pPr>
              <w:pStyle w:val="Texto"/>
              <w:spacing w:line="236" w:lineRule="exact"/>
              <w:ind w:firstLine="0"/>
              <w:jc w:val="center"/>
              <w:rPr>
                <w:b/>
              </w:rPr>
            </w:pPr>
            <w:r w:rsidRPr="0064338C">
              <w:rPr>
                <w:b/>
              </w:rPr>
              <w:t>Capítulo I. De las Reglas de Operación</w:t>
            </w:r>
          </w:p>
        </w:tc>
        <w:tc>
          <w:tcPr>
            <w:tcW w:w="476" w:type="pct"/>
          </w:tcPr>
          <w:p w:rsidR="00B71080" w:rsidRPr="0064338C" w:rsidRDefault="00B71080" w:rsidP="00D81119">
            <w:pPr>
              <w:pStyle w:val="Texto"/>
              <w:spacing w:line="236" w:lineRule="exact"/>
              <w:ind w:firstLine="0"/>
              <w:rPr>
                <w:b/>
                <w:szCs w:val="18"/>
              </w:rPr>
            </w:pPr>
          </w:p>
        </w:tc>
      </w:tr>
      <w:tr w:rsidR="0064338C" w:rsidRPr="0064338C" w:rsidTr="00CF135F">
        <w:tc>
          <w:tcPr>
            <w:tcW w:w="1880" w:type="pct"/>
          </w:tcPr>
          <w:p w:rsidR="00B71080" w:rsidRPr="0064338C" w:rsidRDefault="00B71080" w:rsidP="00635EF1">
            <w:pPr>
              <w:pStyle w:val="Texto"/>
              <w:spacing w:line="236" w:lineRule="exact"/>
              <w:ind w:firstLine="0"/>
              <w:jc w:val="center"/>
              <w:rPr>
                <w:b/>
              </w:rPr>
            </w:pPr>
            <w:r w:rsidRPr="0064338C">
              <w:rPr>
                <w:b/>
              </w:rPr>
              <w:lastRenderedPageBreak/>
              <w:t>Sección I. Del Objeto de las Reglas de Operación</w:t>
            </w:r>
          </w:p>
        </w:tc>
        <w:tc>
          <w:tcPr>
            <w:tcW w:w="2644" w:type="pct"/>
          </w:tcPr>
          <w:p w:rsidR="00B71080" w:rsidRPr="0064338C" w:rsidRDefault="00B71080" w:rsidP="00104BA3">
            <w:pPr>
              <w:pStyle w:val="Texto"/>
              <w:spacing w:line="236" w:lineRule="exact"/>
              <w:ind w:firstLine="0"/>
              <w:jc w:val="center"/>
              <w:rPr>
                <w:b/>
              </w:rPr>
            </w:pPr>
            <w:r w:rsidRPr="0064338C">
              <w:rPr>
                <w:b/>
              </w:rPr>
              <w:t>Sección I. Del Objeto de las Reglas de Operación</w:t>
            </w:r>
          </w:p>
        </w:tc>
        <w:tc>
          <w:tcPr>
            <w:tcW w:w="476" w:type="pct"/>
          </w:tcPr>
          <w:p w:rsidR="00B71080" w:rsidRPr="0064338C" w:rsidRDefault="00B71080" w:rsidP="00D81119">
            <w:pPr>
              <w:pStyle w:val="Texto"/>
              <w:spacing w:line="236" w:lineRule="exact"/>
              <w:ind w:firstLine="0"/>
              <w:rPr>
                <w:b/>
                <w:szCs w:val="18"/>
              </w:rPr>
            </w:pPr>
          </w:p>
        </w:tc>
      </w:tr>
      <w:tr w:rsidR="0064338C" w:rsidRPr="0064338C" w:rsidTr="00CF135F">
        <w:tc>
          <w:tcPr>
            <w:tcW w:w="1880" w:type="pct"/>
          </w:tcPr>
          <w:p w:rsidR="00B71080" w:rsidRPr="0064338C" w:rsidRDefault="00B71080" w:rsidP="007A28BE">
            <w:pPr>
              <w:pStyle w:val="Texto"/>
              <w:spacing w:line="236" w:lineRule="exact"/>
              <w:ind w:firstLine="0"/>
            </w:pPr>
            <w:r w:rsidRPr="0064338C">
              <w:rPr>
                <w:b/>
              </w:rPr>
              <w:t>Artículo 1.</w:t>
            </w:r>
            <w:r w:rsidRPr="0064338C">
              <w:t xml:space="preserve"> Las Reglas de Operación del Programa  Apoyos para el Desarrollo Forestal Sustentable  2018 tienen como objetivo general contribuir a que la superficie forestal y preferentemente forestal de México cuente con condiciones habilitadoras desarrolladas para su protección, conservación, restauración y aprovechamiento forestal sustentable, mediante la ejecución de los componentes, conceptos y modalidades de apoyo definidos en el artículo 2 y en el artículo 6 de las presentes Reglas.</w:t>
            </w:r>
          </w:p>
        </w:tc>
        <w:tc>
          <w:tcPr>
            <w:tcW w:w="2644" w:type="pct"/>
          </w:tcPr>
          <w:p w:rsidR="00B71080" w:rsidRPr="0064338C" w:rsidRDefault="00B71080" w:rsidP="000C3759">
            <w:pPr>
              <w:pStyle w:val="Texto"/>
              <w:spacing w:line="236" w:lineRule="exact"/>
              <w:ind w:firstLine="0"/>
            </w:pPr>
            <w:r w:rsidRPr="0064338C">
              <w:rPr>
                <w:b/>
              </w:rPr>
              <w:t>Artículo 1.</w:t>
            </w:r>
            <w:r w:rsidRPr="0064338C">
              <w:t xml:space="preserve"> Las Reglas de Operación del Programa  Apoyos para el Desarrollo Forestal Sustentable  201</w:t>
            </w:r>
            <w:r w:rsidR="00F218A2" w:rsidRPr="00DE44C8">
              <w:rPr>
                <w:color w:val="FF0000"/>
              </w:rPr>
              <w:t>9</w:t>
            </w:r>
            <w:r w:rsidRPr="0064338C">
              <w:t xml:space="preserve"> tienen como objetivo general contribuir a que </w:t>
            </w:r>
            <w:r w:rsidR="000C3759" w:rsidRPr="00DE44C8">
              <w:rPr>
                <w:color w:val="FF0000"/>
              </w:rPr>
              <w:t>la superficie forestal, preferentemente forestal y temporalmente forestal es protegida, conservada, restaurada e incorporada al manejo forestal sustentable, competitivo y participativo,</w:t>
            </w:r>
            <w:r w:rsidR="000C3759" w:rsidRPr="00DE44C8" w:rsidDel="000C3759">
              <w:rPr>
                <w:color w:val="FF0000"/>
              </w:rPr>
              <w:t xml:space="preserve"> </w:t>
            </w:r>
            <w:r w:rsidRPr="0064338C">
              <w:t xml:space="preserve">mediante la ejecución de los componentes, conceptos y modalidades de apoyo definidos en </w:t>
            </w:r>
            <w:r w:rsidR="000C3759" w:rsidRPr="00DE44C8">
              <w:rPr>
                <w:color w:val="FF0000"/>
              </w:rPr>
              <w:t xml:space="preserve">los </w:t>
            </w:r>
            <w:r w:rsidRPr="0064338C">
              <w:t>artículo</w:t>
            </w:r>
            <w:r w:rsidR="000C3759" w:rsidRPr="00DE44C8">
              <w:rPr>
                <w:color w:val="FF0000"/>
              </w:rPr>
              <w:t>s</w:t>
            </w:r>
            <w:r w:rsidRPr="0064338C">
              <w:t xml:space="preserve"> 2 y 6 de las presentes Reglas.</w:t>
            </w:r>
          </w:p>
        </w:tc>
        <w:tc>
          <w:tcPr>
            <w:tcW w:w="476" w:type="pct"/>
          </w:tcPr>
          <w:p w:rsidR="00B71080" w:rsidRPr="0064338C" w:rsidRDefault="00B71080" w:rsidP="00EC2A57">
            <w:pPr>
              <w:pStyle w:val="Texto"/>
              <w:spacing w:line="236" w:lineRule="exact"/>
              <w:ind w:firstLine="0"/>
              <w:rPr>
                <w:szCs w:val="18"/>
              </w:rPr>
            </w:pPr>
            <w:r w:rsidRPr="0064338C">
              <w:rPr>
                <w:szCs w:val="18"/>
              </w:rPr>
              <w:t>Se propone modificar para alinearlo al propósito de la MIR S219</w:t>
            </w:r>
          </w:p>
        </w:tc>
      </w:tr>
      <w:tr w:rsidR="0064338C" w:rsidRPr="0064338C" w:rsidTr="00CF135F">
        <w:tc>
          <w:tcPr>
            <w:tcW w:w="1880" w:type="pct"/>
          </w:tcPr>
          <w:p w:rsidR="00B71080" w:rsidRPr="0064338C" w:rsidRDefault="00B71080" w:rsidP="00635EF1">
            <w:pPr>
              <w:pStyle w:val="Texto"/>
              <w:spacing w:line="236" w:lineRule="exact"/>
              <w:ind w:firstLine="0"/>
            </w:pPr>
            <w:r w:rsidRPr="0064338C">
              <w:t>Asimismo, las presentes Reglas de Operación tienen como objetivo específico establecer las normas y procedimientos de aplicación general que deberán observarse en la operación, asignación y ejecución de los recursos federales a cargo de la Comisión Nacional Forestal y de los componentes, modalidades y conceptos de apoyo definidos en el artículo 2 y en el artículo 6 de las presentes Reglas.</w:t>
            </w:r>
          </w:p>
        </w:tc>
        <w:tc>
          <w:tcPr>
            <w:tcW w:w="2644" w:type="pct"/>
          </w:tcPr>
          <w:p w:rsidR="00B71080" w:rsidRPr="0064338C" w:rsidRDefault="00B71080" w:rsidP="00104BA3">
            <w:pPr>
              <w:pStyle w:val="Texto"/>
              <w:spacing w:line="236" w:lineRule="exact"/>
              <w:ind w:firstLine="0"/>
            </w:pPr>
            <w:r w:rsidRPr="0064338C">
              <w:t>Asimismo, las presentes Reglas de Operación tienen como objetivo específico establecer las normas y procedimientos de aplicación general que deberán observarse en la operación, asignación y ejecución de los recursos federales a cargo de la Comisión Nacional Forestal y de los componentes, modalidades y conceptos de apoyo definidos en el artículo 2 y en el artículo 6 de las presentes Reglas.</w:t>
            </w:r>
          </w:p>
        </w:tc>
        <w:tc>
          <w:tcPr>
            <w:tcW w:w="476" w:type="pct"/>
          </w:tcPr>
          <w:p w:rsidR="00B71080" w:rsidRPr="0064338C" w:rsidRDefault="00B71080" w:rsidP="00D81119">
            <w:pPr>
              <w:pStyle w:val="Texto"/>
              <w:spacing w:line="236" w:lineRule="exact"/>
              <w:ind w:firstLine="0"/>
              <w:rPr>
                <w:szCs w:val="18"/>
              </w:rPr>
            </w:pPr>
          </w:p>
        </w:tc>
      </w:tr>
      <w:tr w:rsidR="0064338C" w:rsidRPr="0064338C" w:rsidTr="00CF135F">
        <w:tc>
          <w:tcPr>
            <w:tcW w:w="1880" w:type="pct"/>
          </w:tcPr>
          <w:p w:rsidR="00B71080" w:rsidRPr="0064338C" w:rsidRDefault="00B71080" w:rsidP="00635EF1">
            <w:pPr>
              <w:pStyle w:val="Texto"/>
              <w:spacing w:line="236" w:lineRule="exact"/>
              <w:ind w:firstLine="0"/>
              <w:jc w:val="center"/>
              <w:rPr>
                <w:b/>
              </w:rPr>
            </w:pPr>
            <w:r w:rsidRPr="0064338C">
              <w:rPr>
                <w:b/>
              </w:rPr>
              <w:t>Sección II. De los componentes de apoyo de las Reglas de Operación</w:t>
            </w:r>
          </w:p>
        </w:tc>
        <w:tc>
          <w:tcPr>
            <w:tcW w:w="2644" w:type="pct"/>
          </w:tcPr>
          <w:p w:rsidR="00B71080" w:rsidRPr="0064338C" w:rsidRDefault="00B71080" w:rsidP="00104BA3">
            <w:pPr>
              <w:pStyle w:val="Texto"/>
              <w:spacing w:line="236" w:lineRule="exact"/>
              <w:ind w:firstLine="0"/>
              <w:jc w:val="center"/>
              <w:rPr>
                <w:b/>
              </w:rPr>
            </w:pPr>
            <w:r w:rsidRPr="0064338C">
              <w:rPr>
                <w:b/>
              </w:rPr>
              <w:t>Sección II. De los componentes de apoyo de las Reglas de Operación</w:t>
            </w:r>
          </w:p>
        </w:tc>
        <w:tc>
          <w:tcPr>
            <w:tcW w:w="476" w:type="pct"/>
          </w:tcPr>
          <w:p w:rsidR="00B71080" w:rsidRPr="0064338C" w:rsidRDefault="00B71080" w:rsidP="00D81119">
            <w:pPr>
              <w:pStyle w:val="Texto"/>
              <w:spacing w:line="236" w:lineRule="exact"/>
              <w:ind w:firstLine="0"/>
              <w:rPr>
                <w:b/>
                <w:szCs w:val="18"/>
              </w:rPr>
            </w:pPr>
          </w:p>
        </w:tc>
      </w:tr>
      <w:tr w:rsidR="0064338C" w:rsidRPr="0064338C" w:rsidTr="00CF135F">
        <w:tc>
          <w:tcPr>
            <w:tcW w:w="1880" w:type="pct"/>
          </w:tcPr>
          <w:p w:rsidR="00B71080" w:rsidRPr="0064338C" w:rsidRDefault="00B71080" w:rsidP="00635EF1">
            <w:pPr>
              <w:pStyle w:val="Texto"/>
              <w:spacing w:line="236" w:lineRule="exact"/>
              <w:ind w:firstLine="0"/>
            </w:pPr>
            <w:r w:rsidRPr="0064338C">
              <w:rPr>
                <w:b/>
              </w:rPr>
              <w:t>Artículo 2.</w:t>
            </w:r>
            <w:r w:rsidRPr="0064338C">
              <w:t xml:space="preserve"> Los componentes de apoyo, objetivos y población objetivo para cada uno de éstos son los siguientes:</w:t>
            </w:r>
          </w:p>
        </w:tc>
        <w:tc>
          <w:tcPr>
            <w:tcW w:w="2644" w:type="pct"/>
          </w:tcPr>
          <w:p w:rsidR="00B71080" w:rsidRPr="0064338C" w:rsidRDefault="00B71080" w:rsidP="00F476DC">
            <w:pPr>
              <w:pStyle w:val="Texto"/>
              <w:spacing w:line="236" w:lineRule="exact"/>
              <w:ind w:firstLine="0"/>
            </w:pPr>
            <w:r w:rsidRPr="0064338C">
              <w:rPr>
                <w:b/>
              </w:rPr>
              <w:t>Artículo 2.</w:t>
            </w:r>
            <w:r w:rsidRPr="0064338C">
              <w:t xml:space="preserve"> Los componentes de apoyo, objetivos y </w:t>
            </w:r>
            <w:r w:rsidRPr="00DE44C8">
              <w:rPr>
                <w:color w:val="FF0000"/>
              </w:rPr>
              <w:t>personas elegibles</w:t>
            </w:r>
            <w:r w:rsidRPr="0064338C">
              <w:t xml:space="preserve"> para cada uno de éstos son los siguientes:</w:t>
            </w:r>
          </w:p>
        </w:tc>
        <w:tc>
          <w:tcPr>
            <w:tcW w:w="476" w:type="pct"/>
          </w:tcPr>
          <w:p w:rsidR="00B71080" w:rsidRPr="0064338C" w:rsidRDefault="00B71080" w:rsidP="00D81119">
            <w:pPr>
              <w:pStyle w:val="Texto"/>
              <w:spacing w:line="236" w:lineRule="exact"/>
              <w:ind w:firstLine="0"/>
              <w:rPr>
                <w:b/>
                <w:szCs w:val="18"/>
              </w:rPr>
            </w:pPr>
            <w:r w:rsidRPr="0064338C">
              <w:rPr>
                <w:szCs w:val="18"/>
              </w:rPr>
              <w:t xml:space="preserve">Se modifica el término población objetivo derivado de una recomendación de la Evaluación de Procesos 2017, con la intención de delimitar que la población objetivo del programa se mide en términos de superficie y no de </w:t>
            </w:r>
            <w:r w:rsidRPr="0064338C">
              <w:rPr>
                <w:szCs w:val="18"/>
              </w:rPr>
              <w:lastRenderedPageBreak/>
              <w:t>personas, siendo congruente con el objetivo del programa (Art. 1 de las ROP)</w:t>
            </w:r>
          </w:p>
        </w:tc>
      </w:tr>
      <w:tr w:rsidR="0064338C" w:rsidRPr="0064338C" w:rsidTr="00CF135F">
        <w:tc>
          <w:tcPr>
            <w:tcW w:w="1880" w:type="pct"/>
          </w:tcPr>
          <w:p w:rsidR="00B71080" w:rsidRPr="0064338C" w:rsidRDefault="00B71080" w:rsidP="00D657D7">
            <w:pPr>
              <w:pStyle w:val="Texto"/>
              <w:spacing w:line="236" w:lineRule="exact"/>
              <w:ind w:firstLine="0"/>
              <w:rPr>
                <w:b/>
              </w:rPr>
            </w:pPr>
            <w:r w:rsidRPr="0064338C">
              <w:rPr>
                <w:b/>
              </w:rPr>
              <w:lastRenderedPageBreak/>
              <w:t>I. Componente Estudios Técnicos Forestales (ETF)</w:t>
            </w:r>
          </w:p>
        </w:tc>
        <w:tc>
          <w:tcPr>
            <w:tcW w:w="2644" w:type="pct"/>
          </w:tcPr>
          <w:p w:rsidR="00B71080" w:rsidRPr="0064338C" w:rsidRDefault="00B71080" w:rsidP="00104BA3">
            <w:pPr>
              <w:pStyle w:val="Texto"/>
              <w:spacing w:line="236" w:lineRule="exact"/>
              <w:ind w:firstLine="0"/>
              <w:rPr>
                <w:b/>
              </w:rPr>
            </w:pPr>
            <w:r w:rsidRPr="0064338C">
              <w:rPr>
                <w:b/>
              </w:rPr>
              <w:t>I. Componente Estudios Técnicos Forestales (ETF)</w:t>
            </w:r>
          </w:p>
        </w:tc>
        <w:tc>
          <w:tcPr>
            <w:tcW w:w="476" w:type="pct"/>
            <w:vMerge w:val="restart"/>
          </w:tcPr>
          <w:p w:rsidR="00B71080" w:rsidRPr="0064338C" w:rsidRDefault="00B71080" w:rsidP="008343B1">
            <w:pPr>
              <w:jc w:val="both"/>
              <w:rPr>
                <w:rFonts w:ascii="Arial" w:eastAsia="Times New Roman" w:hAnsi="Arial" w:cs="Arial"/>
                <w:sz w:val="18"/>
                <w:szCs w:val="18"/>
                <w:lang w:val="es-ES" w:eastAsia="es-ES"/>
              </w:rPr>
            </w:pPr>
          </w:p>
        </w:tc>
      </w:tr>
      <w:tr w:rsidR="0064338C" w:rsidRPr="0064338C" w:rsidTr="00CF135F">
        <w:tc>
          <w:tcPr>
            <w:tcW w:w="1880" w:type="pct"/>
          </w:tcPr>
          <w:p w:rsidR="00B71080" w:rsidRPr="0064338C" w:rsidRDefault="00B71080" w:rsidP="00635EF1">
            <w:pPr>
              <w:pStyle w:val="Texto"/>
              <w:spacing w:line="236" w:lineRule="exact"/>
              <w:ind w:firstLine="0"/>
            </w:pPr>
            <w:r w:rsidRPr="0064338C">
              <w:rPr>
                <w:b/>
              </w:rPr>
              <w:t>Objetivo:</w:t>
            </w:r>
            <w:r w:rsidRPr="0064338C">
              <w:t xml:space="preserve"> Apoyar la elaboración de estudios para obtener la autorización para el aprovechamiento legal de  recursos forestales maderables y no maderables.</w:t>
            </w:r>
          </w:p>
        </w:tc>
        <w:tc>
          <w:tcPr>
            <w:tcW w:w="2644" w:type="pct"/>
          </w:tcPr>
          <w:p w:rsidR="00B71080" w:rsidRPr="0064338C" w:rsidRDefault="00B71080" w:rsidP="00104BA3">
            <w:pPr>
              <w:pStyle w:val="Texto"/>
              <w:spacing w:line="236" w:lineRule="exact"/>
              <w:ind w:firstLine="0"/>
            </w:pPr>
            <w:r w:rsidRPr="0064338C">
              <w:rPr>
                <w:b/>
              </w:rPr>
              <w:t>Objetivo:</w:t>
            </w:r>
            <w:r w:rsidRPr="0064338C">
              <w:t xml:space="preserve"> Apoyar la elaboración de estudios para obtener la autorización para el aprovechamiento legal de  recursos forestales maderables y no maderables.</w:t>
            </w:r>
          </w:p>
        </w:tc>
        <w:tc>
          <w:tcPr>
            <w:tcW w:w="476" w:type="pct"/>
            <w:vMerge/>
          </w:tcPr>
          <w:p w:rsidR="00B71080" w:rsidRPr="0064338C" w:rsidRDefault="00B71080" w:rsidP="00D81119">
            <w:pPr>
              <w:pStyle w:val="Texto"/>
              <w:spacing w:line="236" w:lineRule="exact"/>
              <w:ind w:firstLine="0"/>
              <w:rPr>
                <w:b/>
                <w:szCs w:val="18"/>
              </w:rPr>
            </w:pPr>
          </w:p>
        </w:tc>
      </w:tr>
      <w:tr w:rsidR="0064338C" w:rsidRPr="0064338C" w:rsidTr="00CF135F">
        <w:tc>
          <w:tcPr>
            <w:tcW w:w="1880" w:type="pct"/>
          </w:tcPr>
          <w:p w:rsidR="00B71080" w:rsidRPr="0064338C" w:rsidRDefault="00B71080" w:rsidP="00635EF1">
            <w:pPr>
              <w:pStyle w:val="Texto"/>
              <w:spacing w:line="236" w:lineRule="exact"/>
              <w:ind w:firstLine="0"/>
            </w:pPr>
            <w:r w:rsidRPr="0064338C">
              <w:rPr>
                <w:b/>
              </w:rPr>
              <w:t>Población objetivo:</w:t>
            </w:r>
            <w:r w:rsidRPr="0064338C">
              <w:t xml:space="preserve"> i) Personas propietarias o poseedoras de terrenos forestales y las organizaciones que formen entre sí, definidas como elegibles para su incorporación al manejo forestal sustentable.</w:t>
            </w:r>
          </w:p>
        </w:tc>
        <w:tc>
          <w:tcPr>
            <w:tcW w:w="2644" w:type="pct"/>
          </w:tcPr>
          <w:p w:rsidR="00B71080" w:rsidRPr="0064338C" w:rsidRDefault="00B71080" w:rsidP="00104BA3">
            <w:pPr>
              <w:pStyle w:val="Texto"/>
              <w:spacing w:line="236" w:lineRule="exact"/>
              <w:ind w:firstLine="0"/>
            </w:pPr>
            <w:r w:rsidRPr="00DE44C8">
              <w:rPr>
                <w:b/>
                <w:color w:val="FF0000"/>
              </w:rPr>
              <w:t>Personas elegibles</w:t>
            </w:r>
            <w:r w:rsidRPr="0064338C">
              <w:rPr>
                <w:b/>
              </w:rPr>
              <w:t>:</w:t>
            </w:r>
            <w:r w:rsidRPr="0064338C">
              <w:t xml:space="preserve"> i) Personas propietarias o </w:t>
            </w:r>
            <w:r w:rsidR="003B1601" w:rsidRPr="00DE44C8">
              <w:rPr>
                <w:color w:val="FF0000"/>
              </w:rPr>
              <w:t xml:space="preserve">legítimas </w:t>
            </w:r>
            <w:r w:rsidRPr="0064338C">
              <w:t xml:space="preserve">poseedoras de terrenos forestales y las organizaciones que formen entre sí, definidas como </w:t>
            </w:r>
            <w:r w:rsidR="00BB0A79" w:rsidRPr="00630A14">
              <w:rPr>
                <w:rFonts w:eastAsia="Arial"/>
              </w:rPr>
              <w:t>elegibles para su incorporación y participación en el manejo forestal sustentable.</w:t>
            </w:r>
          </w:p>
        </w:tc>
        <w:tc>
          <w:tcPr>
            <w:tcW w:w="476" w:type="pct"/>
          </w:tcPr>
          <w:p w:rsidR="00B71080" w:rsidRPr="0064338C" w:rsidRDefault="00B71080" w:rsidP="00615972">
            <w:pPr>
              <w:pStyle w:val="Texto"/>
              <w:spacing w:after="40" w:line="208" w:lineRule="exact"/>
              <w:ind w:firstLine="0"/>
              <w:rPr>
                <w:szCs w:val="18"/>
              </w:rPr>
            </w:pPr>
            <w:r w:rsidRPr="0064338C">
              <w:rPr>
                <w:szCs w:val="18"/>
              </w:rPr>
              <w:t>Se modifica el término población objetivo derivado de una recomendación de la Evaluación de Procesos 2017, con la intención de delimitar que la población objetivo del programa se mide en términos de superficie y no de personas, siendo congruente con el objetivo del programa (Art. 1 de las ROP)</w:t>
            </w:r>
          </w:p>
          <w:p w:rsidR="003B1601" w:rsidRPr="0064338C" w:rsidRDefault="003B1601" w:rsidP="00615972">
            <w:pPr>
              <w:pStyle w:val="Texto"/>
              <w:spacing w:after="40" w:line="208" w:lineRule="exact"/>
              <w:ind w:firstLine="0"/>
              <w:rPr>
                <w:szCs w:val="18"/>
              </w:rPr>
            </w:pPr>
            <w:r w:rsidRPr="0064338C">
              <w:rPr>
                <w:szCs w:val="18"/>
              </w:rPr>
              <w:t>Se adecuó el término con base en la LGDFS.</w:t>
            </w:r>
          </w:p>
        </w:tc>
      </w:tr>
      <w:tr w:rsidR="0064338C" w:rsidRPr="0064338C" w:rsidTr="00CF135F">
        <w:tc>
          <w:tcPr>
            <w:tcW w:w="1880" w:type="pct"/>
          </w:tcPr>
          <w:p w:rsidR="00B71080" w:rsidRPr="0064338C" w:rsidRDefault="00B71080" w:rsidP="00635EF1">
            <w:pPr>
              <w:pStyle w:val="Texto"/>
              <w:spacing w:line="236" w:lineRule="exact"/>
              <w:ind w:firstLine="0"/>
              <w:rPr>
                <w:b/>
              </w:rPr>
            </w:pPr>
            <w:r w:rsidRPr="0064338C">
              <w:rPr>
                <w:b/>
              </w:rPr>
              <w:lastRenderedPageBreak/>
              <w:t>II. Componente Gobernanza y Desarrollo de Capacidades (DC)</w:t>
            </w:r>
          </w:p>
        </w:tc>
        <w:tc>
          <w:tcPr>
            <w:tcW w:w="2644" w:type="pct"/>
          </w:tcPr>
          <w:p w:rsidR="00B71080" w:rsidRPr="0064338C" w:rsidRDefault="00B71080" w:rsidP="00104BA3">
            <w:pPr>
              <w:pStyle w:val="Texto"/>
              <w:spacing w:line="236" w:lineRule="exact"/>
              <w:ind w:firstLine="0"/>
              <w:rPr>
                <w:b/>
              </w:rPr>
            </w:pPr>
            <w:r w:rsidRPr="0064338C">
              <w:rPr>
                <w:b/>
              </w:rPr>
              <w:t>II. Componente Gobernanza y Desarrollo de Capacidades (DC)</w:t>
            </w:r>
          </w:p>
        </w:tc>
        <w:tc>
          <w:tcPr>
            <w:tcW w:w="476" w:type="pct"/>
          </w:tcPr>
          <w:p w:rsidR="00B71080" w:rsidRPr="0064338C" w:rsidRDefault="00B71080" w:rsidP="00D81119">
            <w:pPr>
              <w:pStyle w:val="Texto"/>
              <w:spacing w:line="236" w:lineRule="exact"/>
              <w:ind w:firstLine="0"/>
              <w:rPr>
                <w:b/>
                <w:szCs w:val="18"/>
              </w:rPr>
            </w:pPr>
          </w:p>
        </w:tc>
      </w:tr>
      <w:tr w:rsidR="0064338C" w:rsidRPr="0064338C" w:rsidTr="00CF135F">
        <w:tc>
          <w:tcPr>
            <w:tcW w:w="1880" w:type="pct"/>
          </w:tcPr>
          <w:p w:rsidR="00B71080" w:rsidRPr="0064338C" w:rsidRDefault="00B71080" w:rsidP="00D657D7">
            <w:pPr>
              <w:spacing w:after="101" w:line="236" w:lineRule="exact"/>
              <w:ind w:firstLine="288"/>
              <w:jc w:val="both"/>
              <w:rPr>
                <w:rFonts w:ascii="Arial" w:eastAsia="Times New Roman" w:hAnsi="Arial" w:cs="Arial"/>
                <w:sz w:val="18"/>
                <w:szCs w:val="18"/>
                <w:lang w:val="es-ES" w:eastAsia="es-ES"/>
              </w:rPr>
            </w:pPr>
            <w:r w:rsidRPr="0064338C">
              <w:rPr>
                <w:rFonts w:ascii="Arial" w:hAnsi="Arial" w:cs="Arial"/>
                <w:b/>
                <w:sz w:val="18"/>
                <w:szCs w:val="18"/>
              </w:rPr>
              <w:t>Objetivo:</w:t>
            </w:r>
            <w:r w:rsidRPr="0064338C">
              <w:rPr>
                <w:rFonts w:ascii="Arial" w:hAnsi="Arial" w:cs="Arial"/>
                <w:sz w:val="18"/>
                <w:szCs w:val="18"/>
              </w:rPr>
              <w:t xml:space="preserve"> </w:t>
            </w:r>
            <w:r w:rsidR="00BC0FCF" w:rsidRPr="0064338C">
              <w:rPr>
                <w:rFonts w:ascii="Arial" w:hAnsi="Arial" w:cs="Arial"/>
                <w:sz w:val="18"/>
                <w:szCs w:val="18"/>
              </w:rPr>
              <w:t>Desarrollar y mejorar las capacidades y habilidades de personas propietarias, poseedoras y usuarias de terrenos forestales, a fin de impulsar, fortalecer y consolidar procesos de formación y capacitación para la gestión productiva con visión empresarial; así como la elaboración de herramientas tales como: estatutos comunitarios, reglamentos internos, estudios regionales y de cuencas de abasto que hagan más eficiente la planeación y ejecución de los proyectos de  desarrollo forestal, con enfoque de paisaje.</w:t>
            </w:r>
          </w:p>
          <w:p w:rsidR="00B71080" w:rsidRPr="0064338C" w:rsidRDefault="00B71080" w:rsidP="00635EF1">
            <w:pPr>
              <w:pStyle w:val="Texto"/>
              <w:spacing w:line="236" w:lineRule="exact"/>
              <w:ind w:firstLine="0"/>
            </w:pPr>
          </w:p>
        </w:tc>
        <w:tc>
          <w:tcPr>
            <w:tcW w:w="2644" w:type="pct"/>
          </w:tcPr>
          <w:p w:rsidR="00B71080" w:rsidRPr="0064338C" w:rsidRDefault="00B71080" w:rsidP="001433FB">
            <w:pPr>
              <w:spacing w:after="101" w:line="236" w:lineRule="exact"/>
              <w:ind w:firstLine="288"/>
              <w:jc w:val="both"/>
              <w:rPr>
                <w:rFonts w:ascii="Arial" w:eastAsia="Times New Roman" w:hAnsi="Arial" w:cs="Arial"/>
                <w:sz w:val="18"/>
                <w:szCs w:val="18"/>
                <w:lang w:val="es-ES" w:eastAsia="es-ES"/>
              </w:rPr>
            </w:pPr>
            <w:r w:rsidRPr="0064338C">
              <w:rPr>
                <w:rFonts w:ascii="Arial" w:hAnsi="Arial" w:cs="Arial"/>
                <w:b/>
                <w:sz w:val="18"/>
                <w:szCs w:val="18"/>
              </w:rPr>
              <w:t>Objetivo:</w:t>
            </w:r>
            <w:r w:rsidRPr="0064338C">
              <w:rPr>
                <w:rFonts w:ascii="Arial" w:hAnsi="Arial" w:cs="Arial"/>
                <w:sz w:val="18"/>
                <w:szCs w:val="18"/>
              </w:rPr>
              <w:t xml:space="preserve"> </w:t>
            </w:r>
            <w:r w:rsidR="00BC0FCF" w:rsidRPr="0064338C">
              <w:rPr>
                <w:rFonts w:ascii="Arial" w:hAnsi="Arial" w:cs="Arial"/>
                <w:sz w:val="18"/>
                <w:szCs w:val="18"/>
              </w:rPr>
              <w:t xml:space="preserve">Desarrollar y mejorar las capacidades y habilidades de personas propietarias, </w:t>
            </w:r>
            <w:r w:rsidR="003B1601" w:rsidRPr="00DE44C8">
              <w:rPr>
                <w:rFonts w:ascii="Arial" w:hAnsi="Arial" w:cs="Arial"/>
                <w:color w:val="FF0000"/>
                <w:sz w:val="18"/>
                <w:szCs w:val="18"/>
              </w:rPr>
              <w:t xml:space="preserve">legítimas </w:t>
            </w:r>
            <w:r w:rsidR="00BC0FCF" w:rsidRPr="0064338C">
              <w:rPr>
                <w:rFonts w:ascii="Arial" w:hAnsi="Arial" w:cs="Arial"/>
                <w:sz w:val="18"/>
                <w:szCs w:val="18"/>
              </w:rPr>
              <w:t>poseedoras de terrenos forestales</w:t>
            </w:r>
            <w:r w:rsidR="001433FB" w:rsidRPr="00DE44C8">
              <w:rPr>
                <w:rFonts w:ascii="Arial" w:hAnsi="Arial" w:cs="Arial"/>
                <w:color w:val="FF0000"/>
                <w:sz w:val="18"/>
                <w:szCs w:val="18"/>
              </w:rPr>
              <w:t xml:space="preserve"> e integrantes de los núcleos agrarios que aprueban sus asambleas</w:t>
            </w:r>
            <w:r w:rsidR="001433FB" w:rsidRPr="0064338C">
              <w:rPr>
                <w:rFonts w:ascii="Arial" w:hAnsi="Arial" w:cs="Arial"/>
                <w:sz w:val="18"/>
                <w:szCs w:val="18"/>
              </w:rPr>
              <w:t>;</w:t>
            </w:r>
            <w:r w:rsidR="00BC0FCF" w:rsidRPr="0064338C">
              <w:rPr>
                <w:rFonts w:ascii="Arial" w:hAnsi="Arial" w:cs="Arial"/>
                <w:sz w:val="18"/>
                <w:szCs w:val="18"/>
              </w:rPr>
              <w:t xml:space="preserve"> fortalecer y consolidar procesos de formación y capacitación para </w:t>
            </w:r>
            <w:r w:rsidR="0073463C" w:rsidRPr="00617FEE">
              <w:rPr>
                <w:rFonts w:ascii="Arial" w:hAnsi="Arial" w:cs="Arial"/>
                <w:color w:val="FF0000"/>
                <w:sz w:val="18"/>
                <w:szCs w:val="18"/>
              </w:rPr>
              <w:t xml:space="preserve">el manejo forestal sustentable y </w:t>
            </w:r>
            <w:r w:rsidR="00BC0FCF" w:rsidRPr="0064338C">
              <w:rPr>
                <w:rFonts w:ascii="Arial" w:hAnsi="Arial" w:cs="Arial"/>
                <w:sz w:val="18"/>
                <w:szCs w:val="18"/>
              </w:rPr>
              <w:t xml:space="preserve">la gestión productiva con visión empresarial; así como la elaboración de herramientas </w:t>
            </w:r>
            <w:r w:rsidR="00BC0FCF" w:rsidRPr="00617FEE">
              <w:rPr>
                <w:rFonts w:ascii="Arial" w:eastAsia="Arial" w:hAnsi="Arial" w:cs="Arial"/>
                <w:color w:val="FF0000"/>
                <w:sz w:val="18"/>
                <w:szCs w:val="18"/>
              </w:rPr>
              <w:t>eficientes para la planeación y ejecución de proyectos de  desarrollo forestal sustentable.</w:t>
            </w:r>
          </w:p>
        </w:tc>
        <w:tc>
          <w:tcPr>
            <w:tcW w:w="476" w:type="pct"/>
          </w:tcPr>
          <w:p w:rsidR="00B71080" w:rsidRPr="0064338C" w:rsidRDefault="00B71080" w:rsidP="00D81119">
            <w:pPr>
              <w:pStyle w:val="Texto"/>
              <w:spacing w:line="236" w:lineRule="exact"/>
              <w:ind w:firstLine="0"/>
              <w:rPr>
                <w:rFonts w:eastAsia="Calibri"/>
                <w:szCs w:val="18"/>
                <w:lang w:val="es-MX" w:eastAsia="en-US"/>
              </w:rPr>
            </w:pPr>
            <w:r w:rsidRPr="0064338C">
              <w:rPr>
                <w:rFonts w:eastAsia="Calibri"/>
                <w:szCs w:val="18"/>
                <w:lang w:val="es-MX" w:eastAsia="en-US"/>
              </w:rPr>
              <w:t xml:space="preserve">Mejora en el objetivo. </w:t>
            </w:r>
          </w:p>
          <w:p w:rsidR="003B1601" w:rsidRPr="0064338C" w:rsidRDefault="003B1601" w:rsidP="00D81119">
            <w:pPr>
              <w:pStyle w:val="Texto"/>
              <w:spacing w:line="236" w:lineRule="exact"/>
              <w:ind w:firstLine="0"/>
              <w:rPr>
                <w:rFonts w:eastAsia="Calibri"/>
                <w:szCs w:val="18"/>
                <w:lang w:val="es-MX" w:eastAsia="en-US"/>
              </w:rPr>
            </w:pPr>
            <w:r w:rsidRPr="0064338C">
              <w:rPr>
                <w:szCs w:val="18"/>
              </w:rPr>
              <w:t>Se adecuó el término con base en la LGDFS.</w:t>
            </w:r>
          </w:p>
        </w:tc>
      </w:tr>
      <w:tr w:rsidR="0064338C" w:rsidRPr="0064338C" w:rsidTr="00CF135F">
        <w:tc>
          <w:tcPr>
            <w:tcW w:w="1880" w:type="pct"/>
          </w:tcPr>
          <w:p w:rsidR="00B71080" w:rsidRPr="0064338C" w:rsidRDefault="00B71080" w:rsidP="00C722AF">
            <w:pPr>
              <w:pStyle w:val="Texto"/>
              <w:spacing w:line="234" w:lineRule="exact"/>
              <w:ind w:firstLine="0"/>
            </w:pPr>
            <w:r w:rsidRPr="0064338C">
              <w:rPr>
                <w:b/>
              </w:rPr>
              <w:t>Población objetivo:</w:t>
            </w:r>
            <w:r w:rsidRPr="0064338C">
              <w:t xml:space="preserve"> i) Ejidos y comunidades con recursos forestales; ii) Las personas propietarias, poseedoras o usuarias de terrenos forestales iii) Los grupos participativos de interés común, definidos como elegibles; iv) Empresas, sociedades, asociaciones u organizaciones legalmente constituidas que realicen actividades de protección y conservación, aprovechamiento y transformación de recursos forestales; v) Organizaciones Sociales del Sector Forestal; vi) Alumnos(as) de los Centros de Educación y Capacitación Forestal; vii) Centros de Investigación e Instituciones de Educación Media Superior y Superior y viii) Comunidades instructoras.</w:t>
            </w:r>
          </w:p>
        </w:tc>
        <w:tc>
          <w:tcPr>
            <w:tcW w:w="2644" w:type="pct"/>
          </w:tcPr>
          <w:p w:rsidR="00B71080" w:rsidRPr="0064338C" w:rsidRDefault="00B71080" w:rsidP="00735B72">
            <w:pPr>
              <w:pStyle w:val="Texto"/>
              <w:spacing w:line="234" w:lineRule="exact"/>
              <w:ind w:firstLine="0"/>
            </w:pPr>
            <w:r w:rsidRPr="00617FEE">
              <w:rPr>
                <w:b/>
                <w:color w:val="FF0000"/>
              </w:rPr>
              <w:t>Personas elegibles</w:t>
            </w:r>
            <w:r w:rsidRPr="0064338C">
              <w:rPr>
                <w:b/>
              </w:rPr>
              <w:t>:</w:t>
            </w:r>
            <w:r w:rsidRPr="0064338C">
              <w:t xml:space="preserve"> i) Ejidos y comunidades con recursos forestales</w:t>
            </w:r>
            <w:r w:rsidR="008334C8" w:rsidRPr="00617FEE">
              <w:rPr>
                <w:color w:val="FF0000"/>
              </w:rPr>
              <w:t>, personas propietarias y legítimas poseedoras con recursos forestales y sus organizaciones</w:t>
            </w:r>
            <w:r w:rsidRPr="0064338C">
              <w:t>; ii) Los grupos participativos de interés común, definidos como elegibles; i</w:t>
            </w:r>
            <w:r w:rsidR="008334C8" w:rsidRPr="00617FEE">
              <w:rPr>
                <w:color w:val="FF0000"/>
              </w:rPr>
              <w:t>ii</w:t>
            </w:r>
            <w:r w:rsidRPr="0064338C">
              <w:t xml:space="preserve">) </w:t>
            </w:r>
            <w:r w:rsidR="008334C8" w:rsidRPr="00617FEE">
              <w:rPr>
                <w:color w:val="FF0000"/>
              </w:rPr>
              <w:t>Cámaras, e</w:t>
            </w:r>
            <w:r w:rsidRPr="0064338C">
              <w:t>mpresas, sociedades, asociaciones u organizaciones legalmente constituidas que realicen actividades de protección y conservación, aprovechamiento y transformación de recursos forestales</w:t>
            </w:r>
            <w:r w:rsidRPr="00617FEE">
              <w:rPr>
                <w:color w:val="FF0000"/>
              </w:rPr>
              <w:t xml:space="preserve"> o la promoción de la certificación forestal, </w:t>
            </w:r>
            <w:r w:rsidR="00561DDA" w:rsidRPr="00617FEE">
              <w:rPr>
                <w:color w:val="FF0000"/>
              </w:rPr>
              <w:t xml:space="preserve">de valor forestal </w:t>
            </w:r>
            <w:r w:rsidRPr="00617FEE">
              <w:rPr>
                <w:color w:val="FF0000"/>
              </w:rPr>
              <w:t>y del consumo de productos forestales mexicanos certificados</w:t>
            </w:r>
            <w:r w:rsidR="00561DDA" w:rsidRPr="00617FEE">
              <w:rPr>
                <w:color w:val="FF0000"/>
              </w:rPr>
              <w:t xml:space="preserve"> que sean elegibles en términos de lo dispuesto por estas Reglas</w:t>
            </w:r>
            <w:r w:rsidRPr="0064338C">
              <w:t xml:space="preserve">; </w:t>
            </w:r>
            <w:r w:rsidR="00561DDA" w:rsidRPr="0064338C">
              <w:t>i</w:t>
            </w:r>
            <w:r w:rsidRPr="0064338C">
              <w:t>v) Organizaciones Sociales del Sector Forestal; v)</w:t>
            </w:r>
            <w:r w:rsidR="00735B72" w:rsidRPr="00617FEE">
              <w:rPr>
                <w:color w:val="FF0000"/>
              </w:rPr>
              <w:t xml:space="preserve"> Organizaciones regionales; vi</w:t>
            </w:r>
            <w:r w:rsidRPr="00617FEE">
              <w:rPr>
                <w:color w:val="FF0000"/>
              </w:rPr>
              <w:t>)</w:t>
            </w:r>
            <w:r w:rsidRPr="0064338C">
              <w:t xml:space="preserve"> Alumnos(as) de los Centros de Educación y Capacitación Forestal; vii) Centros de Investigación e Instituciones de Educación Media Superior y Superior y viii) Comunidades instructoras.</w:t>
            </w:r>
          </w:p>
        </w:tc>
        <w:tc>
          <w:tcPr>
            <w:tcW w:w="476" w:type="pct"/>
          </w:tcPr>
          <w:p w:rsidR="00B71080" w:rsidRPr="0064338C" w:rsidRDefault="00B71080" w:rsidP="00615972">
            <w:pPr>
              <w:pStyle w:val="Texto"/>
              <w:spacing w:after="40" w:line="208" w:lineRule="exact"/>
              <w:ind w:firstLine="0"/>
              <w:rPr>
                <w:szCs w:val="18"/>
              </w:rPr>
            </w:pPr>
            <w:r w:rsidRPr="0064338C">
              <w:rPr>
                <w:szCs w:val="18"/>
              </w:rPr>
              <w:t>Se modifica el término población objetivo derivado de una recomendación de la Evaluación de Procesos 2017, con la intención de delimitar que la población objetivo del programa se mide en términos de superficie y no de personas, siendo congruente con el objetivo del programa (Art. 1 de las ROP)</w:t>
            </w:r>
          </w:p>
          <w:p w:rsidR="00CF36ED" w:rsidRPr="0064338C" w:rsidRDefault="003B1601" w:rsidP="00615972">
            <w:pPr>
              <w:pStyle w:val="Texto"/>
              <w:spacing w:after="40" w:line="208" w:lineRule="exact"/>
              <w:ind w:firstLine="0"/>
              <w:rPr>
                <w:szCs w:val="18"/>
              </w:rPr>
            </w:pPr>
            <w:r w:rsidRPr="0064338C">
              <w:rPr>
                <w:szCs w:val="18"/>
              </w:rPr>
              <w:t>Se adecuó el término con base en la LGDFS.</w:t>
            </w:r>
          </w:p>
          <w:p w:rsidR="00CF36ED" w:rsidRPr="0064338C" w:rsidRDefault="00CF36ED" w:rsidP="00D269F1">
            <w:pPr>
              <w:pStyle w:val="Texto"/>
              <w:spacing w:after="40" w:line="208" w:lineRule="exact"/>
              <w:ind w:firstLine="0"/>
              <w:rPr>
                <w:szCs w:val="18"/>
              </w:rPr>
            </w:pPr>
            <w:r w:rsidRPr="0064338C">
              <w:rPr>
                <w:szCs w:val="18"/>
              </w:rPr>
              <w:lastRenderedPageBreak/>
              <w:t xml:space="preserve">Se </w:t>
            </w:r>
            <w:r w:rsidR="00D269F1" w:rsidRPr="0064338C">
              <w:rPr>
                <w:szCs w:val="18"/>
              </w:rPr>
              <w:t>especifica con mejor detalle</w:t>
            </w:r>
            <w:r w:rsidRPr="0064338C">
              <w:rPr>
                <w:szCs w:val="18"/>
              </w:rPr>
              <w:t xml:space="preserve"> las personas elegibles.</w:t>
            </w:r>
          </w:p>
        </w:tc>
      </w:tr>
      <w:tr w:rsidR="0064338C" w:rsidRPr="0064338C" w:rsidTr="00CF135F">
        <w:tc>
          <w:tcPr>
            <w:tcW w:w="1880" w:type="pct"/>
          </w:tcPr>
          <w:p w:rsidR="00B71080" w:rsidRPr="0064338C" w:rsidRDefault="00B71080" w:rsidP="00635EF1">
            <w:pPr>
              <w:pStyle w:val="Texto"/>
              <w:spacing w:line="234" w:lineRule="exact"/>
              <w:ind w:firstLine="0"/>
              <w:rPr>
                <w:b/>
              </w:rPr>
            </w:pPr>
            <w:r w:rsidRPr="0064338C">
              <w:rPr>
                <w:b/>
              </w:rPr>
              <w:lastRenderedPageBreak/>
              <w:t>III. Componente Restauración Forestal y Reconversión Productiva (RF)</w:t>
            </w:r>
          </w:p>
        </w:tc>
        <w:tc>
          <w:tcPr>
            <w:tcW w:w="2644" w:type="pct"/>
          </w:tcPr>
          <w:p w:rsidR="00B71080" w:rsidRPr="0064338C" w:rsidRDefault="00B71080" w:rsidP="00104BA3">
            <w:pPr>
              <w:pStyle w:val="Texto"/>
              <w:spacing w:line="234" w:lineRule="exact"/>
              <w:ind w:firstLine="0"/>
              <w:rPr>
                <w:b/>
              </w:rPr>
            </w:pPr>
            <w:r w:rsidRPr="0064338C">
              <w:rPr>
                <w:b/>
              </w:rPr>
              <w:t>III. Componente Restauración Forestal y Reconversión Productiva (RF)</w:t>
            </w:r>
          </w:p>
        </w:tc>
        <w:tc>
          <w:tcPr>
            <w:tcW w:w="476" w:type="pct"/>
          </w:tcPr>
          <w:p w:rsidR="00B71080" w:rsidRPr="0064338C" w:rsidRDefault="00B71080" w:rsidP="00D81119">
            <w:pPr>
              <w:pStyle w:val="Texto"/>
              <w:spacing w:line="234" w:lineRule="exact"/>
              <w:ind w:firstLine="0"/>
              <w:rPr>
                <w:rFonts w:eastAsia="Calibri"/>
                <w:szCs w:val="18"/>
                <w:lang w:val="es-MX" w:eastAsia="en-US"/>
              </w:rPr>
            </w:pPr>
          </w:p>
        </w:tc>
      </w:tr>
      <w:tr w:rsidR="0064338C" w:rsidRPr="0064338C" w:rsidTr="00CF135F">
        <w:tc>
          <w:tcPr>
            <w:tcW w:w="1880" w:type="pct"/>
          </w:tcPr>
          <w:p w:rsidR="00B71080" w:rsidRPr="0064338C" w:rsidRDefault="00B71080" w:rsidP="00635EF1">
            <w:pPr>
              <w:pStyle w:val="Texto"/>
              <w:spacing w:line="234" w:lineRule="exact"/>
              <w:ind w:firstLine="0"/>
            </w:pPr>
            <w:r w:rsidRPr="0064338C">
              <w:rPr>
                <w:b/>
              </w:rPr>
              <w:t>Objetivo:</w:t>
            </w:r>
            <w:r w:rsidRPr="0064338C">
              <w:t xml:space="preserve"> Apoyar acciones y proyectos integrales de restauración forestal y de reconversión productiva, a efecto de recuperar la capacidad y el potencial natural de los suelos forestales y de la cobertura forestal bajo condiciones de deterioro además de la recuperación gradual de la capacidad de provisión de bienes y servicios ambientales.</w:t>
            </w:r>
          </w:p>
        </w:tc>
        <w:tc>
          <w:tcPr>
            <w:tcW w:w="2644" w:type="pct"/>
          </w:tcPr>
          <w:p w:rsidR="00B71080" w:rsidRPr="0064338C" w:rsidRDefault="00B71080" w:rsidP="00D61977">
            <w:pPr>
              <w:pStyle w:val="Texto"/>
              <w:spacing w:line="234" w:lineRule="exact"/>
              <w:ind w:firstLine="0"/>
            </w:pPr>
            <w:r w:rsidRPr="0064338C">
              <w:rPr>
                <w:b/>
              </w:rPr>
              <w:t>Objetivo:</w:t>
            </w:r>
            <w:r w:rsidRPr="0064338C">
              <w:t xml:space="preserve"> Apoyar acciones y proyectos integrales de </w:t>
            </w:r>
            <w:r w:rsidR="00735B72" w:rsidRPr="00617FEE">
              <w:rPr>
                <w:color w:val="FF0000"/>
              </w:rPr>
              <w:t xml:space="preserve">reforestación, </w:t>
            </w:r>
            <w:r w:rsidRPr="0064338C">
              <w:t xml:space="preserve">restauración forestal y reconversión productiva, a efecto de recuperar la capacidad y el potencial natural de los </w:t>
            </w:r>
            <w:r w:rsidR="00D61977" w:rsidRPr="00617FEE">
              <w:rPr>
                <w:color w:val="FF0000"/>
              </w:rPr>
              <w:t xml:space="preserve">ecosistemas </w:t>
            </w:r>
            <w:r w:rsidRPr="0064338C">
              <w:t xml:space="preserve">forestales y de la cobertura forestal bajo condiciones de </w:t>
            </w:r>
            <w:r w:rsidR="00D61977" w:rsidRPr="00617FEE">
              <w:rPr>
                <w:color w:val="FF0000"/>
              </w:rPr>
              <w:t xml:space="preserve">degradación </w:t>
            </w:r>
            <w:r w:rsidRPr="0064338C">
              <w:t>además de la recuperación gradual de la capacidad de provisión de bienes y servicios ambientales.</w:t>
            </w:r>
          </w:p>
        </w:tc>
        <w:tc>
          <w:tcPr>
            <w:tcW w:w="476" w:type="pct"/>
          </w:tcPr>
          <w:p w:rsidR="00B71080" w:rsidRPr="0064338C" w:rsidRDefault="00B71080" w:rsidP="00D81119">
            <w:pPr>
              <w:pStyle w:val="Texto"/>
              <w:spacing w:line="234" w:lineRule="exact"/>
              <w:ind w:firstLine="0"/>
              <w:rPr>
                <w:rFonts w:eastAsia="Calibri"/>
                <w:szCs w:val="18"/>
                <w:lang w:val="es-MX" w:eastAsia="en-US"/>
              </w:rPr>
            </w:pPr>
          </w:p>
        </w:tc>
      </w:tr>
      <w:tr w:rsidR="0064338C" w:rsidRPr="0064338C" w:rsidTr="00CF135F">
        <w:tc>
          <w:tcPr>
            <w:tcW w:w="1880" w:type="pct"/>
          </w:tcPr>
          <w:p w:rsidR="00B71080" w:rsidRPr="0064338C" w:rsidRDefault="00B71080">
            <w:r w:rsidRPr="0064338C">
              <w:rPr>
                <w:rFonts w:ascii="Arial" w:eastAsia="Arial" w:hAnsi="Arial" w:cs="Arial"/>
                <w:b/>
                <w:sz w:val="18"/>
                <w:szCs w:val="18"/>
              </w:rPr>
              <w:t>Población objetivo:</w:t>
            </w:r>
            <w:r w:rsidRPr="0064338C">
              <w:rPr>
                <w:rFonts w:ascii="Arial" w:eastAsia="Arial" w:hAnsi="Arial" w:cs="Arial"/>
                <w:sz w:val="18"/>
                <w:szCs w:val="18"/>
              </w:rPr>
              <w:t xml:space="preserve"> i) Personas propietarias o poseedoras de terrenos forestales y preferentemente forestales, definidos como elegibles, cuyos terrenos presenten procesos de deterioro por la degradación de suelos, pérdida de cobertura de vegetación forestal o áreas perturbadas por incendios, enfermedades o plagas forestales y desastres naturales, que se encuentren ubicados en micro-cuencas prioritarias por su importancia ambiental y/o forestal; ii) Personas físicas, morales, jurídico-colectivas, así como las entidades federativas y municipios, que sean propietarias o poseedoras de terrenos forestales y preferentemente forestales ubicados dentro de las áreas definidas por la CONAFOR y que cumplan con los criterios establecidos para los proyectos de restauración en zonas de alta prioridad; iii) Grupos participativos de interés común.</w:t>
            </w:r>
          </w:p>
        </w:tc>
        <w:tc>
          <w:tcPr>
            <w:tcW w:w="2644" w:type="pct"/>
          </w:tcPr>
          <w:p w:rsidR="00B71080" w:rsidRPr="0064338C" w:rsidRDefault="00B71080" w:rsidP="00D61977">
            <w:r w:rsidRPr="00617FEE">
              <w:rPr>
                <w:rFonts w:ascii="Arial" w:eastAsia="Times New Roman" w:hAnsi="Arial" w:cs="Arial"/>
                <w:b/>
                <w:color w:val="FF0000"/>
                <w:sz w:val="18"/>
                <w:szCs w:val="20"/>
                <w:lang w:val="es-ES" w:eastAsia="es-ES"/>
              </w:rPr>
              <w:t>Personas elegibles</w:t>
            </w:r>
            <w:r w:rsidRPr="00617FEE" w:rsidDel="00F476DC">
              <w:rPr>
                <w:rFonts w:ascii="Arial" w:eastAsia="Arial" w:hAnsi="Arial" w:cs="Arial"/>
                <w:b/>
                <w:color w:val="FF0000"/>
                <w:sz w:val="18"/>
                <w:szCs w:val="18"/>
              </w:rPr>
              <w:t xml:space="preserve"> </w:t>
            </w:r>
            <w:r w:rsidRPr="0064338C">
              <w:rPr>
                <w:rFonts w:ascii="Arial" w:eastAsia="Arial" w:hAnsi="Arial" w:cs="Arial"/>
                <w:b/>
                <w:sz w:val="18"/>
                <w:szCs w:val="18"/>
              </w:rPr>
              <w:t>:</w:t>
            </w:r>
            <w:r w:rsidRPr="0064338C">
              <w:rPr>
                <w:rFonts w:ascii="Arial" w:eastAsia="Arial" w:hAnsi="Arial" w:cs="Arial"/>
                <w:sz w:val="18"/>
                <w:szCs w:val="18"/>
              </w:rPr>
              <w:t xml:space="preserve"> i) Personas propietarias o </w:t>
            </w:r>
            <w:r w:rsidR="00741AF4" w:rsidRPr="00617FEE">
              <w:rPr>
                <w:rFonts w:ascii="Arial" w:eastAsia="Arial" w:hAnsi="Arial" w:cs="Arial"/>
                <w:color w:val="FF0000"/>
                <w:sz w:val="18"/>
                <w:szCs w:val="18"/>
              </w:rPr>
              <w:t xml:space="preserve">legítimas </w:t>
            </w:r>
            <w:r w:rsidRPr="0064338C">
              <w:rPr>
                <w:rFonts w:ascii="Arial" w:eastAsia="Arial" w:hAnsi="Arial" w:cs="Arial"/>
                <w:sz w:val="18"/>
                <w:szCs w:val="18"/>
              </w:rPr>
              <w:t>poseedoras de terrenos forestales y preferentemente forestales, definidos como elegibles, cuyos terrenos presenten procesos de deterioro por la degradación de suelos, pérdida de vegetación forestal o áreas perturbadas por incendios, enfermedades o plagas forestales y desastres naturales</w:t>
            </w:r>
          </w:p>
        </w:tc>
        <w:tc>
          <w:tcPr>
            <w:tcW w:w="476" w:type="pct"/>
          </w:tcPr>
          <w:p w:rsidR="00B71080" w:rsidRPr="0064338C" w:rsidRDefault="00B71080" w:rsidP="003C3B51">
            <w:pPr>
              <w:pStyle w:val="Texto"/>
              <w:spacing w:line="234" w:lineRule="exact"/>
              <w:ind w:firstLine="0"/>
            </w:pPr>
            <w:r w:rsidRPr="0064338C">
              <w:t>Se modifica el término población objetivo derivado de una recomendación de la Evaluación de Procesos 2017, con la intención de delimitar que la población objetivo del programa se mide en términos de superficie y no de personas, siendo congruente con el objetivo del programa (Art. 1 de las ROP)</w:t>
            </w:r>
          </w:p>
          <w:p w:rsidR="00A624F6" w:rsidRPr="0064338C" w:rsidRDefault="00A624F6" w:rsidP="003C3B51">
            <w:pPr>
              <w:pStyle w:val="Texto"/>
              <w:spacing w:line="234" w:lineRule="exact"/>
              <w:ind w:firstLine="0"/>
            </w:pPr>
            <w:r w:rsidRPr="0064338C">
              <w:rPr>
                <w:szCs w:val="18"/>
              </w:rPr>
              <w:t xml:space="preserve">Se </w:t>
            </w:r>
            <w:r w:rsidRPr="0064338C">
              <w:rPr>
                <w:szCs w:val="18"/>
              </w:rPr>
              <w:lastRenderedPageBreak/>
              <w:t>adecuó el término con base en la LGDFS.</w:t>
            </w:r>
          </w:p>
          <w:p w:rsidR="00A66E00" w:rsidRPr="0064338C" w:rsidRDefault="00A66E00" w:rsidP="003C3B51">
            <w:pPr>
              <w:pStyle w:val="Texto"/>
              <w:spacing w:line="234" w:lineRule="exact"/>
              <w:ind w:firstLine="0"/>
            </w:pPr>
            <w:r w:rsidRPr="0064338C">
              <w:t>Se focalizaron las personas elegibles del componente.</w:t>
            </w:r>
          </w:p>
        </w:tc>
      </w:tr>
      <w:tr w:rsidR="0064338C" w:rsidRPr="0064338C" w:rsidTr="00CF135F">
        <w:tc>
          <w:tcPr>
            <w:tcW w:w="1880" w:type="pct"/>
          </w:tcPr>
          <w:p w:rsidR="00B71080" w:rsidRPr="0064338C" w:rsidRDefault="00B71080" w:rsidP="00104BA3">
            <w:pPr>
              <w:pStyle w:val="Texto"/>
              <w:spacing w:line="234" w:lineRule="exact"/>
              <w:ind w:firstLine="0"/>
              <w:rPr>
                <w:b/>
              </w:rPr>
            </w:pPr>
            <w:r w:rsidRPr="0064338C">
              <w:rPr>
                <w:b/>
              </w:rPr>
              <w:lastRenderedPageBreak/>
              <w:t>IV. Componente Silvicultura, Abasto, Transformación y comercialización (SAT)</w:t>
            </w:r>
          </w:p>
        </w:tc>
        <w:tc>
          <w:tcPr>
            <w:tcW w:w="2644" w:type="pct"/>
          </w:tcPr>
          <w:p w:rsidR="00B71080" w:rsidRPr="0064338C" w:rsidRDefault="00B71080" w:rsidP="00104BA3">
            <w:pPr>
              <w:pStyle w:val="Texto"/>
              <w:spacing w:line="234" w:lineRule="exact"/>
              <w:ind w:firstLine="0"/>
              <w:rPr>
                <w:b/>
              </w:rPr>
            </w:pPr>
            <w:r w:rsidRPr="0064338C">
              <w:rPr>
                <w:b/>
              </w:rPr>
              <w:t>IV. Componente Silvicul</w:t>
            </w:r>
            <w:r w:rsidR="007227EB">
              <w:rPr>
                <w:b/>
              </w:rPr>
              <w:t>tura, Abasto, Transformación y C</w:t>
            </w:r>
            <w:r w:rsidRPr="0064338C">
              <w:rPr>
                <w:b/>
              </w:rPr>
              <w:t>omercialización (SAT)</w:t>
            </w:r>
          </w:p>
        </w:tc>
        <w:tc>
          <w:tcPr>
            <w:tcW w:w="476" w:type="pct"/>
          </w:tcPr>
          <w:p w:rsidR="00B71080" w:rsidRPr="0064338C" w:rsidRDefault="00B71080" w:rsidP="00D81119">
            <w:pPr>
              <w:pStyle w:val="Texto"/>
              <w:spacing w:line="234" w:lineRule="exact"/>
              <w:ind w:firstLine="0"/>
              <w:rPr>
                <w:rFonts w:eastAsia="Calibri"/>
                <w:szCs w:val="18"/>
                <w:lang w:val="es-MX" w:eastAsia="en-US"/>
              </w:rPr>
            </w:pPr>
          </w:p>
        </w:tc>
      </w:tr>
      <w:tr w:rsidR="0064338C" w:rsidRPr="0064338C" w:rsidTr="00CF135F">
        <w:tc>
          <w:tcPr>
            <w:tcW w:w="1880" w:type="pct"/>
          </w:tcPr>
          <w:p w:rsidR="00B71080" w:rsidRPr="0064338C" w:rsidRDefault="00B71080" w:rsidP="00104BA3">
            <w:pPr>
              <w:pBdr>
                <w:top w:val="nil"/>
                <w:left w:val="nil"/>
                <w:bottom w:val="nil"/>
                <w:right w:val="nil"/>
                <w:between w:val="nil"/>
              </w:pBdr>
              <w:spacing w:after="80"/>
              <w:jc w:val="both"/>
              <w:rPr>
                <w:rFonts w:ascii="Arial" w:eastAsia="Arial" w:hAnsi="Arial" w:cs="Arial"/>
                <w:sz w:val="18"/>
                <w:szCs w:val="18"/>
              </w:rPr>
            </w:pPr>
            <w:r w:rsidRPr="0064338C">
              <w:rPr>
                <w:rFonts w:ascii="Arial" w:eastAsia="Arial" w:hAnsi="Arial" w:cs="Arial"/>
                <w:b/>
                <w:sz w:val="18"/>
                <w:szCs w:val="18"/>
              </w:rPr>
              <w:t>Objetivo:</w:t>
            </w:r>
            <w:r w:rsidRPr="0064338C">
              <w:rPr>
                <w:rFonts w:ascii="Arial" w:eastAsia="Arial" w:hAnsi="Arial" w:cs="Arial"/>
                <w:sz w:val="18"/>
                <w:szCs w:val="18"/>
              </w:rPr>
              <w:t xml:space="preserve"> Impulsar y apoyar acciones para la ejecución de las actividades contenidas en los programas de manejo forestal, estudios técnicos y planes de manejo de vida silvestre autorizados para el aprovechamiento de los recursos forestales maderables, no maderables y de vida silvestre, así como para optimizar el potencial productivo bajo los principios del manejo forestal sustentable, que incluyen la conservación de la biodiversidad, el mejoramiento de la infraestructura regional o a nivel de predio, la innovación y transferencia tecnológica, los proyectos para la generación de energía a través del aprovechamiento de biomasa forestal, la certificación forestal, la formación y fortalecimiento de empresas forestales, la integración y fortalecimiento  de cadenas productivas, la transformación y comercialización de los productos forestales mediante el equipamiento, la modernización y diversificación de la industria forestal.</w:t>
            </w:r>
          </w:p>
        </w:tc>
        <w:tc>
          <w:tcPr>
            <w:tcW w:w="2644" w:type="pct"/>
          </w:tcPr>
          <w:p w:rsidR="00B71080" w:rsidRPr="0064338C" w:rsidRDefault="00B71080" w:rsidP="00DC3D0E">
            <w:pPr>
              <w:pBdr>
                <w:top w:val="nil"/>
                <w:left w:val="nil"/>
                <w:bottom w:val="nil"/>
                <w:right w:val="nil"/>
                <w:between w:val="nil"/>
              </w:pBdr>
              <w:spacing w:after="80"/>
              <w:jc w:val="both"/>
              <w:rPr>
                <w:rFonts w:ascii="Arial" w:eastAsia="Arial" w:hAnsi="Arial" w:cs="Arial"/>
                <w:sz w:val="18"/>
                <w:szCs w:val="18"/>
              </w:rPr>
            </w:pPr>
            <w:r w:rsidRPr="0064338C">
              <w:rPr>
                <w:rFonts w:ascii="Arial" w:eastAsia="Arial" w:hAnsi="Arial" w:cs="Arial"/>
                <w:b/>
                <w:sz w:val="18"/>
                <w:szCs w:val="18"/>
              </w:rPr>
              <w:t>Objetivo:</w:t>
            </w:r>
            <w:r w:rsidRPr="0064338C">
              <w:rPr>
                <w:rFonts w:ascii="Arial" w:eastAsia="Arial" w:hAnsi="Arial" w:cs="Arial"/>
                <w:sz w:val="18"/>
                <w:szCs w:val="18"/>
              </w:rPr>
              <w:t xml:space="preserve"> Impulsar y apoyar acciones para la ejecución de las actividades contenidas en los programas de manejo forestal, estudios técnicos y planes de manejo de vida silvestre autorizados para el aprovechamiento de los recursos forestales maderables, no maderables y de vida silvestre, así como para optimizar el potencial productivo bajo los principios del manejo forestal sustentable, que incluyen la conservación de la biodiversidad, el mejoramiento de la infraestructura regional o a nivel de predio, la innovación y transferencia tecnológica, los proyectos para la generación de energía a través del aprovechamiento de biomasa forestal, la certificación forestal, la formación y fortalecimiento de empresas forestales, </w:t>
            </w:r>
            <w:r w:rsidR="00D61977" w:rsidRPr="00617FEE">
              <w:rPr>
                <w:rFonts w:ascii="Arial" w:eastAsia="Arial" w:hAnsi="Arial" w:cs="Arial"/>
                <w:color w:val="FF0000"/>
                <w:sz w:val="18"/>
                <w:szCs w:val="18"/>
              </w:rPr>
              <w:t>la creación y fortalecimiento  de redes de valor forestal</w:t>
            </w:r>
            <w:r w:rsidRPr="0064338C">
              <w:rPr>
                <w:rFonts w:ascii="Arial" w:eastAsia="Arial" w:hAnsi="Arial" w:cs="Arial"/>
                <w:sz w:val="18"/>
                <w:szCs w:val="18"/>
              </w:rPr>
              <w:t>, la transformación y comercialización de los productos forestales mediante el equipamiento, la modernización y diversificación de la industria forestal.</w:t>
            </w:r>
          </w:p>
        </w:tc>
        <w:tc>
          <w:tcPr>
            <w:tcW w:w="476" w:type="pct"/>
          </w:tcPr>
          <w:p w:rsidR="00B71080" w:rsidRPr="0064338C" w:rsidRDefault="007F61EB" w:rsidP="00D81119">
            <w:pPr>
              <w:pStyle w:val="Texto"/>
              <w:spacing w:line="234" w:lineRule="exact"/>
              <w:ind w:firstLine="0"/>
              <w:rPr>
                <w:rFonts w:eastAsia="Calibri"/>
                <w:szCs w:val="18"/>
                <w:lang w:val="es-MX" w:eastAsia="en-US"/>
              </w:rPr>
            </w:pPr>
            <w:r w:rsidRPr="0064338C">
              <w:rPr>
                <w:rFonts w:eastAsia="Calibri"/>
                <w:szCs w:val="18"/>
                <w:lang w:val="es-MX" w:eastAsia="en-US"/>
              </w:rPr>
              <w:t xml:space="preserve">Se especifica con mejor detalle el objetivo del componente. </w:t>
            </w:r>
          </w:p>
        </w:tc>
      </w:tr>
      <w:tr w:rsidR="0064338C" w:rsidRPr="0064338C" w:rsidTr="00CF135F">
        <w:tc>
          <w:tcPr>
            <w:tcW w:w="1880" w:type="pct"/>
          </w:tcPr>
          <w:p w:rsidR="00B71080" w:rsidRPr="0064338C" w:rsidRDefault="00B71080" w:rsidP="00104BA3">
            <w:pPr>
              <w:pBdr>
                <w:top w:val="nil"/>
                <w:left w:val="nil"/>
                <w:bottom w:val="nil"/>
                <w:right w:val="nil"/>
                <w:between w:val="nil"/>
              </w:pBdr>
              <w:spacing w:after="80"/>
              <w:jc w:val="both"/>
              <w:rPr>
                <w:rFonts w:ascii="Arial" w:eastAsia="Arial" w:hAnsi="Arial" w:cs="Arial"/>
                <w:sz w:val="18"/>
                <w:szCs w:val="18"/>
              </w:rPr>
            </w:pPr>
            <w:r w:rsidRPr="0064338C">
              <w:rPr>
                <w:rFonts w:ascii="Arial" w:eastAsia="Arial" w:hAnsi="Arial" w:cs="Arial"/>
                <w:b/>
                <w:sz w:val="18"/>
                <w:szCs w:val="18"/>
              </w:rPr>
              <w:t>Población objetivo:</w:t>
            </w:r>
            <w:r w:rsidRPr="0064338C">
              <w:rPr>
                <w:rFonts w:ascii="Arial" w:eastAsia="Arial" w:hAnsi="Arial" w:cs="Arial"/>
                <w:sz w:val="18"/>
                <w:szCs w:val="18"/>
              </w:rPr>
              <w:t xml:space="preserve"> i) Personas propietarias o poseedoras de terrenos forestales que cuenten con autorización vigente de aprovechamiento forestal maderable, no maderable o de la vida silvestre; ii) Ejidos, comunidades y organizaciones que realicen actividades de aprovechamiento y transformación legal de productos forestales; iii) Grupos en proceso de formación de empresa o integración de cadena productiva forestal, empresas forestales y cadenas productivas forestales; iv) Personas físicas y morales dedicadas a la transformación y comercialización de productos forestales de origen nacional y de legal procedencia; v) Mujeres; vi) Grupos participativos de interés común.</w:t>
            </w:r>
          </w:p>
        </w:tc>
        <w:tc>
          <w:tcPr>
            <w:tcW w:w="2644" w:type="pct"/>
          </w:tcPr>
          <w:p w:rsidR="00B71080" w:rsidRPr="0064338C" w:rsidRDefault="00B71080" w:rsidP="00DC3D0E">
            <w:pPr>
              <w:pBdr>
                <w:top w:val="nil"/>
                <w:left w:val="nil"/>
                <w:bottom w:val="nil"/>
                <w:right w:val="nil"/>
                <w:between w:val="nil"/>
              </w:pBdr>
              <w:spacing w:after="80"/>
              <w:jc w:val="both"/>
              <w:rPr>
                <w:rFonts w:ascii="Arial" w:eastAsia="Arial" w:hAnsi="Arial" w:cs="Arial"/>
                <w:sz w:val="18"/>
                <w:szCs w:val="18"/>
              </w:rPr>
            </w:pPr>
            <w:r w:rsidRPr="00617FEE">
              <w:rPr>
                <w:rFonts w:ascii="Arial" w:eastAsia="Arial" w:hAnsi="Arial" w:cs="Arial"/>
                <w:b/>
                <w:color w:val="FF0000"/>
                <w:sz w:val="18"/>
                <w:szCs w:val="18"/>
              </w:rPr>
              <w:t>Personas elegibles</w:t>
            </w:r>
            <w:r w:rsidRPr="0064338C">
              <w:rPr>
                <w:rFonts w:ascii="Arial" w:eastAsia="Arial" w:hAnsi="Arial" w:cs="Arial"/>
                <w:b/>
                <w:sz w:val="18"/>
                <w:szCs w:val="18"/>
              </w:rPr>
              <w:t>:</w:t>
            </w:r>
            <w:r w:rsidRPr="0064338C">
              <w:rPr>
                <w:rFonts w:ascii="Arial" w:eastAsia="Arial" w:hAnsi="Arial" w:cs="Arial"/>
                <w:sz w:val="18"/>
                <w:szCs w:val="18"/>
              </w:rPr>
              <w:t xml:space="preserve"> i) Personas propietarias o </w:t>
            </w:r>
            <w:r w:rsidR="0053336B" w:rsidRPr="00617FEE">
              <w:rPr>
                <w:rFonts w:ascii="Arial" w:eastAsia="Arial" w:hAnsi="Arial" w:cs="Arial"/>
                <w:color w:val="FF0000"/>
                <w:sz w:val="18"/>
                <w:szCs w:val="18"/>
              </w:rPr>
              <w:t xml:space="preserve">legítimas </w:t>
            </w:r>
            <w:r w:rsidRPr="0064338C">
              <w:rPr>
                <w:rFonts w:ascii="Arial" w:eastAsia="Arial" w:hAnsi="Arial" w:cs="Arial"/>
                <w:sz w:val="18"/>
                <w:szCs w:val="18"/>
              </w:rPr>
              <w:t xml:space="preserve">poseedoras de terrenos forestales que cuenten con autorización vigente de aprovechamiento forestal maderable, no maderable o de la vida silvestre; ii) Ejidos, comunidades y organizaciones que realicen actividades de aprovechamiento y transformación legal de productos forestales; iii) Grupos en proceso de formación de empresa o integración de </w:t>
            </w:r>
            <w:r w:rsidR="00DC3D0E" w:rsidRPr="00617FEE">
              <w:rPr>
                <w:rFonts w:ascii="Arial" w:eastAsia="Arial" w:hAnsi="Arial" w:cs="Arial"/>
                <w:color w:val="FF0000"/>
                <w:sz w:val="18"/>
                <w:szCs w:val="18"/>
              </w:rPr>
              <w:t>redes de valor</w:t>
            </w:r>
            <w:r w:rsidRPr="0064338C">
              <w:rPr>
                <w:rFonts w:ascii="Arial" w:eastAsia="Arial" w:hAnsi="Arial" w:cs="Arial"/>
                <w:sz w:val="18"/>
                <w:szCs w:val="18"/>
              </w:rPr>
              <w:t xml:space="preserve"> forestal, empresas forestales y cadenas productivas forestales; iv) Personas físicas y morales dedicadas a la transformación y comercialización de productos forestales de origen nacional y de legal procedencia; v) Mujeres; vi) Grupos participativos de interés común</w:t>
            </w:r>
            <w:r w:rsidRPr="00617FEE">
              <w:rPr>
                <w:rFonts w:ascii="Arial" w:eastAsia="Arial" w:hAnsi="Arial" w:cs="Arial"/>
                <w:color w:val="FF0000"/>
                <w:sz w:val="18"/>
                <w:szCs w:val="18"/>
              </w:rPr>
              <w:t xml:space="preserve"> ; vii) Entidad grupal.</w:t>
            </w:r>
          </w:p>
        </w:tc>
        <w:tc>
          <w:tcPr>
            <w:tcW w:w="476" w:type="pct"/>
          </w:tcPr>
          <w:p w:rsidR="00B71080" w:rsidRPr="0064338C" w:rsidRDefault="00B71080" w:rsidP="007F61EB">
            <w:pPr>
              <w:pStyle w:val="Texto"/>
              <w:spacing w:line="234" w:lineRule="exact"/>
              <w:ind w:firstLine="0"/>
              <w:rPr>
                <w:rFonts w:eastAsia="Calibri"/>
                <w:szCs w:val="18"/>
                <w:lang w:val="es-MX" w:eastAsia="en-US"/>
              </w:rPr>
            </w:pPr>
            <w:r w:rsidRPr="0064338C">
              <w:rPr>
                <w:rFonts w:eastAsia="Calibri"/>
                <w:szCs w:val="18"/>
                <w:lang w:val="es-MX" w:eastAsia="en-US"/>
              </w:rPr>
              <w:t xml:space="preserve">Se modifica el término población objetivo derivado de una recomendación de la Evaluación de Procesos 2017, con la intención de delimitar que la población </w:t>
            </w:r>
            <w:r w:rsidRPr="0064338C">
              <w:rPr>
                <w:rFonts w:eastAsia="Calibri"/>
                <w:szCs w:val="18"/>
                <w:lang w:val="es-MX" w:eastAsia="en-US"/>
              </w:rPr>
              <w:lastRenderedPageBreak/>
              <w:t>objetivo del programa se mide en términos de superficie y no de personas, siendo congruente con el objetivo del programa (Art. 1 de las ROP)</w:t>
            </w:r>
          </w:p>
          <w:p w:rsidR="0053336B" w:rsidRPr="0064338C" w:rsidRDefault="0053336B" w:rsidP="007F61EB">
            <w:pPr>
              <w:pStyle w:val="Texto"/>
              <w:spacing w:line="234" w:lineRule="exact"/>
              <w:ind w:firstLine="0"/>
              <w:rPr>
                <w:rFonts w:eastAsia="Calibri"/>
                <w:szCs w:val="18"/>
                <w:lang w:val="es-MX" w:eastAsia="en-US"/>
              </w:rPr>
            </w:pPr>
            <w:r w:rsidRPr="0064338C">
              <w:rPr>
                <w:szCs w:val="18"/>
              </w:rPr>
              <w:t>Se adecuó el término con base en la LGDFS.</w:t>
            </w:r>
          </w:p>
          <w:p w:rsidR="00C82384" w:rsidRPr="0064338C" w:rsidRDefault="00C82384" w:rsidP="007F61EB">
            <w:pPr>
              <w:pStyle w:val="Texto"/>
              <w:spacing w:line="234" w:lineRule="exact"/>
              <w:ind w:firstLine="0"/>
              <w:rPr>
                <w:rFonts w:eastAsia="Calibri"/>
                <w:szCs w:val="18"/>
                <w:lang w:val="es-MX" w:eastAsia="en-US"/>
              </w:rPr>
            </w:pPr>
            <w:r w:rsidRPr="0064338C">
              <w:rPr>
                <w:rFonts w:eastAsia="Calibri"/>
                <w:szCs w:val="18"/>
                <w:lang w:val="es-MX" w:eastAsia="en-US"/>
              </w:rPr>
              <w:t xml:space="preserve">Se especifica con mejor detalle el objetivo del componente, contemplando la atención </w:t>
            </w:r>
            <w:r w:rsidR="00404BD0" w:rsidRPr="0064338C">
              <w:rPr>
                <w:rFonts w:eastAsia="Calibri"/>
                <w:szCs w:val="18"/>
                <w:lang w:val="es-MX" w:eastAsia="en-US"/>
              </w:rPr>
              <w:t xml:space="preserve">hacia entidades grupales que buscan la certificación forestal. </w:t>
            </w:r>
          </w:p>
        </w:tc>
      </w:tr>
      <w:tr w:rsidR="0064338C" w:rsidRPr="0064338C" w:rsidTr="00CF135F">
        <w:tc>
          <w:tcPr>
            <w:tcW w:w="1880" w:type="pct"/>
          </w:tcPr>
          <w:p w:rsidR="00B71080" w:rsidRPr="0064338C" w:rsidRDefault="00B71080" w:rsidP="00635EF1">
            <w:pPr>
              <w:pStyle w:val="Texto"/>
              <w:spacing w:line="234" w:lineRule="exact"/>
              <w:ind w:firstLine="0"/>
              <w:rPr>
                <w:b/>
              </w:rPr>
            </w:pPr>
            <w:r w:rsidRPr="0064338C">
              <w:rPr>
                <w:b/>
              </w:rPr>
              <w:lastRenderedPageBreak/>
              <w:t>V. Componente Servicios Ambientales (SA)</w:t>
            </w:r>
          </w:p>
        </w:tc>
        <w:tc>
          <w:tcPr>
            <w:tcW w:w="2644" w:type="pct"/>
          </w:tcPr>
          <w:p w:rsidR="00B71080" w:rsidRPr="0064338C" w:rsidRDefault="00B71080" w:rsidP="00486D4C">
            <w:pPr>
              <w:pBdr>
                <w:top w:val="nil"/>
                <w:left w:val="nil"/>
                <w:bottom w:val="nil"/>
                <w:right w:val="nil"/>
                <w:between w:val="nil"/>
              </w:pBdr>
              <w:spacing w:after="80"/>
              <w:jc w:val="both"/>
              <w:rPr>
                <w:rFonts w:ascii="Arial" w:eastAsia="Arial" w:hAnsi="Arial" w:cs="Arial"/>
                <w:sz w:val="18"/>
                <w:szCs w:val="18"/>
              </w:rPr>
            </w:pPr>
            <w:r w:rsidRPr="0064338C">
              <w:rPr>
                <w:rFonts w:ascii="Arial" w:eastAsia="Arial" w:hAnsi="Arial" w:cs="Arial"/>
                <w:b/>
                <w:sz w:val="18"/>
                <w:szCs w:val="18"/>
              </w:rPr>
              <w:t>V. Componente Servicios Ambientales (SA)</w:t>
            </w:r>
          </w:p>
        </w:tc>
        <w:tc>
          <w:tcPr>
            <w:tcW w:w="476" w:type="pct"/>
          </w:tcPr>
          <w:p w:rsidR="00B71080" w:rsidRPr="0064338C" w:rsidRDefault="00B71080" w:rsidP="00D81119">
            <w:pPr>
              <w:pStyle w:val="Texto"/>
              <w:spacing w:line="234" w:lineRule="exact"/>
              <w:ind w:firstLine="0"/>
              <w:rPr>
                <w:rFonts w:eastAsia="Calibri"/>
                <w:szCs w:val="18"/>
                <w:lang w:val="es-MX" w:eastAsia="en-US"/>
              </w:rPr>
            </w:pPr>
          </w:p>
        </w:tc>
      </w:tr>
      <w:tr w:rsidR="0064338C" w:rsidRPr="0064338C" w:rsidTr="00CF135F">
        <w:tc>
          <w:tcPr>
            <w:tcW w:w="1880" w:type="pct"/>
          </w:tcPr>
          <w:p w:rsidR="00B71080" w:rsidRPr="0064338C" w:rsidRDefault="00B71080" w:rsidP="00CD56A2">
            <w:pPr>
              <w:pBdr>
                <w:top w:val="nil"/>
                <w:left w:val="nil"/>
                <w:bottom w:val="nil"/>
                <w:right w:val="nil"/>
                <w:between w:val="nil"/>
              </w:pBdr>
              <w:spacing w:after="80"/>
              <w:ind w:firstLine="288"/>
              <w:jc w:val="both"/>
              <w:rPr>
                <w:rFonts w:ascii="Arial" w:eastAsia="Arial" w:hAnsi="Arial" w:cs="Arial"/>
                <w:sz w:val="18"/>
                <w:szCs w:val="18"/>
              </w:rPr>
            </w:pPr>
            <w:r w:rsidRPr="0064338C">
              <w:rPr>
                <w:rFonts w:ascii="Arial" w:eastAsia="Arial" w:hAnsi="Arial" w:cs="Arial"/>
                <w:b/>
                <w:sz w:val="18"/>
                <w:szCs w:val="18"/>
              </w:rPr>
              <w:t>Objetivo:</w:t>
            </w:r>
            <w:r w:rsidRPr="0064338C">
              <w:rPr>
                <w:rFonts w:ascii="Arial" w:eastAsia="Arial" w:hAnsi="Arial" w:cs="Arial"/>
                <w:sz w:val="18"/>
                <w:szCs w:val="18"/>
              </w:rPr>
              <w:t xml:space="preserve"> Fomentar la conservación activa de los ecosistemas forestales mediante incentivos económicos a personas propietarias o poseedoras de terrenos forestales, que de manera voluntaria deciden incorporar áreas al pago por servicios ambientales, así como fomentar la concurrencia de recursos económicos y operativos entre la CONAFOR y las personas usuarias de los servicios ambientales, con el objeto de incorporar prácticas de buen manejo para promover la </w:t>
            </w:r>
            <w:r w:rsidRPr="0064338C">
              <w:rPr>
                <w:rFonts w:ascii="Arial" w:eastAsia="Arial" w:hAnsi="Arial" w:cs="Arial"/>
                <w:sz w:val="18"/>
                <w:szCs w:val="18"/>
              </w:rPr>
              <w:lastRenderedPageBreak/>
              <w:t>conservación y manejo sustentable de los ecosistemas, y fomentar la provisión en el largo plazo de los servicios ambientales, tales como la captación de agua, el mantenimiento de la biodiversidad, la captura y conservación del carbono, mismos que benefician a centros de población y el desarrollo de actividades productivas.</w:t>
            </w:r>
          </w:p>
        </w:tc>
        <w:tc>
          <w:tcPr>
            <w:tcW w:w="2644" w:type="pct"/>
          </w:tcPr>
          <w:p w:rsidR="00B71080" w:rsidRPr="0064338C" w:rsidRDefault="00B71080" w:rsidP="00A9576F">
            <w:pPr>
              <w:pBdr>
                <w:top w:val="nil"/>
                <w:left w:val="nil"/>
                <w:bottom w:val="nil"/>
                <w:right w:val="nil"/>
                <w:between w:val="nil"/>
              </w:pBdr>
              <w:spacing w:after="80"/>
              <w:ind w:firstLine="288"/>
              <w:jc w:val="both"/>
              <w:rPr>
                <w:rFonts w:ascii="Arial" w:eastAsia="Arial" w:hAnsi="Arial" w:cs="Arial"/>
                <w:sz w:val="18"/>
                <w:szCs w:val="18"/>
              </w:rPr>
            </w:pPr>
            <w:r w:rsidRPr="0064338C">
              <w:rPr>
                <w:rFonts w:ascii="Arial" w:eastAsia="Arial" w:hAnsi="Arial" w:cs="Arial"/>
                <w:b/>
                <w:sz w:val="18"/>
                <w:szCs w:val="18"/>
              </w:rPr>
              <w:lastRenderedPageBreak/>
              <w:t>Objetivo:</w:t>
            </w:r>
            <w:r w:rsidRPr="0064338C">
              <w:rPr>
                <w:rFonts w:ascii="Arial" w:eastAsia="Arial" w:hAnsi="Arial" w:cs="Arial"/>
                <w:sz w:val="18"/>
                <w:szCs w:val="18"/>
              </w:rPr>
              <w:t xml:space="preserve"> Fomentar la conservación activa de los ecosistemas forestales mediante incentivos económicos a personas propietarias o </w:t>
            </w:r>
            <w:r w:rsidR="0053336B" w:rsidRPr="0064338C">
              <w:rPr>
                <w:rFonts w:ascii="Arial" w:eastAsia="Arial" w:hAnsi="Arial" w:cs="Arial"/>
                <w:sz w:val="18"/>
                <w:szCs w:val="18"/>
              </w:rPr>
              <w:t xml:space="preserve">legítimas </w:t>
            </w:r>
            <w:r w:rsidRPr="0064338C">
              <w:rPr>
                <w:rFonts w:ascii="Arial" w:eastAsia="Arial" w:hAnsi="Arial" w:cs="Arial"/>
                <w:sz w:val="18"/>
                <w:szCs w:val="18"/>
              </w:rPr>
              <w:t xml:space="preserve">poseedoras de terrenos forestales, que de manera voluntaria deciden incorporar áreas al pago por servicios ambientales, así como fomentar la concurrencia de recursos económicos y operativos entre la CONAFOR </w:t>
            </w:r>
            <w:r w:rsidR="00893CFF" w:rsidRPr="00F02333">
              <w:rPr>
                <w:rFonts w:ascii="Arial" w:eastAsia="Arial" w:hAnsi="Arial" w:cs="Arial"/>
                <w:color w:val="FF0000"/>
                <w:sz w:val="18"/>
                <w:szCs w:val="18"/>
              </w:rPr>
              <w:t xml:space="preserve">y </w:t>
            </w:r>
            <w:r w:rsidR="00A9576F" w:rsidRPr="00A9576F">
              <w:rPr>
                <w:rFonts w:ascii="Arial" w:eastAsia="Arial" w:hAnsi="Arial" w:cs="Arial"/>
                <w:i/>
                <w:color w:val="FF0000"/>
                <w:sz w:val="18"/>
                <w:szCs w:val="18"/>
                <w:u w:val="single"/>
              </w:rPr>
              <w:t>partes</w:t>
            </w:r>
            <w:r w:rsidR="00893CFF" w:rsidRPr="00A9576F">
              <w:rPr>
                <w:rFonts w:ascii="Arial" w:eastAsia="Arial" w:hAnsi="Arial" w:cs="Arial"/>
                <w:i/>
                <w:color w:val="FF0000"/>
                <w:sz w:val="18"/>
                <w:szCs w:val="18"/>
                <w:u w:val="single"/>
              </w:rPr>
              <w:t xml:space="preserve"> interesad</w:t>
            </w:r>
            <w:r w:rsidR="00A9576F" w:rsidRPr="00A9576F">
              <w:rPr>
                <w:rFonts w:ascii="Arial" w:eastAsia="Arial" w:hAnsi="Arial" w:cs="Arial"/>
                <w:i/>
                <w:color w:val="FF0000"/>
                <w:sz w:val="18"/>
                <w:szCs w:val="18"/>
                <w:u w:val="single"/>
              </w:rPr>
              <w:t>a</w:t>
            </w:r>
            <w:r w:rsidR="00893CFF" w:rsidRPr="00A9576F">
              <w:rPr>
                <w:rFonts w:ascii="Arial" w:eastAsia="Arial" w:hAnsi="Arial" w:cs="Arial"/>
                <w:i/>
                <w:color w:val="FF0000"/>
                <w:sz w:val="18"/>
                <w:szCs w:val="18"/>
                <w:u w:val="single"/>
              </w:rPr>
              <w:t>s</w:t>
            </w:r>
            <w:r w:rsidR="00893CFF" w:rsidRPr="00F02333">
              <w:rPr>
                <w:rFonts w:ascii="Arial" w:eastAsia="Arial" w:hAnsi="Arial" w:cs="Arial"/>
                <w:color w:val="FF0000"/>
                <w:sz w:val="18"/>
                <w:szCs w:val="18"/>
              </w:rPr>
              <w:t xml:space="preserve"> en constituir mecanismos locales para apoyar áreas estratégicas que deban ser incorporados a esquemas de conservación activa para mantener la provisión de servicios ambientales. Lo anterior</w:t>
            </w:r>
            <w:r w:rsidRPr="0064338C">
              <w:rPr>
                <w:rFonts w:ascii="Arial" w:eastAsia="Arial" w:hAnsi="Arial" w:cs="Arial"/>
                <w:sz w:val="18"/>
                <w:szCs w:val="18"/>
              </w:rPr>
              <w:t xml:space="preserve">, con el objeto de incorporar prácticas de buen manejo para promover la conservación y manejo sustentable de los ecosistemas, y fomentar la </w:t>
            </w:r>
            <w:r w:rsidRPr="0064338C">
              <w:rPr>
                <w:rFonts w:ascii="Arial" w:eastAsia="Arial" w:hAnsi="Arial" w:cs="Arial"/>
                <w:sz w:val="18"/>
                <w:szCs w:val="18"/>
              </w:rPr>
              <w:lastRenderedPageBreak/>
              <w:t>provisión en el largo plazo de los servicios ambientales, tales como la captación de agua, el mantenimiento de la biodiversidad, la captura y conservación del carbono, mismos que benefician a centros de población</w:t>
            </w:r>
            <w:r w:rsidR="00390FF6" w:rsidRPr="00F02333">
              <w:rPr>
                <w:rFonts w:ascii="Arial" w:eastAsia="Arial" w:hAnsi="Arial" w:cs="Arial"/>
                <w:color w:val="FF0000"/>
                <w:sz w:val="18"/>
                <w:szCs w:val="18"/>
              </w:rPr>
              <w:t>.</w:t>
            </w:r>
          </w:p>
        </w:tc>
        <w:tc>
          <w:tcPr>
            <w:tcW w:w="476" w:type="pct"/>
          </w:tcPr>
          <w:p w:rsidR="00B71080" w:rsidRDefault="0053336B" w:rsidP="00D81119">
            <w:pPr>
              <w:pStyle w:val="Texto"/>
              <w:spacing w:line="234" w:lineRule="exact"/>
              <w:ind w:firstLine="0"/>
              <w:rPr>
                <w:szCs w:val="18"/>
              </w:rPr>
            </w:pPr>
            <w:r w:rsidRPr="0064338C">
              <w:rPr>
                <w:szCs w:val="18"/>
              </w:rPr>
              <w:lastRenderedPageBreak/>
              <w:t>Se adecuó el término con base en la LGDFS.</w:t>
            </w:r>
          </w:p>
          <w:p w:rsidR="00A9576F" w:rsidRPr="0064338C" w:rsidRDefault="00A9576F" w:rsidP="00D81119">
            <w:pPr>
              <w:pStyle w:val="Texto"/>
              <w:spacing w:line="234" w:lineRule="exact"/>
              <w:ind w:firstLine="0"/>
              <w:rPr>
                <w:rFonts w:eastAsia="Calibri"/>
                <w:szCs w:val="18"/>
                <w:lang w:val="es-MX" w:eastAsia="en-US"/>
              </w:rPr>
            </w:pPr>
            <w:r>
              <w:rPr>
                <w:szCs w:val="18"/>
              </w:rPr>
              <w:t xml:space="preserve">Se atendió observación 3 de la </w:t>
            </w:r>
            <w:r>
              <w:rPr>
                <w:szCs w:val="18"/>
              </w:rPr>
              <w:lastRenderedPageBreak/>
              <w:t>SHCP respecto a “terceros interesados”, en su lugar se propone “partes interesadas”, cuya definición se señala en el artículo 3</w:t>
            </w:r>
          </w:p>
        </w:tc>
      </w:tr>
      <w:tr w:rsidR="0064338C" w:rsidRPr="0064338C" w:rsidTr="00CF135F">
        <w:tc>
          <w:tcPr>
            <w:tcW w:w="1880" w:type="pct"/>
          </w:tcPr>
          <w:p w:rsidR="00B71080" w:rsidRPr="0064338C" w:rsidRDefault="00B71080" w:rsidP="00CD56A2">
            <w:pPr>
              <w:pBdr>
                <w:top w:val="nil"/>
                <w:left w:val="nil"/>
                <w:bottom w:val="nil"/>
                <w:right w:val="nil"/>
                <w:between w:val="nil"/>
              </w:pBdr>
              <w:spacing w:after="80"/>
              <w:ind w:firstLine="288"/>
              <w:jc w:val="both"/>
              <w:rPr>
                <w:rFonts w:ascii="Arial" w:eastAsia="Arial" w:hAnsi="Arial" w:cs="Arial"/>
                <w:sz w:val="18"/>
                <w:szCs w:val="18"/>
              </w:rPr>
            </w:pPr>
            <w:r w:rsidRPr="0064338C">
              <w:rPr>
                <w:rFonts w:ascii="Arial" w:eastAsia="Arial" w:hAnsi="Arial" w:cs="Arial"/>
                <w:b/>
                <w:sz w:val="18"/>
                <w:szCs w:val="18"/>
              </w:rPr>
              <w:lastRenderedPageBreak/>
              <w:t>Población objetivo:</w:t>
            </w:r>
            <w:r w:rsidRPr="0064338C">
              <w:rPr>
                <w:rFonts w:ascii="Arial" w:eastAsia="Arial" w:hAnsi="Arial" w:cs="Arial"/>
                <w:sz w:val="18"/>
                <w:szCs w:val="18"/>
              </w:rPr>
              <w:t xml:space="preserve"> i) Personas propietarias o poseedoras de terrenos forestales definidos como elegibles, cuyos predios mantienen una cobertura forestal en buen estado de conservación, incluyendo a los que tienen manejo y aprovechamiento forestal autorizado por la SEMARNAT; ii) Las personas físicas y morales, incluyendo los tres órdenes de gobierno, que sean usuarias de servicios ambientales, interesadas en participar en la creación o fortalecimiento de mecanismos locales de pago por servicios ambientales, mediante la aportación de recursos económicos, humanos y operativos.</w:t>
            </w:r>
          </w:p>
        </w:tc>
        <w:tc>
          <w:tcPr>
            <w:tcW w:w="2644" w:type="pct"/>
          </w:tcPr>
          <w:p w:rsidR="00B71080" w:rsidRPr="0064338C" w:rsidRDefault="00B71080" w:rsidP="00104BA3">
            <w:pPr>
              <w:pBdr>
                <w:top w:val="nil"/>
                <w:left w:val="nil"/>
                <w:bottom w:val="nil"/>
                <w:right w:val="nil"/>
                <w:between w:val="nil"/>
              </w:pBdr>
              <w:spacing w:after="80"/>
              <w:ind w:firstLine="288"/>
              <w:jc w:val="both"/>
              <w:rPr>
                <w:rFonts w:ascii="Arial" w:eastAsia="Arial" w:hAnsi="Arial" w:cs="Arial"/>
                <w:sz w:val="18"/>
                <w:szCs w:val="18"/>
              </w:rPr>
            </w:pPr>
            <w:r w:rsidRPr="00F02333">
              <w:rPr>
                <w:rFonts w:ascii="Arial" w:eastAsia="Arial" w:hAnsi="Arial" w:cs="Arial"/>
                <w:b/>
                <w:color w:val="FF0000"/>
                <w:sz w:val="18"/>
                <w:szCs w:val="18"/>
              </w:rPr>
              <w:t>Personas elegibles</w:t>
            </w:r>
            <w:r w:rsidRPr="0064338C">
              <w:rPr>
                <w:rFonts w:ascii="Arial" w:eastAsia="Arial" w:hAnsi="Arial" w:cs="Arial"/>
                <w:b/>
                <w:sz w:val="18"/>
                <w:szCs w:val="18"/>
              </w:rPr>
              <w:t>:</w:t>
            </w:r>
            <w:r w:rsidRPr="0064338C">
              <w:rPr>
                <w:rFonts w:ascii="Arial" w:eastAsia="Arial" w:hAnsi="Arial" w:cs="Arial"/>
                <w:sz w:val="18"/>
                <w:szCs w:val="18"/>
              </w:rPr>
              <w:t xml:space="preserve"> i) Personas propietarias o </w:t>
            </w:r>
            <w:r w:rsidR="0053336B" w:rsidRPr="00F02333">
              <w:rPr>
                <w:rFonts w:ascii="Arial" w:eastAsia="Arial" w:hAnsi="Arial" w:cs="Arial"/>
                <w:color w:val="FF0000"/>
                <w:sz w:val="18"/>
                <w:szCs w:val="18"/>
              </w:rPr>
              <w:t xml:space="preserve">legítimas </w:t>
            </w:r>
            <w:r w:rsidRPr="0064338C">
              <w:rPr>
                <w:rFonts w:ascii="Arial" w:eastAsia="Arial" w:hAnsi="Arial" w:cs="Arial"/>
                <w:sz w:val="18"/>
                <w:szCs w:val="18"/>
              </w:rPr>
              <w:t>poseedoras de terrenos forestales definidos como elegibles, cuyos predios mantienen una cobertura forestal en buen estado de conservación, incluyendo a los que tienen manejo y aprovechamiento forestal autorizado por la SEMARNAT; ii) Las personas físicas y morales, incluyendo los tres órdenes de gobierno, que sean usuarias de servicios ambientales, interesadas en participar en la creación o fortalecimiento de mecanismos locales de pago por servicios ambientales, mediante la aportación de recursos económicos, humanos y operativos.</w:t>
            </w:r>
          </w:p>
        </w:tc>
        <w:tc>
          <w:tcPr>
            <w:tcW w:w="476" w:type="pct"/>
          </w:tcPr>
          <w:p w:rsidR="00B71080" w:rsidRPr="0064338C" w:rsidRDefault="00B71080" w:rsidP="00DD2C9E">
            <w:pPr>
              <w:pStyle w:val="Texto"/>
              <w:spacing w:after="40" w:line="208" w:lineRule="exact"/>
              <w:ind w:firstLine="0"/>
              <w:rPr>
                <w:szCs w:val="18"/>
              </w:rPr>
            </w:pPr>
            <w:r w:rsidRPr="0064338C">
              <w:rPr>
                <w:szCs w:val="18"/>
              </w:rPr>
              <w:t>Se modifica el término población objetivo derivado de una recomendación de la Evaluación de Procesos 2017, con la intención de delimitar que la población objetivo del programa se mide en términos de superficie y no de personas, siendo congruente con el objetivo del programa (Art. 1 de las ROP)</w:t>
            </w:r>
          </w:p>
          <w:p w:rsidR="0053336B" w:rsidRPr="0064338C" w:rsidRDefault="0053336B" w:rsidP="00DD2C9E">
            <w:pPr>
              <w:pStyle w:val="Texto"/>
              <w:spacing w:after="40" w:line="208" w:lineRule="exact"/>
              <w:ind w:firstLine="0"/>
              <w:rPr>
                <w:szCs w:val="18"/>
              </w:rPr>
            </w:pPr>
            <w:r w:rsidRPr="0064338C">
              <w:rPr>
                <w:szCs w:val="18"/>
              </w:rPr>
              <w:t>Se adecuó el término con base en la LGDFS.</w:t>
            </w:r>
          </w:p>
        </w:tc>
      </w:tr>
      <w:tr w:rsidR="0064338C" w:rsidRPr="0064338C" w:rsidTr="00CF135F">
        <w:tc>
          <w:tcPr>
            <w:tcW w:w="1880" w:type="pct"/>
          </w:tcPr>
          <w:p w:rsidR="00B71080" w:rsidRPr="0064338C" w:rsidRDefault="00B71080" w:rsidP="00635EF1">
            <w:pPr>
              <w:pStyle w:val="Texto"/>
              <w:spacing w:line="221" w:lineRule="exact"/>
              <w:ind w:firstLine="0"/>
              <w:rPr>
                <w:b/>
              </w:rPr>
            </w:pPr>
            <w:r w:rsidRPr="0064338C">
              <w:rPr>
                <w:b/>
              </w:rPr>
              <w:t>VI. Componente Plantaciones Forestales Comerciales (PFC)</w:t>
            </w:r>
          </w:p>
        </w:tc>
        <w:tc>
          <w:tcPr>
            <w:tcW w:w="2644" w:type="pct"/>
          </w:tcPr>
          <w:p w:rsidR="00B71080" w:rsidRPr="0064338C" w:rsidRDefault="00B71080" w:rsidP="00104BA3">
            <w:pPr>
              <w:pStyle w:val="Texto"/>
              <w:spacing w:line="221" w:lineRule="exact"/>
              <w:ind w:firstLine="0"/>
              <w:rPr>
                <w:b/>
              </w:rPr>
            </w:pPr>
            <w:r w:rsidRPr="0064338C">
              <w:rPr>
                <w:b/>
              </w:rPr>
              <w:t>VI. Componente Plantaciones Forestales Comerciales (PFC)</w:t>
            </w:r>
          </w:p>
        </w:tc>
        <w:tc>
          <w:tcPr>
            <w:tcW w:w="476" w:type="pct"/>
          </w:tcPr>
          <w:p w:rsidR="00B71080" w:rsidRPr="0064338C" w:rsidRDefault="00B71080" w:rsidP="00D81119">
            <w:pPr>
              <w:pStyle w:val="Texto"/>
              <w:spacing w:line="221" w:lineRule="exact"/>
              <w:ind w:firstLine="0"/>
              <w:rPr>
                <w:rFonts w:eastAsia="Calibri"/>
                <w:szCs w:val="18"/>
                <w:lang w:val="es-MX" w:eastAsia="en-US"/>
              </w:rPr>
            </w:pPr>
          </w:p>
        </w:tc>
      </w:tr>
      <w:tr w:rsidR="0064338C" w:rsidRPr="0064338C" w:rsidTr="00CF135F">
        <w:tc>
          <w:tcPr>
            <w:tcW w:w="1880" w:type="pct"/>
          </w:tcPr>
          <w:p w:rsidR="00B71080" w:rsidRPr="0064338C" w:rsidRDefault="00B71080" w:rsidP="00635EF1">
            <w:pPr>
              <w:pStyle w:val="Texto"/>
              <w:spacing w:line="221" w:lineRule="exact"/>
              <w:ind w:firstLine="0"/>
            </w:pPr>
            <w:r w:rsidRPr="0064338C">
              <w:rPr>
                <w:b/>
              </w:rPr>
              <w:lastRenderedPageBreak/>
              <w:t>Objetivo:</w:t>
            </w:r>
            <w:r w:rsidRPr="0064338C">
              <w:t xml:space="preserve"> Promover el establecimiento y mantenimiento de Plantaciones Forestales Comerciales para contribuir a incrementar la producción y productividad forestal del país.</w:t>
            </w:r>
          </w:p>
        </w:tc>
        <w:tc>
          <w:tcPr>
            <w:tcW w:w="2644" w:type="pct"/>
          </w:tcPr>
          <w:p w:rsidR="00B71080" w:rsidRPr="0064338C" w:rsidRDefault="00B71080" w:rsidP="00CD56A2">
            <w:pPr>
              <w:pStyle w:val="Texto"/>
              <w:spacing w:line="221" w:lineRule="exact"/>
              <w:ind w:firstLine="0"/>
            </w:pPr>
            <w:r w:rsidRPr="0064338C">
              <w:rPr>
                <w:b/>
              </w:rPr>
              <w:t>Objetivo:</w:t>
            </w:r>
            <w:r w:rsidRPr="0064338C">
              <w:t xml:space="preserve"> </w:t>
            </w:r>
            <w:r w:rsidRPr="00F02333">
              <w:rPr>
                <w:color w:val="FF0000"/>
              </w:rPr>
              <w:t xml:space="preserve">Fomentar </w:t>
            </w:r>
            <w:r w:rsidRPr="0064338C">
              <w:t>el establecimiento y mantenimiento de Plantaciones Forestales Comerciales para contribuir a incrementar la producción y productividad forestal del país.</w:t>
            </w:r>
          </w:p>
        </w:tc>
        <w:tc>
          <w:tcPr>
            <w:tcW w:w="476" w:type="pct"/>
          </w:tcPr>
          <w:p w:rsidR="00B71080" w:rsidRPr="0064338C" w:rsidRDefault="00B71080" w:rsidP="006D3146">
            <w:pPr>
              <w:pStyle w:val="Texto"/>
              <w:spacing w:line="221" w:lineRule="exact"/>
              <w:ind w:firstLine="0"/>
              <w:rPr>
                <w:rFonts w:eastAsia="Calibri"/>
                <w:szCs w:val="18"/>
                <w:lang w:val="es-MX" w:eastAsia="en-US"/>
              </w:rPr>
            </w:pPr>
            <w:r w:rsidRPr="0064338C">
              <w:rPr>
                <w:rFonts w:eastAsia="Calibri"/>
                <w:szCs w:val="18"/>
                <w:lang w:val="es-MX" w:eastAsia="en-US"/>
              </w:rPr>
              <w:t>Cambio de verbo</w:t>
            </w:r>
            <w:r w:rsidR="00D25977" w:rsidRPr="0064338C">
              <w:rPr>
                <w:rFonts w:eastAsia="Calibri"/>
                <w:szCs w:val="18"/>
                <w:lang w:val="es-MX" w:eastAsia="en-US"/>
              </w:rPr>
              <w:t xml:space="preserve"> </w:t>
            </w:r>
            <w:r w:rsidR="00B32703" w:rsidRPr="0064338C">
              <w:rPr>
                <w:rFonts w:eastAsia="Calibri"/>
                <w:szCs w:val="18"/>
                <w:lang w:val="es-MX" w:eastAsia="en-US"/>
              </w:rPr>
              <w:t xml:space="preserve">con base </w:t>
            </w:r>
            <w:r w:rsidR="006D3146" w:rsidRPr="0064338C">
              <w:rPr>
                <w:rFonts w:eastAsia="Calibri"/>
                <w:szCs w:val="18"/>
                <w:lang w:val="es-MX" w:eastAsia="en-US"/>
              </w:rPr>
              <w:t xml:space="preserve">su definición ya que </w:t>
            </w:r>
            <w:r w:rsidR="00B32703" w:rsidRPr="0064338C">
              <w:rPr>
                <w:rFonts w:eastAsia="Calibri"/>
                <w:szCs w:val="18"/>
                <w:lang w:val="es-MX" w:eastAsia="en-US"/>
              </w:rPr>
              <w:t>se pretende favorecer el establecimiento y mantenimiento de PFC.</w:t>
            </w:r>
          </w:p>
        </w:tc>
      </w:tr>
      <w:tr w:rsidR="0064338C" w:rsidRPr="0064338C" w:rsidTr="00CF135F">
        <w:tc>
          <w:tcPr>
            <w:tcW w:w="1880" w:type="pct"/>
          </w:tcPr>
          <w:p w:rsidR="00B71080" w:rsidRPr="0064338C" w:rsidRDefault="00B71080" w:rsidP="00635EF1">
            <w:pPr>
              <w:pStyle w:val="Texto"/>
              <w:spacing w:line="221" w:lineRule="exact"/>
              <w:ind w:firstLine="0"/>
            </w:pPr>
            <w:r w:rsidRPr="0064338C">
              <w:rPr>
                <w:b/>
              </w:rPr>
              <w:t>Población objetivo:</w:t>
            </w:r>
            <w:r w:rsidRPr="0064338C">
              <w:t xml:space="preserve"> Personas físicas, morales y jurídico-colectivas (ejidos y comunidades), que sean i) Propietarias o poseedoras de terrenos temporalmente o preferentemente forestales, ubicados dentro de las áreas elegibles definidas por la CONAFOR publicadas en su página de internet y, en su caso, en las Convocatorias correspondientes; ii) Titulares de un registro o autorización vigente para el establecimiento de Plantaciones Forestales Comerciales y en su caso, las personas que hubieran establecido plantaciones sin apoyos gubernamentales.</w:t>
            </w:r>
          </w:p>
        </w:tc>
        <w:tc>
          <w:tcPr>
            <w:tcW w:w="2644" w:type="pct"/>
          </w:tcPr>
          <w:p w:rsidR="00B71080" w:rsidRPr="0064338C" w:rsidRDefault="00B71080" w:rsidP="007227EB">
            <w:pPr>
              <w:pStyle w:val="Texto"/>
              <w:spacing w:line="221" w:lineRule="exact"/>
              <w:ind w:firstLine="0"/>
            </w:pPr>
            <w:r w:rsidRPr="00F02333">
              <w:rPr>
                <w:rFonts w:eastAsia="Arial"/>
                <w:b/>
                <w:color w:val="FF0000"/>
                <w:szCs w:val="18"/>
              </w:rPr>
              <w:t>Personas elegibles</w:t>
            </w:r>
            <w:r w:rsidRPr="0064338C">
              <w:rPr>
                <w:b/>
              </w:rPr>
              <w:t>:</w:t>
            </w:r>
            <w:r w:rsidRPr="0064338C">
              <w:t xml:space="preserve"> Personas físicas, morales y jurídico-colectivas (ejidos y comunidades), que sean i) Propietarias o </w:t>
            </w:r>
            <w:r w:rsidR="00F33637" w:rsidRPr="00F02333">
              <w:rPr>
                <w:color w:val="FF0000"/>
              </w:rPr>
              <w:t xml:space="preserve">legítimas </w:t>
            </w:r>
            <w:r w:rsidRPr="0064338C">
              <w:t xml:space="preserve">poseedoras de terrenos temporalmente o preferentemente forestales, ubicados dentro de las áreas elegibles definidas por la CONAFOR publicadas en su página de internet y, en su caso, en las Convocatorias correspondientes; ii) Titulares de un </w:t>
            </w:r>
            <w:r w:rsidR="00DB7B32" w:rsidRPr="00F02333">
              <w:rPr>
                <w:color w:val="FF0000"/>
              </w:rPr>
              <w:t>a</w:t>
            </w:r>
            <w:r w:rsidRPr="00F02333">
              <w:rPr>
                <w:color w:val="FF0000"/>
              </w:rPr>
              <w:t xml:space="preserve">viso </w:t>
            </w:r>
            <w:r w:rsidRPr="0064338C">
              <w:t xml:space="preserve">o autorización vigente para el establecimiento de Plantaciones Forestales Comerciales y en su caso, las personas que hubieran establecido </w:t>
            </w:r>
            <w:r w:rsidR="00B66E66" w:rsidRPr="00F02333">
              <w:rPr>
                <w:color w:val="FF0000"/>
              </w:rPr>
              <w:t>P</w:t>
            </w:r>
            <w:r w:rsidRPr="0064338C">
              <w:t xml:space="preserve">lantaciones </w:t>
            </w:r>
            <w:r w:rsidR="00B66E66" w:rsidRPr="00F02333">
              <w:rPr>
                <w:color w:val="FF0000"/>
              </w:rPr>
              <w:t xml:space="preserve">Forestales con fines Comerciales, </w:t>
            </w:r>
            <w:r w:rsidRPr="0064338C">
              <w:t>sin apoyos gubernamentales</w:t>
            </w:r>
            <w:r w:rsidR="00293548" w:rsidRPr="00F02333">
              <w:rPr>
                <w:color w:val="FF0000"/>
              </w:rPr>
              <w:t>; ii</w:t>
            </w:r>
            <w:r w:rsidR="00B66E66" w:rsidRPr="00F02333">
              <w:rPr>
                <w:color w:val="FF0000"/>
              </w:rPr>
              <w:t xml:space="preserve">i) Fondos de aseguramiento de </w:t>
            </w:r>
            <w:r w:rsidR="007227EB" w:rsidRPr="00F02333">
              <w:rPr>
                <w:color w:val="FF0000"/>
              </w:rPr>
              <w:t xml:space="preserve">plantaciones forestales comerciales </w:t>
            </w:r>
            <w:r w:rsidR="00B66E66" w:rsidRPr="00F02333">
              <w:rPr>
                <w:color w:val="FF0000"/>
              </w:rPr>
              <w:t>l</w:t>
            </w:r>
            <w:r w:rsidR="00293548" w:rsidRPr="00F02333">
              <w:rPr>
                <w:color w:val="FF0000"/>
              </w:rPr>
              <w:t>egalmente constituidos</w:t>
            </w:r>
            <w:r w:rsidRPr="0064338C">
              <w:t>.</w:t>
            </w:r>
          </w:p>
        </w:tc>
        <w:tc>
          <w:tcPr>
            <w:tcW w:w="476" w:type="pct"/>
          </w:tcPr>
          <w:p w:rsidR="00DB7B32" w:rsidRPr="0064338C" w:rsidRDefault="00B71080" w:rsidP="00D81119">
            <w:pPr>
              <w:pStyle w:val="Texto"/>
              <w:spacing w:line="221" w:lineRule="exact"/>
              <w:ind w:firstLine="0"/>
              <w:rPr>
                <w:rFonts w:eastAsia="Calibri"/>
                <w:szCs w:val="18"/>
                <w:lang w:val="es-MX" w:eastAsia="en-US"/>
              </w:rPr>
            </w:pPr>
            <w:r w:rsidRPr="0064338C">
              <w:rPr>
                <w:rFonts w:eastAsia="Calibri"/>
                <w:szCs w:val="18"/>
                <w:lang w:val="es-MX" w:eastAsia="en-US"/>
              </w:rPr>
              <w:t>Se modifica el término población objetivo derivado de una recomendación de la Evaluación de Procesos 2017, con la intención de delimitar que la población objetivo del programa se mide en términos de superficie y no de personas, siendo congruente con el objetivo del programa (Art. 1 de las ROP)</w:t>
            </w:r>
          </w:p>
          <w:p w:rsidR="00F33637" w:rsidRPr="0064338C" w:rsidRDefault="00F33637" w:rsidP="00D81119">
            <w:pPr>
              <w:pStyle w:val="Texto"/>
              <w:spacing w:line="221" w:lineRule="exact"/>
              <w:ind w:firstLine="0"/>
              <w:rPr>
                <w:rFonts w:eastAsia="Calibri"/>
                <w:szCs w:val="18"/>
                <w:lang w:val="es-MX" w:eastAsia="en-US"/>
              </w:rPr>
            </w:pPr>
            <w:r w:rsidRPr="0064338C">
              <w:rPr>
                <w:szCs w:val="18"/>
              </w:rPr>
              <w:t>Se adecuó el término con base en la LGDFS.</w:t>
            </w:r>
          </w:p>
          <w:p w:rsidR="00293548" w:rsidRPr="0064338C" w:rsidRDefault="008577BD" w:rsidP="00D81119">
            <w:pPr>
              <w:pStyle w:val="Texto"/>
              <w:spacing w:line="221" w:lineRule="exact"/>
              <w:ind w:firstLine="0"/>
              <w:rPr>
                <w:rFonts w:eastAsia="Calibri"/>
                <w:szCs w:val="18"/>
                <w:lang w:val="es-MX" w:eastAsia="en-US"/>
              </w:rPr>
            </w:pPr>
            <w:r w:rsidRPr="0064338C">
              <w:rPr>
                <w:rFonts w:eastAsia="Calibri"/>
                <w:szCs w:val="18"/>
                <w:lang w:val="es-MX" w:eastAsia="en-US"/>
              </w:rPr>
              <w:lastRenderedPageBreak/>
              <w:t>Se adecua el término conforme a los instrumentos vigentes.</w:t>
            </w:r>
          </w:p>
          <w:p w:rsidR="00DB7B32" w:rsidRPr="0064338C" w:rsidRDefault="00293548" w:rsidP="00D81119">
            <w:pPr>
              <w:pStyle w:val="Texto"/>
              <w:spacing w:line="221" w:lineRule="exact"/>
              <w:ind w:firstLine="0"/>
              <w:rPr>
                <w:rFonts w:eastAsia="Calibri"/>
                <w:szCs w:val="18"/>
                <w:lang w:val="es-MX" w:eastAsia="en-US"/>
              </w:rPr>
            </w:pPr>
            <w:r w:rsidRPr="0064338C">
              <w:rPr>
                <w:rFonts w:eastAsia="Calibri"/>
                <w:szCs w:val="18"/>
                <w:lang w:val="es-MX" w:eastAsia="en-US"/>
              </w:rPr>
              <w:t>Se especifica con mejor detalle el objetivo del componente</w:t>
            </w:r>
          </w:p>
        </w:tc>
      </w:tr>
      <w:tr w:rsidR="0064338C" w:rsidRPr="0064338C" w:rsidTr="00CF135F">
        <w:tc>
          <w:tcPr>
            <w:tcW w:w="1880" w:type="pct"/>
          </w:tcPr>
          <w:p w:rsidR="006B3790" w:rsidRPr="0064338C" w:rsidRDefault="006B3790" w:rsidP="00635EF1">
            <w:pPr>
              <w:pStyle w:val="Texto"/>
              <w:spacing w:line="221" w:lineRule="exact"/>
              <w:ind w:firstLine="0"/>
              <w:jc w:val="center"/>
              <w:rPr>
                <w:b/>
              </w:rPr>
            </w:pPr>
          </w:p>
        </w:tc>
        <w:tc>
          <w:tcPr>
            <w:tcW w:w="2644" w:type="pct"/>
            <w:vAlign w:val="center"/>
          </w:tcPr>
          <w:p w:rsidR="006B3790" w:rsidRPr="0064338C" w:rsidRDefault="006B3790" w:rsidP="00D54FF2">
            <w:pPr>
              <w:pStyle w:val="Texto"/>
              <w:spacing w:line="221" w:lineRule="exact"/>
              <w:ind w:firstLine="0"/>
              <w:jc w:val="center"/>
              <w:rPr>
                <w:b/>
              </w:rPr>
            </w:pPr>
            <w:r w:rsidRPr="00F02333">
              <w:rPr>
                <w:b/>
                <w:color w:val="FF0000"/>
              </w:rPr>
              <w:t>VII. Componente Contingencias Ambientales Forestales</w:t>
            </w:r>
          </w:p>
        </w:tc>
        <w:tc>
          <w:tcPr>
            <w:tcW w:w="476" w:type="pct"/>
          </w:tcPr>
          <w:p w:rsidR="006B3790" w:rsidRPr="0064338C" w:rsidRDefault="00F81156" w:rsidP="00D81119">
            <w:pPr>
              <w:pStyle w:val="Texto"/>
              <w:spacing w:line="221" w:lineRule="exact"/>
              <w:ind w:firstLine="0"/>
              <w:rPr>
                <w:rFonts w:eastAsia="Calibri"/>
                <w:szCs w:val="18"/>
                <w:lang w:val="es-MX" w:eastAsia="en-US"/>
              </w:rPr>
            </w:pPr>
            <w:r w:rsidRPr="0064338C">
              <w:rPr>
                <w:rFonts w:eastAsia="Calibri"/>
                <w:szCs w:val="18"/>
                <w:lang w:val="es-MX" w:eastAsia="en-US"/>
              </w:rPr>
              <w:t>Se incluye este componente derivado de la recomendación de la Evaluación de Procesos 2017.</w:t>
            </w:r>
          </w:p>
        </w:tc>
      </w:tr>
      <w:tr w:rsidR="0064338C" w:rsidRPr="0064338C" w:rsidTr="00CF135F">
        <w:tc>
          <w:tcPr>
            <w:tcW w:w="1880" w:type="pct"/>
          </w:tcPr>
          <w:p w:rsidR="006B3790" w:rsidRPr="0064338C" w:rsidRDefault="006B3790" w:rsidP="00635EF1">
            <w:pPr>
              <w:pStyle w:val="Texto"/>
              <w:spacing w:line="221" w:lineRule="exact"/>
              <w:ind w:firstLine="0"/>
              <w:jc w:val="center"/>
              <w:rPr>
                <w:b/>
              </w:rPr>
            </w:pPr>
          </w:p>
        </w:tc>
        <w:tc>
          <w:tcPr>
            <w:tcW w:w="2644" w:type="pct"/>
            <w:vAlign w:val="center"/>
          </w:tcPr>
          <w:p w:rsidR="006B3790" w:rsidRPr="0064338C" w:rsidRDefault="006B3790" w:rsidP="00D54FF2">
            <w:pPr>
              <w:pStyle w:val="Texto"/>
              <w:spacing w:line="221" w:lineRule="exact"/>
              <w:ind w:firstLine="0"/>
              <w:rPr>
                <w:b/>
              </w:rPr>
            </w:pPr>
            <w:r w:rsidRPr="00F02333">
              <w:rPr>
                <w:b/>
                <w:color w:val="FF0000"/>
              </w:rPr>
              <w:t>Objetivo:</w:t>
            </w:r>
            <w:r w:rsidRPr="00F02333">
              <w:rPr>
                <w:color w:val="FF0000"/>
              </w:rPr>
              <w:t xml:space="preserve"> </w:t>
            </w:r>
            <w:r w:rsidR="00B66E66" w:rsidRPr="00F02333">
              <w:rPr>
                <w:rFonts w:eastAsia="Arial"/>
                <w:color w:val="FF0000"/>
                <w:szCs w:val="18"/>
              </w:rPr>
              <w:t>Prevención, combate y control de plagas e incendios forestales para reducirlas a niveles ecológicamente aceptables en los diferentes ecosiste</w:t>
            </w:r>
            <w:r w:rsidR="00A9576F">
              <w:rPr>
                <w:rFonts w:eastAsia="Arial"/>
                <w:color w:val="FF0000"/>
                <w:szCs w:val="18"/>
              </w:rPr>
              <w:t xml:space="preserve">mas forestales a nivel nacional, </w:t>
            </w:r>
            <w:r w:rsidR="00A9576F" w:rsidRPr="00A9576F">
              <w:rPr>
                <w:rFonts w:eastAsia="Arial"/>
                <w:i/>
                <w:color w:val="FF0000"/>
                <w:u w:val="single"/>
              </w:rPr>
              <w:t>mediante el otorgamiento de apoyos para tratamientos fitosanitarios, atención de contingencias fitosanitarias y brigadas rurales de incendios forestales</w:t>
            </w:r>
          </w:p>
        </w:tc>
        <w:tc>
          <w:tcPr>
            <w:tcW w:w="476" w:type="pct"/>
          </w:tcPr>
          <w:p w:rsidR="006B3790" w:rsidRPr="0064338C" w:rsidRDefault="00F81156" w:rsidP="00F81156">
            <w:pPr>
              <w:pStyle w:val="Texto"/>
              <w:spacing w:line="221" w:lineRule="exact"/>
              <w:ind w:firstLine="0"/>
              <w:rPr>
                <w:rFonts w:eastAsia="Calibri"/>
                <w:szCs w:val="18"/>
                <w:lang w:val="es-MX" w:eastAsia="en-US"/>
              </w:rPr>
            </w:pPr>
            <w:r w:rsidRPr="0064338C">
              <w:rPr>
                <w:rFonts w:eastAsia="Calibri"/>
                <w:szCs w:val="18"/>
                <w:lang w:val="es-MX" w:eastAsia="en-US"/>
              </w:rPr>
              <w:t>Se incluye este objetivo en congruencia con la incorporación del componente derivado de la recomendación de</w:t>
            </w:r>
            <w:r w:rsidR="00A9576F">
              <w:rPr>
                <w:rFonts w:eastAsia="Calibri"/>
                <w:szCs w:val="18"/>
                <w:lang w:val="es-MX" w:eastAsia="en-US"/>
              </w:rPr>
              <w:t xml:space="preserve"> la Evaluación de Procesos 2017 y se atendió observación No. 4 de la SHCP</w:t>
            </w:r>
          </w:p>
        </w:tc>
      </w:tr>
      <w:tr w:rsidR="0064338C" w:rsidRPr="0064338C" w:rsidTr="00CF135F">
        <w:tc>
          <w:tcPr>
            <w:tcW w:w="1880" w:type="pct"/>
          </w:tcPr>
          <w:p w:rsidR="00F81156" w:rsidRPr="0064338C" w:rsidRDefault="00F81156" w:rsidP="00635EF1">
            <w:pPr>
              <w:pStyle w:val="Texto"/>
              <w:spacing w:line="221" w:lineRule="exact"/>
              <w:ind w:firstLine="0"/>
              <w:jc w:val="center"/>
              <w:rPr>
                <w:b/>
              </w:rPr>
            </w:pPr>
          </w:p>
        </w:tc>
        <w:tc>
          <w:tcPr>
            <w:tcW w:w="2644" w:type="pct"/>
            <w:vAlign w:val="center"/>
          </w:tcPr>
          <w:p w:rsidR="00F81156" w:rsidRPr="0064338C" w:rsidRDefault="00B66E66" w:rsidP="00D54FF2">
            <w:pPr>
              <w:pStyle w:val="Texto"/>
              <w:spacing w:line="221" w:lineRule="exact"/>
              <w:ind w:firstLine="0"/>
              <w:rPr>
                <w:b/>
              </w:rPr>
            </w:pPr>
            <w:r w:rsidRPr="00F02333">
              <w:rPr>
                <w:rFonts w:eastAsia="Arial"/>
                <w:b/>
                <w:color w:val="FF0000"/>
                <w:szCs w:val="18"/>
              </w:rPr>
              <w:t xml:space="preserve">Personas elegibles: </w:t>
            </w:r>
            <w:r w:rsidRPr="00F02333">
              <w:rPr>
                <w:rFonts w:eastAsia="Arial"/>
                <w:color w:val="FF0000"/>
                <w:szCs w:val="18"/>
              </w:rPr>
              <w:t xml:space="preserve">i) Personas físicas o morales propietarias o legítimas poseedoras de terrenos forestales y preferentemente forestales que carezcan de recursos económicos y estén obligadas a realizar los trabajos de saneamiento forestal; ii) Personas morales </w:t>
            </w:r>
            <w:r w:rsidRPr="00F02333">
              <w:rPr>
                <w:rFonts w:eastAsia="Arial"/>
                <w:color w:val="FF0000"/>
                <w:szCs w:val="18"/>
              </w:rPr>
              <w:lastRenderedPageBreak/>
              <w:t>que, sin ser propietarias o legítimas poseedoras de terrenos forestales, tienen entre sus funciones actividades de protección forestal; iii) Asociaciones Estatales y Regionales de Silvicultores; iv) Asociaciones Civiles que dentro de sus funciones las actividades de protección forestal, tal es el caso de la sanidad forestal; v) Entidades Federativas y Municipios.</w:t>
            </w:r>
          </w:p>
        </w:tc>
        <w:tc>
          <w:tcPr>
            <w:tcW w:w="476" w:type="pct"/>
          </w:tcPr>
          <w:p w:rsidR="00F81156" w:rsidRPr="0064338C" w:rsidRDefault="00F81156" w:rsidP="00F81156">
            <w:pPr>
              <w:pStyle w:val="Texto"/>
              <w:spacing w:line="221" w:lineRule="exact"/>
              <w:ind w:firstLine="0"/>
              <w:rPr>
                <w:rFonts w:eastAsia="Calibri"/>
                <w:szCs w:val="18"/>
                <w:lang w:val="es-MX" w:eastAsia="en-US"/>
              </w:rPr>
            </w:pPr>
            <w:r w:rsidRPr="0064338C">
              <w:rPr>
                <w:rFonts w:eastAsia="Calibri"/>
                <w:szCs w:val="18"/>
                <w:lang w:val="es-MX" w:eastAsia="en-US"/>
              </w:rPr>
              <w:lastRenderedPageBreak/>
              <w:t xml:space="preserve">Se incluye a las personas elegibles </w:t>
            </w:r>
            <w:r w:rsidRPr="0064338C">
              <w:rPr>
                <w:rFonts w:eastAsia="Calibri"/>
                <w:szCs w:val="18"/>
                <w:lang w:val="es-MX" w:eastAsia="en-US"/>
              </w:rPr>
              <w:lastRenderedPageBreak/>
              <w:t>en congruencia con la incorporación del componente derivado de la recomendación de la Evaluación de Procesos 2017.</w:t>
            </w:r>
          </w:p>
          <w:p w:rsidR="00F33637" w:rsidRPr="0064338C" w:rsidRDefault="00F33637" w:rsidP="00F81156">
            <w:pPr>
              <w:pStyle w:val="Texto"/>
              <w:spacing w:line="221" w:lineRule="exact"/>
              <w:ind w:firstLine="0"/>
              <w:rPr>
                <w:rFonts w:eastAsia="Calibri"/>
                <w:szCs w:val="18"/>
                <w:lang w:val="es-MX" w:eastAsia="en-US"/>
              </w:rPr>
            </w:pPr>
            <w:r w:rsidRPr="0064338C">
              <w:rPr>
                <w:szCs w:val="18"/>
              </w:rPr>
              <w:t>Se adecuó el término de legítimas poseedoras con base en la LGDFS.</w:t>
            </w:r>
          </w:p>
        </w:tc>
      </w:tr>
      <w:tr w:rsidR="0064338C" w:rsidRPr="0064338C" w:rsidTr="00CF135F">
        <w:tc>
          <w:tcPr>
            <w:tcW w:w="1880" w:type="pct"/>
          </w:tcPr>
          <w:p w:rsidR="00F81156" w:rsidRPr="0064338C" w:rsidRDefault="00F81156" w:rsidP="00635EF1">
            <w:pPr>
              <w:pStyle w:val="Texto"/>
              <w:spacing w:line="221" w:lineRule="exact"/>
              <w:ind w:firstLine="0"/>
              <w:jc w:val="center"/>
              <w:rPr>
                <w:b/>
              </w:rPr>
            </w:pPr>
            <w:r w:rsidRPr="0064338C">
              <w:rPr>
                <w:b/>
              </w:rPr>
              <w:lastRenderedPageBreak/>
              <w:t>Sección III. De la terminología y acrónimos</w:t>
            </w:r>
          </w:p>
        </w:tc>
        <w:tc>
          <w:tcPr>
            <w:tcW w:w="2644" w:type="pct"/>
          </w:tcPr>
          <w:p w:rsidR="00F81156" w:rsidRPr="0064338C" w:rsidRDefault="00F81156" w:rsidP="00104BA3">
            <w:pPr>
              <w:pStyle w:val="Texto"/>
              <w:spacing w:line="221" w:lineRule="exact"/>
              <w:ind w:firstLine="0"/>
              <w:jc w:val="center"/>
              <w:rPr>
                <w:b/>
              </w:rPr>
            </w:pPr>
            <w:r w:rsidRPr="0064338C">
              <w:rPr>
                <w:b/>
              </w:rPr>
              <w:t>Sección III. De la terminología y acrónimos</w:t>
            </w:r>
          </w:p>
        </w:tc>
        <w:tc>
          <w:tcPr>
            <w:tcW w:w="476" w:type="pct"/>
          </w:tcPr>
          <w:p w:rsidR="00F81156" w:rsidRPr="0064338C" w:rsidRDefault="00F81156" w:rsidP="00D81119">
            <w:pPr>
              <w:pStyle w:val="Texto"/>
              <w:spacing w:line="221" w:lineRule="exact"/>
              <w:ind w:firstLine="0"/>
              <w:rPr>
                <w:rFonts w:eastAsia="Calibri"/>
                <w:szCs w:val="18"/>
                <w:lang w:val="es-MX" w:eastAsia="en-US"/>
              </w:rPr>
            </w:pPr>
          </w:p>
        </w:tc>
      </w:tr>
      <w:tr w:rsidR="0064338C" w:rsidRPr="0064338C" w:rsidTr="00CF135F">
        <w:tc>
          <w:tcPr>
            <w:tcW w:w="1880" w:type="pct"/>
          </w:tcPr>
          <w:p w:rsidR="00F81156" w:rsidRPr="0064338C" w:rsidRDefault="00F81156" w:rsidP="00635EF1">
            <w:pPr>
              <w:pStyle w:val="Texto"/>
              <w:spacing w:line="221" w:lineRule="exact"/>
              <w:ind w:firstLine="0"/>
            </w:pPr>
            <w:r w:rsidRPr="0064338C">
              <w:rPr>
                <w:b/>
              </w:rPr>
              <w:t>Artículo 3.</w:t>
            </w:r>
            <w:r w:rsidRPr="0064338C">
              <w:t xml:space="preserve"> Para los efectos de estas Reglas de Operación, además de la terminología contenida en el artículo 7 de la Ley General de Desarrollo Forestal Sustentable y en el artículo 2 de su Reglamento, se entenderá por:</w:t>
            </w:r>
          </w:p>
        </w:tc>
        <w:tc>
          <w:tcPr>
            <w:tcW w:w="2644" w:type="pct"/>
          </w:tcPr>
          <w:p w:rsidR="00F81156" w:rsidRPr="0064338C" w:rsidRDefault="00F81156" w:rsidP="00104BA3">
            <w:pPr>
              <w:pStyle w:val="Texto"/>
              <w:spacing w:line="221" w:lineRule="exact"/>
              <w:ind w:firstLine="0"/>
            </w:pPr>
            <w:r w:rsidRPr="0064338C">
              <w:rPr>
                <w:b/>
              </w:rPr>
              <w:t>Artículo 3.</w:t>
            </w:r>
            <w:r w:rsidRPr="0064338C">
              <w:t xml:space="preserve"> Para los efectos de estas Reglas de Operación, además de la terminología contenida en el artículo 7 de la Ley General de Desarrollo Forestal Sustentable y en el artículo 2 de su Reglamento, se entenderá por:</w:t>
            </w:r>
          </w:p>
        </w:tc>
        <w:tc>
          <w:tcPr>
            <w:tcW w:w="476" w:type="pct"/>
          </w:tcPr>
          <w:p w:rsidR="00F81156" w:rsidRPr="0064338C" w:rsidRDefault="00F81156" w:rsidP="00D81119">
            <w:pPr>
              <w:pStyle w:val="Texto"/>
              <w:spacing w:line="221" w:lineRule="exact"/>
              <w:ind w:firstLine="0"/>
              <w:rPr>
                <w:rFonts w:eastAsia="Calibri"/>
                <w:szCs w:val="18"/>
                <w:lang w:val="es-MX" w:eastAsia="en-US"/>
              </w:rPr>
            </w:pPr>
          </w:p>
        </w:tc>
      </w:tr>
      <w:tr w:rsidR="0064338C" w:rsidRPr="0064338C" w:rsidTr="00CF135F">
        <w:tc>
          <w:tcPr>
            <w:tcW w:w="1880" w:type="pct"/>
          </w:tcPr>
          <w:p w:rsidR="00F81156" w:rsidRPr="0064338C" w:rsidRDefault="00F81156" w:rsidP="00635EF1">
            <w:pPr>
              <w:pStyle w:val="Texto"/>
              <w:spacing w:line="221" w:lineRule="exact"/>
              <w:ind w:firstLine="0"/>
            </w:pPr>
            <w:r w:rsidRPr="0064338C">
              <w:rPr>
                <w:b/>
              </w:rPr>
              <w:t>I.</w:t>
            </w:r>
            <w:r w:rsidRPr="0064338C">
              <w:rPr>
                <w:b/>
              </w:rPr>
              <w:tab/>
              <w:t>Apoyos:</w:t>
            </w:r>
            <w:r w:rsidRPr="0064338C">
              <w:t xml:space="preserve"> Recursos Económicos que el gobierno federal prevé en el Presupuesto de Egresos de la Federación, y las transferencias y aportaciones que ingresen al Fondo Forestal Mexicano, que se otorgan por conducto de la Comisión Nacional Forestal a las personas beneficiarias de estas Reglas de Operación.</w:t>
            </w:r>
          </w:p>
        </w:tc>
        <w:tc>
          <w:tcPr>
            <w:tcW w:w="2644" w:type="pct"/>
          </w:tcPr>
          <w:p w:rsidR="00F81156" w:rsidRPr="0064338C" w:rsidRDefault="00F81156" w:rsidP="00104BA3">
            <w:pPr>
              <w:pStyle w:val="Texto"/>
              <w:spacing w:line="221" w:lineRule="exact"/>
              <w:ind w:firstLine="0"/>
            </w:pPr>
            <w:r w:rsidRPr="0064338C">
              <w:rPr>
                <w:b/>
              </w:rPr>
              <w:t>I.</w:t>
            </w:r>
            <w:r w:rsidRPr="0064338C">
              <w:rPr>
                <w:b/>
              </w:rPr>
              <w:tab/>
              <w:t>Apoyos:</w:t>
            </w:r>
            <w:r w:rsidRPr="0064338C">
              <w:t xml:space="preserve"> Recursos Económicos que el gobierno federal prevé en el Presupuesto de Egresos de la Federación, y las transferencias y aportaciones que ingresen al Fondo Forestal Mexicano, que se otorgan por conducto de la Comisión Nacional Forestal a las personas beneficiarias de estas Reglas de Operación.</w:t>
            </w:r>
          </w:p>
        </w:tc>
        <w:tc>
          <w:tcPr>
            <w:tcW w:w="476" w:type="pct"/>
          </w:tcPr>
          <w:p w:rsidR="00F81156" w:rsidRPr="0064338C" w:rsidRDefault="00F81156" w:rsidP="00D81119">
            <w:pPr>
              <w:pStyle w:val="Texto"/>
              <w:spacing w:line="221" w:lineRule="exact"/>
              <w:ind w:firstLine="0"/>
              <w:rPr>
                <w:rFonts w:eastAsia="Calibri"/>
                <w:szCs w:val="18"/>
                <w:lang w:val="es-MX" w:eastAsia="en-US"/>
              </w:rPr>
            </w:pPr>
          </w:p>
        </w:tc>
      </w:tr>
      <w:tr w:rsidR="0064338C" w:rsidRPr="0064338C" w:rsidTr="00CF135F">
        <w:tc>
          <w:tcPr>
            <w:tcW w:w="1880" w:type="pct"/>
          </w:tcPr>
          <w:p w:rsidR="00F81156" w:rsidRPr="0064338C" w:rsidRDefault="00F81156" w:rsidP="00635EF1">
            <w:pPr>
              <w:pStyle w:val="Texto"/>
              <w:spacing w:line="221" w:lineRule="exact"/>
              <w:ind w:firstLine="0"/>
              <w:rPr>
                <w:b/>
              </w:rPr>
            </w:pPr>
          </w:p>
        </w:tc>
        <w:tc>
          <w:tcPr>
            <w:tcW w:w="2644" w:type="pct"/>
          </w:tcPr>
          <w:p w:rsidR="00F81156" w:rsidRPr="0064338C" w:rsidRDefault="00F81156" w:rsidP="00D81119">
            <w:pPr>
              <w:pStyle w:val="Texto"/>
              <w:spacing w:line="221" w:lineRule="exact"/>
              <w:ind w:firstLine="0"/>
              <w:rPr>
                <w:rFonts w:eastAsia="Calibri"/>
                <w:szCs w:val="18"/>
                <w:lang w:val="es-MX" w:eastAsia="en-US"/>
              </w:rPr>
            </w:pPr>
            <w:r w:rsidRPr="00F02333">
              <w:rPr>
                <w:rFonts w:eastAsia="Arial"/>
                <w:b/>
                <w:color w:val="FF0000"/>
                <w:szCs w:val="18"/>
              </w:rPr>
              <w:t xml:space="preserve">II. </w:t>
            </w:r>
            <w:r w:rsidRPr="00F02333">
              <w:rPr>
                <w:rFonts w:eastAsia="Arial"/>
                <w:b/>
                <w:color w:val="FF0000"/>
                <w:szCs w:val="18"/>
              </w:rPr>
              <w:tab/>
            </w:r>
            <w:r w:rsidR="00D03F08" w:rsidRPr="00F02333">
              <w:rPr>
                <w:rFonts w:eastAsia="Arial"/>
                <w:b/>
                <w:color w:val="FF0000"/>
                <w:szCs w:val="18"/>
              </w:rPr>
              <w:t xml:space="preserve">Agente Técnico para Plantaciones Forestales Comerciales (ATPFC): </w:t>
            </w:r>
            <w:r w:rsidR="00D03F08" w:rsidRPr="00F02333">
              <w:rPr>
                <w:rFonts w:eastAsia="Arial"/>
                <w:color w:val="FF0000"/>
                <w:szCs w:val="18"/>
              </w:rPr>
              <w:t>Personas morales con experiencia, infraestructura y capacidad demostrable, que cuenten con paquetes tecnológicos desarrollados para el establecimiento de plantaciones forestales comerciales de alta productividad.</w:t>
            </w:r>
          </w:p>
        </w:tc>
        <w:tc>
          <w:tcPr>
            <w:tcW w:w="476" w:type="pct"/>
          </w:tcPr>
          <w:p w:rsidR="00F81156" w:rsidRPr="0064338C" w:rsidRDefault="00F81156" w:rsidP="00D81119">
            <w:pPr>
              <w:pStyle w:val="Texto"/>
              <w:spacing w:line="221" w:lineRule="exact"/>
              <w:ind w:firstLine="0"/>
              <w:rPr>
                <w:rFonts w:eastAsia="Calibri"/>
                <w:szCs w:val="18"/>
                <w:lang w:val="es-MX" w:eastAsia="en-US"/>
              </w:rPr>
            </w:pPr>
            <w:r w:rsidRPr="0064338C">
              <w:rPr>
                <w:rFonts w:eastAsia="Calibri"/>
                <w:szCs w:val="18"/>
                <w:lang w:val="es-MX" w:eastAsia="en-US"/>
              </w:rPr>
              <w:t>Inclusión de definición relevante para el Componente VI. PFC</w:t>
            </w:r>
          </w:p>
        </w:tc>
      </w:tr>
      <w:tr w:rsidR="0064338C" w:rsidRPr="0064338C" w:rsidTr="00CF135F">
        <w:tc>
          <w:tcPr>
            <w:tcW w:w="1880" w:type="pct"/>
          </w:tcPr>
          <w:p w:rsidR="00F81156" w:rsidRPr="0064338C" w:rsidRDefault="00F81156" w:rsidP="00635EF1">
            <w:pPr>
              <w:pStyle w:val="Texto"/>
              <w:spacing w:line="221" w:lineRule="exact"/>
              <w:ind w:firstLine="0"/>
            </w:pPr>
            <w:r w:rsidRPr="0064338C">
              <w:rPr>
                <w:b/>
              </w:rPr>
              <w:t>II.</w:t>
            </w:r>
            <w:r w:rsidRPr="0064338C">
              <w:rPr>
                <w:b/>
              </w:rPr>
              <w:tab/>
              <w:t>Asesor(a) técnico(a) certificado(a):</w:t>
            </w:r>
            <w:r w:rsidRPr="0064338C">
              <w:t xml:space="preserve"> Las personas físicas y morales que sin ser servidores públicos de la CONAFOR, están facultadas para brindar asistencia técnica a las personas beneficiarias de estas Reglas de Operación, por encontrarse inscritas en el Listado de Asesores Técnicos Certificados.</w:t>
            </w:r>
          </w:p>
        </w:tc>
        <w:tc>
          <w:tcPr>
            <w:tcW w:w="2644" w:type="pct"/>
          </w:tcPr>
          <w:p w:rsidR="00F81156" w:rsidRPr="0064338C" w:rsidRDefault="00F81156" w:rsidP="00104BA3">
            <w:pPr>
              <w:pStyle w:val="Texto"/>
              <w:spacing w:line="221" w:lineRule="exact"/>
              <w:ind w:firstLine="0"/>
            </w:pPr>
            <w:r w:rsidRPr="0064338C">
              <w:rPr>
                <w:b/>
              </w:rPr>
              <w:t>III.</w:t>
            </w:r>
            <w:r w:rsidRPr="0064338C">
              <w:rPr>
                <w:b/>
              </w:rPr>
              <w:tab/>
              <w:t>Asesor(a) técnico(a) certificado(a):</w:t>
            </w:r>
            <w:r w:rsidRPr="0064338C">
              <w:t xml:space="preserve"> Las personas físicas y morales que sin ser servidores públicos de la CONAFOR, están facultadas para brindar asistencia técnica a las personas beneficiarias de estas Reglas de Operación, por encontrarse inscritas en el Listado de Asesores Técnicos Certificados.</w:t>
            </w:r>
          </w:p>
        </w:tc>
        <w:tc>
          <w:tcPr>
            <w:tcW w:w="476" w:type="pct"/>
          </w:tcPr>
          <w:p w:rsidR="00F81156" w:rsidRPr="0064338C" w:rsidRDefault="00F81156" w:rsidP="00D81119">
            <w:pPr>
              <w:pStyle w:val="Texto"/>
              <w:spacing w:line="221" w:lineRule="exact"/>
              <w:ind w:firstLine="0"/>
              <w:rPr>
                <w:rFonts w:eastAsia="Calibri"/>
                <w:szCs w:val="18"/>
                <w:lang w:val="es-MX" w:eastAsia="en-US"/>
              </w:rPr>
            </w:pPr>
            <w:r w:rsidRPr="0064338C">
              <w:rPr>
                <w:rFonts w:eastAsia="Calibri"/>
                <w:szCs w:val="18"/>
                <w:lang w:val="es-MX" w:eastAsia="en-US"/>
              </w:rPr>
              <w:t>Adecuación de la numeración.</w:t>
            </w:r>
          </w:p>
        </w:tc>
      </w:tr>
      <w:tr w:rsidR="0064338C" w:rsidRPr="0064338C" w:rsidTr="00CF135F">
        <w:tc>
          <w:tcPr>
            <w:tcW w:w="1880" w:type="pct"/>
          </w:tcPr>
          <w:p w:rsidR="00F81156" w:rsidRPr="0064338C" w:rsidRDefault="00F81156" w:rsidP="00635EF1">
            <w:pPr>
              <w:pStyle w:val="Texto"/>
              <w:spacing w:line="221" w:lineRule="exact"/>
              <w:ind w:firstLine="0"/>
            </w:pPr>
            <w:r w:rsidRPr="0064338C">
              <w:rPr>
                <w:b/>
              </w:rPr>
              <w:t>III.</w:t>
            </w:r>
            <w:r w:rsidRPr="0064338C">
              <w:rPr>
                <w:b/>
              </w:rPr>
              <w:tab/>
              <w:t>Asistencia técnica:</w:t>
            </w:r>
            <w:r w:rsidRPr="0064338C">
              <w:t xml:space="preserve"> Actividad profesional de carácter privado que se describe en los criterios de ejecución y en los términos de </w:t>
            </w:r>
            <w:r w:rsidRPr="0064338C">
              <w:lastRenderedPageBreak/>
              <w:t>referencia de cada concepto o modalidad de apoyo, por medio del cual los asesores técnicos certificados apoyan a las personas beneficiarias para el cumplimiento de sus obligaciones establecidas en estas Reglas de Operación.</w:t>
            </w:r>
          </w:p>
        </w:tc>
        <w:tc>
          <w:tcPr>
            <w:tcW w:w="2644" w:type="pct"/>
          </w:tcPr>
          <w:p w:rsidR="00F81156" w:rsidRPr="0064338C" w:rsidRDefault="00F81156" w:rsidP="00104BA3">
            <w:pPr>
              <w:pStyle w:val="Texto"/>
              <w:spacing w:line="221" w:lineRule="exact"/>
              <w:ind w:firstLine="0"/>
            </w:pPr>
            <w:r w:rsidRPr="0064338C">
              <w:rPr>
                <w:b/>
              </w:rPr>
              <w:lastRenderedPageBreak/>
              <w:t>IV.</w:t>
            </w:r>
            <w:r w:rsidRPr="0064338C">
              <w:rPr>
                <w:b/>
              </w:rPr>
              <w:tab/>
              <w:t>Asistencia técnica:</w:t>
            </w:r>
            <w:r w:rsidRPr="0064338C">
              <w:t xml:space="preserve"> Actividad profesional de carácter privado que se describe en los criterios de ejecución y en los términos de referencia de cada concepto o modalidad de apoyo, por </w:t>
            </w:r>
            <w:r w:rsidRPr="0064338C">
              <w:lastRenderedPageBreak/>
              <w:t>medio del cual los asesores técnicos certificados apoyan a las personas beneficiarias para el cumplimiento de sus obligaciones establecidas en estas Reglas de Operación.</w:t>
            </w:r>
          </w:p>
        </w:tc>
        <w:tc>
          <w:tcPr>
            <w:tcW w:w="476" w:type="pct"/>
          </w:tcPr>
          <w:p w:rsidR="00F81156" w:rsidRPr="0064338C" w:rsidRDefault="00F81156" w:rsidP="00D81119">
            <w:pPr>
              <w:pStyle w:val="Texto"/>
              <w:spacing w:line="221" w:lineRule="exact"/>
              <w:ind w:firstLine="0"/>
              <w:rPr>
                <w:rFonts w:eastAsia="Calibri"/>
                <w:szCs w:val="18"/>
                <w:lang w:val="es-MX" w:eastAsia="en-US"/>
              </w:rPr>
            </w:pPr>
            <w:r w:rsidRPr="0064338C">
              <w:rPr>
                <w:rFonts w:eastAsia="Calibri"/>
                <w:szCs w:val="18"/>
                <w:lang w:val="es-MX" w:eastAsia="en-US"/>
              </w:rPr>
              <w:lastRenderedPageBreak/>
              <w:t>Adecuación de la numeració</w:t>
            </w:r>
            <w:r w:rsidRPr="0064338C">
              <w:rPr>
                <w:rFonts w:eastAsia="Calibri"/>
                <w:szCs w:val="18"/>
                <w:lang w:val="es-MX" w:eastAsia="en-US"/>
              </w:rPr>
              <w:lastRenderedPageBreak/>
              <w:t>n.</w:t>
            </w:r>
          </w:p>
        </w:tc>
      </w:tr>
      <w:tr w:rsidR="0064338C" w:rsidRPr="0064338C" w:rsidTr="00CF135F">
        <w:tc>
          <w:tcPr>
            <w:tcW w:w="1880" w:type="pct"/>
          </w:tcPr>
          <w:p w:rsidR="00F81156" w:rsidRPr="0064338C" w:rsidRDefault="00F81156" w:rsidP="00635EF1">
            <w:pPr>
              <w:pStyle w:val="Texto"/>
              <w:spacing w:line="221" w:lineRule="exact"/>
              <w:ind w:firstLine="0"/>
              <w:rPr>
                <w:b/>
              </w:rPr>
            </w:pPr>
          </w:p>
        </w:tc>
        <w:tc>
          <w:tcPr>
            <w:tcW w:w="2644" w:type="pct"/>
          </w:tcPr>
          <w:p w:rsidR="00F81156" w:rsidRPr="0064338C" w:rsidRDefault="00F81156" w:rsidP="00D81119">
            <w:pPr>
              <w:pStyle w:val="Texto"/>
              <w:spacing w:line="221" w:lineRule="exact"/>
              <w:ind w:firstLine="0"/>
              <w:rPr>
                <w:rFonts w:eastAsia="Calibri"/>
                <w:szCs w:val="18"/>
                <w:lang w:val="es-MX" w:eastAsia="en-US"/>
              </w:rPr>
            </w:pPr>
            <w:r w:rsidRPr="00E36B2A">
              <w:rPr>
                <w:b/>
                <w:color w:val="FF0000"/>
              </w:rPr>
              <w:t>V.</w:t>
            </w:r>
            <w:r w:rsidRPr="00E36B2A">
              <w:rPr>
                <w:b/>
                <w:color w:val="FF0000"/>
              </w:rPr>
              <w:tab/>
            </w:r>
            <w:r w:rsidRPr="00E36B2A">
              <w:rPr>
                <w:rFonts w:eastAsia="Arial"/>
                <w:b/>
                <w:color w:val="FF0000"/>
                <w:szCs w:val="18"/>
              </w:rPr>
              <w:t>Aseguradoras</w:t>
            </w:r>
            <w:r w:rsidRPr="00E36B2A">
              <w:rPr>
                <w:rFonts w:eastAsia="Arial"/>
                <w:color w:val="FF0000"/>
                <w:szCs w:val="18"/>
              </w:rPr>
              <w:t>: las instituciones y sociedades mutualistas de seguros, incluida Agroasemex S.A.</w:t>
            </w:r>
          </w:p>
        </w:tc>
        <w:tc>
          <w:tcPr>
            <w:tcW w:w="476" w:type="pct"/>
          </w:tcPr>
          <w:p w:rsidR="00F81156" w:rsidRPr="0064338C" w:rsidRDefault="00F81156" w:rsidP="00D81119">
            <w:pPr>
              <w:pStyle w:val="Texto"/>
              <w:spacing w:line="221" w:lineRule="exact"/>
              <w:ind w:firstLine="0"/>
              <w:rPr>
                <w:rFonts w:eastAsia="Calibri"/>
                <w:szCs w:val="18"/>
                <w:lang w:val="es-MX" w:eastAsia="en-US"/>
              </w:rPr>
            </w:pPr>
            <w:r w:rsidRPr="0064338C">
              <w:rPr>
                <w:rFonts w:eastAsia="Calibri"/>
                <w:szCs w:val="18"/>
                <w:lang w:val="es-MX" w:eastAsia="en-US"/>
              </w:rPr>
              <w:t>Inclusión de definición.</w:t>
            </w:r>
          </w:p>
        </w:tc>
      </w:tr>
      <w:tr w:rsidR="0064338C" w:rsidRPr="0064338C" w:rsidTr="00CF135F">
        <w:tc>
          <w:tcPr>
            <w:tcW w:w="1880" w:type="pct"/>
          </w:tcPr>
          <w:p w:rsidR="00F81156" w:rsidRPr="0064338C" w:rsidRDefault="00F81156" w:rsidP="00CE4643">
            <w:pPr>
              <w:pStyle w:val="Texto"/>
              <w:spacing w:line="221" w:lineRule="exact"/>
              <w:ind w:firstLine="0"/>
            </w:pPr>
            <w:r w:rsidRPr="0064338C">
              <w:rPr>
                <w:b/>
              </w:rPr>
              <w:t xml:space="preserve">IV. Auditor Técnico Forestal: </w:t>
            </w:r>
            <w:r w:rsidRPr="0064338C">
              <w:t>Persona física o moral debidamente inscrita en el Registro Forestal Nacional y autorizada por la Comisión Nacional Forestal para realizar Auditorías Técnicas Preventivas.</w:t>
            </w:r>
          </w:p>
        </w:tc>
        <w:tc>
          <w:tcPr>
            <w:tcW w:w="2644" w:type="pct"/>
          </w:tcPr>
          <w:p w:rsidR="00F81156" w:rsidRPr="0064338C" w:rsidRDefault="00F81156" w:rsidP="00104BA3">
            <w:pPr>
              <w:pStyle w:val="Texto"/>
              <w:spacing w:line="221" w:lineRule="exact"/>
              <w:ind w:firstLine="0"/>
            </w:pPr>
            <w:r w:rsidRPr="0064338C">
              <w:rPr>
                <w:b/>
              </w:rPr>
              <w:t>V</w:t>
            </w:r>
            <w:r w:rsidRPr="00E36B2A">
              <w:rPr>
                <w:b/>
                <w:color w:val="FF0000"/>
              </w:rPr>
              <w:t>I</w:t>
            </w:r>
            <w:r w:rsidRPr="0064338C">
              <w:rPr>
                <w:b/>
              </w:rPr>
              <w:t xml:space="preserve">. Auditor Técnico Forestal: </w:t>
            </w:r>
            <w:r w:rsidRPr="0064338C">
              <w:t>Persona física o moral debidamente inscrita en el Registro Forestal Nacional y autorizada por la Comisión Nacional Forestal para realizar Auditorías Técnicas Preventivas.</w:t>
            </w:r>
          </w:p>
        </w:tc>
        <w:tc>
          <w:tcPr>
            <w:tcW w:w="476" w:type="pct"/>
          </w:tcPr>
          <w:p w:rsidR="00F81156" w:rsidRPr="0064338C" w:rsidRDefault="00F81156" w:rsidP="00104BA3">
            <w:pPr>
              <w:pStyle w:val="Texto"/>
              <w:spacing w:line="221" w:lineRule="exact"/>
              <w:ind w:firstLine="0"/>
              <w:rPr>
                <w:rFonts w:eastAsia="Calibri"/>
                <w:szCs w:val="18"/>
                <w:lang w:val="es-MX" w:eastAsia="en-US"/>
              </w:rPr>
            </w:pPr>
            <w:r w:rsidRPr="0064338C">
              <w:rPr>
                <w:rFonts w:eastAsia="Calibri"/>
                <w:szCs w:val="18"/>
                <w:lang w:val="es-MX" w:eastAsia="en-US"/>
              </w:rPr>
              <w:t>Adecuación de la numeración.</w:t>
            </w:r>
          </w:p>
        </w:tc>
      </w:tr>
      <w:tr w:rsidR="0064338C" w:rsidRPr="0064338C" w:rsidTr="00CF135F">
        <w:tc>
          <w:tcPr>
            <w:tcW w:w="1880" w:type="pct"/>
          </w:tcPr>
          <w:p w:rsidR="00F81156" w:rsidRPr="0064338C" w:rsidRDefault="00F81156" w:rsidP="00635EF1">
            <w:pPr>
              <w:pStyle w:val="Texto"/>
              <w:spacing w:line="221" w:lineRule="exact"/>
              <w:ind w:firstLine="0"/>
            </w:pPr>
            <w:r w:rsidRPr="0064338C">
              <w:rPr>
                <w:b/>
              </w:rPr>
              <w:t>V.</w:t>
            </w:r>
            <w:r w:rsidRPr="0064338C">
              <w:rPr>
                <w:b/>
              </w:rPr>
              <w:tab/>
              <w:t>Cadena productiva forestal:</w:t>
            </w:r>
            <w:r w:rsidRPr="0064338C">
              <w:t xml:space="preserve"> Agrupación legalmente constituida de productores, industriales, comercializadores, transportistas y otros actores relacionados con la actividad forestal maderable o no maderable, que buscan beneficiarse colectivamente con el aprovechamiento sustentable de los recursos forestales.</w:t>
            </w:r>
          </w:p>
        </w:tc>
        <w:tc>
          <w:tcPr>
            <w:tcW w:w="2644" w:type="pct"/>
          </w:tcPr>
          <w:p w:rsidR="00F81156" w:rsidRPr="0064338C" w:rsidRDefault="00F81156" w:rsidP="00104BA3">
            <w:pPr>
              <w:pStyle w:val="Texto"/>
              <w:spacing w:line="221" w:lineRule="exact"/>
              <w:ind w:firstLine="0"/>
            </w:pPr>
            <w:r w:rsidRPr="0064338C">
              <w:rPr>
                <w:b/>
              </w:rPr>
              <w:t>V</w:t>
            </w:r>
            <w:r w:rsidRPr="00E36B2A">
              <w:rPr>
                <w:b/>
                <w:color w:val="FF0000"/>
              </w:rPr>
              <w:t>II</w:t>
            </w:r>
            <w:r w:rsidRPr="0064338C">
              <w:rPr>
                <w:b/>
              </w:rPr>
              <w:t>.</w:t>
            </w:r>
            <w:r w:rsidRPr="0064338C">
              <w:rPr>
                <w:b/>
              </w:rPr>
              <w:tab/>
              <w:t>Cadena productiva forestal:</w:t>
            </w:r>
            <w:r w:rsidRPr="0064338C">
              <w:t xml:space="preserve"> Agrupación legalmente constituida de productores, industriales, comercializadores, transportistas y otros actores relacionados con la actividad forestal maderable o no maderable, que buscan beneficiarse colectivamente con el aprovechamiento sustentable de los recursos forestales.</w:t>
            </w:r>
          </w:p>
        </w:tc>
        <w:tc>
          <w:tcPr>
            <w:tcW w:w="476" w:type="pct"/>
          </w:tcPr>
          <w:p w:rsidR="00F81156" w:rsidRPr="0064338C" w:rsidRDefault="00F81156" w:rsidP="00104BA3">
            <w:pPr>
              <w:pStyle w:val="Texto"/>
              <w:spacing w:line="221" w:lineRule="exact"/>
              <w:ind w:firstLine="0"/>
              <w:rPr>
                <w:rFonts w:eastAsia="Calibri"/>
                <w:szCs w:val="18"/>
                <w:lang w:val="es-MX" w:eastAsia="en-US"/>
              </w:rPr>
            </w:pPr>
            <w:r w:rsidRPr="0064338C">
              <w:rPr>
                <w:rFonts w:eastAsia="Calibri"/>
                <w:szCs w:val="18"/>
                <w:lang w:val="es-MX" w:eastAsia="en-US"/>
              </w:rPr>
              <w:t>Adecuación de la numeración.</w:t>
            </w:r>
          </w:p>
        </w:tc>
      </w:tr>
      <w:tr w:rsidR="0064338C" w:rsidRPr="0064338C" w:rsidTr="00CF135F">
        <w:tc>
          <w:tcPr>
            <w:tcW w:w="1880" w:type="pct"/>
          </w:tcPr>
          <w:p w:rsidR="00F81156" w:rsidRPr="0064338C" w:rsidRDefault="00F81156" w:rsidP="00635EF1">
            <w:pPr>
              <w:pStyle w:val="Texto"/>
              <w:spacing w:line="221" w:lineRule="exact"/>
              <w:ind w:firstLine="0"/>
            </w:pPr>
            <w:r w:rsidRPr="0064338C">
              <w:rPr>
                <w:b/>
              </w:rPr>
              <w:t>VI.</w:t>
            </w:r>
            <w:r w:rsidRPr="0064338C">
              <w:rPr>
                <w:b/>
              </w:rPr>
              <w:tab/>
              <w:t>Capacidad técnica certificada:</w:t>
            </w:r>
            <w:r w:rsidRPr="0064338C">
              <w:t xml:space="preserve"> Conjunto de conocimientos técnico forestales asociados a un determinado componente, concepto o modalidad de apoyo, que comprueba un asesor técnico al certificarse.</w:t>
            </w:r>
          </w:p>
        </w:tc>
        <w:tc>
          <w:tcPr>
            <w:tcW w:w="2644" w:type="pct"/>
          </w:tcPr>
          <w:p w:rsidR="00F81156" w:rsidRPr="0064338C" w:rsidRDefault="00F81156" w:rsidP="00104BA3">
            <w:pPr>
              <w:pStyle w:val="Texto"/>
              <w:spacing w:line="221" w:lineRule="exact"/>
              <w:ind w:firstLine="0"/>
            </w:pPr>
            <w:r w:rsidRPr="0064338C">
              <w:rPr>
                <w:b/>
              </w:rPr>
              <w:t>VI</w:t>
            </w:r>
            <w:r w:rsidRPr="00E36B2A">
              <w:rPr>
                <w:b/>
                <w:color w:val="FF0000"/>
              </w:rPr>
              <w:t>II</w:t>
            </w:r>
            <w:r w:rsidRPr="0064338C">
              <w:rPr>
                <w:b/>
              </w:rPr>
              <w:t>.</w:t>
            </w:r>
            <w:r w:rsidRPr="0064338C">
              <w:rPr>
                <w:b/>
              </w:rPr>
              <w:tab/>
              <w:t>Capacidad técnica certificada:</w:t>
            </w:r>
            <w:r w:rsidRPr="0064338C">
              <w:t xml:space="preserve"> Conjunto de conocimientos técnico forestales asociados a un determinado componente, concepto o modalidad de apoyo, que comprueba un asesor técnico al certificarse.</w:t>
            </w:r>
          </w:p>
        </w:tc>
        <w:tc>
          <w:tcPr>
            <w:tcW w:w="476" w:type="pct"/>
          </w:tcPr>
          <w:p w:rsidR="00F81156" w:rsidRPr="0064338C" w:rsidRDefault="00F81156" w:rsidP="00104BA3">
            <w:pPr>
              <w:pStyle w:val="Texto"/>
              <w:spacing w:line="221" w:lineRule="exact"/>
              <w:ind w:firstLine="0"/>
              <w:rPr>
                <w:rFonts w:eastAsia="Calibri"/>
                <w:szCs w:val="18"/>
                <w:lang w:val="es-MX" w:eastAsia="en-US"/>
              </w:rPr>
            </w:pPr>
            <w:r w:rsidRPr="0064338C">
              <w:rPr>
                <w:rFonts w:eastAsia="Calibri"/>
                <w:szCs w:val="18"/>
                <w:lang w:val="es-MX" w:eastAsia="en-US"/>
              </w:rPr>
              <w:t>Adecuación de la numeración.</w:t>
            </w:r>
          </w:p>
        </w:tc>
      </w:tr>
      <w:tr w:rsidR="0064338C" w:rsidRPr="0064338C" w:rsidTr="00CF135F">
        <w:tc>
          <w:tcPr>
            <w:tcW w:w="1880" w:type="pct"/>
          </w:tcPr>
          <w:p w:rsidR="00F81156" w:rsidRPr="0064338C" w:rsidRDefault="00F81156" w:rsidP="00635EF1">
            <w:pPr>
              <w:pStyle w:val="Texto"/>
              <w:spacing w:line="221" w:lineRule="exact"/>
              <w:ind w:firstLine="0"/>
            </w:pPr>
            <w:r w:rsidRPr="0064338C">
              <w:rPr>
                <w:b/>
              </w:rPr>
              <w:t>VII.</w:t>
            </w:r>
            <w:r w:rsidRPr="0064338C">
              <w:rPr>
                <w:b/>
              </w:rPr>
              <w:tab/>
              <w:t>Cartografía:</w:t>
            </w:r>
            <w:r w:rsidRPr="0064338C">
              <w:t xml:space="preserve"> Conjunto de archivos vectoriales cuya geometría puede ser de tipo puntual, lineal o poligonal y sus elementos pueden ser obtenidos en campo mediante la utilización del sistema de navegación GPS.</w:t>
            </w:r>
          </w:p>
        </w:tc>
        <w:tc>
          <w:tcPr>
            <w:tcW w:w="2644" w:type="pct"/>
          </w:tcPr>
          <w:p w:rsidR="00F81156" w:rsidRPr="0064338C" w:rsidRDefault="00F81156" w:rsidP="00EB1ACD">
            <w:pPr>
              <w:pStyle w:val="Texto"/>
              <w:spacing w:line="221" w:lineRule="exact"/>
              <w:ind w:firstLine="0"/>
            </w:pPr>
            <w:r w:rsidRPr="00E36B2A">
              <w:rPr>
                <w:b/>
                <w:color w:val="FF0000"/>
              </w:rPr>
              <w:t>IX</w:t>
            </w:r>
            <w:r w:rsidRPr="0064338C">
              <w:rPr>
                <w:b/>
              </w:rPr>
              <w:t>.</w:t>
            </w:r>
            <w:r w:rsidRPr="0064338C">
              <w:rPr>
                <w:b/>
              </w:rPr>
              <w:tab/>
              <w:t>Cartografía:</w:t>
            </w:r>
            <w:r w:rsidRPr="0064338C">
              <w:t xml:space="preserve"> Conjunto de archivos vectoriales cuya geometría puede ser de tipo puntual, lineal o poligonal y sus elementos pueden ser obtenidos en campo mediante la utilización del sistema de navegación GPS.</w:t>
            </w:r>
          </w:p>
        </w:tc>
        <w:tc>
          <w:tcPr>
            <w:tcW w:w="476" w:type="pct"/>
          </w:tcPr>
          <w:p w:rsidR="00F81156" w:rsidRPr="0064338C" w:rsidRDefault="00F81156" w:rsidP="00104BA3">
            <w:pPr>
              <w:pStyle w:val="Texto"/>
              <w:spacing w:line="221" w:lineRule="exact"/>
              <w:ind w:firstLine="0"/>
              <w:rPr>
                <w:rFonts w:eastAsia="Calibri"/>
                <w:szCs w:val="18"/>
                <w:lang w:val="es-MX" w:eastAsia="en-US"/>
              </w:rPr>
            </w:pPr>
            <w:r w:rsidRPr="0064338C">
              <w:rPr>
                <w:rFonts w:eastAsia="Calibri"/>
                <w:szCs w:val="18"/>
                <w:lang w:val="es-MX" w:eastAsia="en-US"/>
              </w:rPr>
              <w:t>Adecuación de la numeración.</w:t>
            </w:r>
          </w:p>
        </w:tc>
      </w:tr>
      <w:tr w:rsidR="0064338C" w:rsidRPr="0064338C" w:rsidTr="00CF135F">
        <w:tc>
          <w:tcPr>
            <w:tcW w:w="1880" w:type="pct"/>
          </w:tcPr>
          <w:p w:rsidR="00F81156" w:rsidRPr="0064338C" w:rsidRDefault="00F81156" w:rsidP="00635EF1">
            <w:pPr>
              <w:pStyle w:val="Texto"/>
              <w:spacing w:line="221" w:lineRule="exact"/>
              <w:ind w:firstLine="0"/>
            </w:pPr>
            <w:r w:rsidRPr="0064338C">
              <w:rPr>
                <w:b/>
              </w:rPr>
              <w:t>VIII.</w:t>
            </w:r>
            <w:r w:rsidRPr="0064338C">
              <w:rPr>
                <w:b/>
              </w:rPr>
              <w:tab/>
              <w:t>CECFOR:</w:t>
            </w:r>
            <w:r w:rsidRPr="0064338C">
              <w:t xml:space="preserve"> Centros de Educación y Capacitación Forestal que dirige y opera la Comisión Nacional Forestal.</w:t>
            </w:r>
          </w:p>
        </w:tc>
        <w:tc>
          <w:tcPr>
            <w:tcW w:w="2644" w:type="pct"/>
          </w:tcPr>
          <w:p w:rsidR="00F81156" w:rsidRPr="0064338C" w:rsidRDefault="00F81156" w:rsidP="00104BA3">
            <w:pPr>
              <w:pStyle w:val="Texto"/>
              <w:spacing w:line="221" w:lineRule="exact"/>
              <w:ind w:firstLine="0"/>
            </w:pPr>
            <w:r w:rsidRPr="00E36B2A">
              <w:rPr>
                <w:b/>
                <w:color w:val="FF0000"/>
              </w:rPr>
              <w:t>X</w:t>
            </w:r>
            <w:r w:rsidRPr="0064338C">
              <w:rPr>
                <w:b/>
              </w:rPr>
              <w:t>.</w:t>
            </w:r>
            <w:r w:rsidRPr="0064338C">
              <w:rPr>
                <w:b/>
              </w:rPr>
              <w:tab/>
              <w:t>CECFOR:</w:t>
            </w:r>
            <w:r w:rsidRPr="0064338C">
              <w:t xml:space="preserve"> Centros de Educación y Capacitación Forestal que dirige y opera la Comisión Nacional Forestal.</w:t>
            </w:r>
          </w:p>
        </w:tc>
        <w:tc>
          <w:tcPr>
            <w:tcW w:w="476" w:type="pct"/>
          </w:tcPr>
          <w:p w:rsidR="00F81156" w:rsidRPr="0064338C" w:rsidRDefault="00F81156" w:rsidP="00104BA3">
            <w:pPr>
              <w:pStyle w:val="Texto"/>
              <w:spacing w:line="221" w:lineRule="exact"/>
              <w:ind w:firstLine="0"/>
              <w:rPr>
                <w:rFonts w:eastAsia="Calibri"/>
                <w:szCs w:val="18"/>
                <w:lang w:val="es-MX" w:eastAsia="en-US"/>
              </w:rPr>
            </w:pPr>
            <w:r w:rsidRPr="0064338C">
              <w:rPr>
                <w:rFonts w:eastAsia="Calibri"/>
                <w:szCs w:val="18"/>
                <w:lang w:val="es-MX" w:eastAsia="en-US"/>
              </w:rPr>
              <w:t>Adecuación de la numeración.</w:t>
            </w:r>
          </w:p>
        </w:tc>
      </w:tr>
      <w:tr w:rsidR="0064338C" w:rsidRPr="0064338C" w:rsidTr="00CF135F">
        <w:tc>
          <w:tcPr>
            <w:tcW w:w="1880" w:type="pct"/>
          </w:tcPr>
          <w:p w:rsidR="00F81156" w:rsidRPr="0064338C" w:rsidRDefault="00F81156" w:rsidP="00CD0D7A">
            <w:pPr>
              <w:pStyle w:val="Texto"/>
              <w:spacing w:line="221" w:lineRule="exact"/>
              <w:ind w:firstLine="0"/>
            </w:pPr>
            <w:r w:rsidRPr="0064338C">
              <w:rPr>
                <w:b/>
              </w:rPr>
              <w:t>IX.</w:t>
            </w:r>
            <w:r w:rsidRPr="0064338C">
              <w:rPr>
                <w:b/>
              </w:rPr>
              <w:tab/>
              <w:t>Comités:</w:t>
            </w:r>
            <w:r w:rsidRPr="0064338C">
              <w:t xml:space="preserve"> Los Comités Técnicos Nacionales o Estatales de la CONAFOR, según correspondan a cada concepto o modalidad de apoyo</w:t>
            </w:r>
          </w:p>
        </w:tc>
        <w:tc>
          <w:tcPr>
            <w:tcW w:w="2644" w:type="pct"/>
          </w:tcPr>
          <w:p w:rsidR="00F81156" w:rsidRPr="0064338C" w:rsidRDefault="00F81156" w:rsidP="00104BA3">
            <w:pPr>
              <w:pStyle w:val="Texto"/>
              <w:spacing w:line="221" w:lineRule="exact"/>
              <w:ind w:firstLine="0"/>
            </w:pPr>
            <w:r w:rsidRPr="0064338C">
              <w:rPr>
                <w:b/>
              </w:rPr>
              <w:t>X</w:t>
            </w:r>
            <w:r w:rsidRPr="00E36B2A">
              <w:rPr>
                <w:b/>
                <w:color w:val="FF0000"/>
              </w:rPr>
              <w:t>I</w:t>
            </w:r>
            <w:r w:rsidRPr="0064338C">
              <w:rPr>
                <w:b/>
              </w:rPr>
              <w:t>.</w:t>
            </w:r>
            <w:r w:rsidRPr="0064338C">
              <w:rPr>
                <w:b/>
              </w:rPr>
              <w:tab/>
              <w:t>Comités:</w:t>
            </w:r>
            <w:r w:rsidRPr="0064338C">
              <w:t xml:space="preserve"> Los Comités Técnicos Nacionales o Estatales de la CONAFOR, según correspondan a cada concepto o modalidad de apoyo</w:t>
            </w:r>
          </w:p>
        </w:tc>
        <w:tc>
          <w:tcPr>
            <w:tcW w:w="476" w:type="pct"/>
          </w:tcPr>
          <w:p w:rsidR="00F81156" w:rsidRPr="0064338C" w:rsidRDefault="00F81156" w:rsidP="00104BA3">
            <w:pPr>
              <w:pStyle w:val="Texto"/>
              <w:spacing w:line="221" w:lineRule="exact"/>
              <w:ind w:firstLine="0"/>
              <w:rPr>
                <w:rFonts w:eastAsia="Calibri"/>
                <w:szCs w:val="18"/>
                <w:lang w:val="es-MX" w:eastAsia="en-US"/>
              </w:rPr>
            </w:pPr>
            <w:r w:rsidRPr="0064338C">
              <w:rPr>
                <w:rFonts w:eastAsia="Calibri"/>
                <w:szCs w:val="18"/>
                <w:lang w:val="es-MX" w:eastAsia="en-US"/>
              </w:rPr>
              <w:t>Adecuación de la numeración.</w:t>
            </w:r>
          </w:p>
        </w:tc>
      </w:tr>
      <w:tr w:rsidR="0064338C" w:rsidRPr="0064338C" w:rsidTr="00CF135F">
        <w:tc>
          <w:tcPr>
            <w:tcW w:w="1880" w:type="pct"/>
          </w:tcPr>
          <w:p w:rsidR="00F81156" w:rsidRPr="0064338C" w:rsidRDefault="00F81156" w:rsidP="00635EF1">
            <w:pPr>
              <w:pStyle w:val="Texto"/>
              <w:spacing w:line="221" w:lineRule="exact"/>
              <w:ind w:firstLine="0"/>
            </w:pPr>
            <w:r w:rsidRPr="0064338C">
              <w:rPr>
                <w:b/>
              </w:rPr>
              <w:t>X.</w:t>
            </w:r>
            <w:r w:rsidRPr="0064338C">
              <w:rPr>
                <w:b/>
              </w:rPr>
              <w:tab/>
              <w:t>Componente:</w:t>
            </w:r>
            <w:r w:rsidRPr="0064338C">
              <w:t xml:space="preserve"> Conjunto de conceptos y modalidades de apoyo que otorga la CONAFOR agrupados por afinidad de propósitos u objetivos.</w:t>
            </w:r>
          </w:p>
        </w:tc>
        <w:tc>
          <w:tcPr>
            <w:tcW w:w="2644" w:type="pct"/>
          </w:tcPr>
          <w:p w:rsidR="00F81156" w:rsidRPr="0064338C" w:rsidRDefault="00F81156" w:rsidP="00104BA3">
            <w:pPr>
              <w:pStyle w:val="Texto"/>
              <w:spacing w:line="221" w:lineRule="exact"/>
              <w:ind w:firstLine="0"/>
            </w:pPr>
            <w:r w:rsidRPr="0064338C">
              <w:rPr>
                <w:b/>
              </w:rPr>
              <w:t>X</w:t>
            </w:r>
            <w:r w:rsidRPr="00E36B2A">
              <w:rPr>
                <w:b/>
                <w:color w:val="FF0000"/>
              </w:rPr>
              <w:t>II</w:t>
            </w:r>
            <w:r w:rsidRPr="0064338C">
              <w:rPr>
                <w:b/>
              </w:rPr>
              <w:t>.</w:t>
            </w:r>
            <w:r w:rsidRPr="0064338C">
              <w:rPr>
                <w:b/>
              </w:rPr>
              <w:tab/>
              <w:t>Componente:</w:t>
            </w:r>
            <w:r w:rsidRPr="0064338C">
              <w:t xml:space="preserve"> Conjunto de conceptos y modalidades de apoyo que otorga la CONAFOR agrupados por afinidad de propósitos u objetivos.</w:t>
            </w:r>
          </w:p>
        </w:tc>
        <w:tc>
          <w:tcPr>
            <w:tcW w:w="476" w:type="pct"/>
          </w:tcPr>
          <w:p w:rsidR="00F81156" w:rsidRPr="0064338C" w:rsidRDefault="00F81156" w:rsidP="00104BA3">
            <w:pPr>
              <w:pStyle w:val="Texto"/>
              <w:spacing w:line="221" w:lineRule="exact"/>
              <w:ind w:firstLine="0"/>
              <w:rPr>
                <w:rFonts w:eastAsia="Calibri"/>
                <w:szCs w:val="18"/>
                <w:lang w:val="es-MX" w:eastAsia="en-US"/>
              </w:rPr>
            </w:pPr>
            <w:r w:rsidRPr="0064338C">
              <w:rPr>
                <w:rFonts w:eastAsia="Calibri"/>
                <w:szCs w:val="18"/>
                <w:lang w:val="es-MX" w:eastAsia="en-US"/>
              </w:rPr>
              <w:t>Adecuación de la numeración.</w:t>
            </w:r>
          </w:p>
        </w:tc>
      </w:tr>
      <w:tr w:rsidR="0064338C" w:rsidRPr="0064338C" w:rsidTr="00CF135F">
        <w:tc>
          <w:tcPr>
            <w:tcW w:w="1880" w:type="pct"/>
          </w:tcPr>
          <w:p w:rsidR="00F81156" w:rsidRPr="0064338C" w:rsidRDefault="00F81156" w:rsidP="0004126E">
            <w:pPr>
              <w:pStyle w:val="Texto"/>
              <w:spacing w:line="221" w:lineRule="exact"/>
              <w:ind w:firstLine="0"/>
            </w:pPr>
            <w:r w:rsidRPr="0064338C">
              <w:rPr>
                <w:b/>
              </w:rPr>
              <w:t>XI.</w:t>
            </w:r>
            <w:r w:rsidRPr="0064338C">
              <w:rPr>
                <w:b/>
              </w:rPr>
              <w:tab/>
              <w:t>Comunidades instructoras:</w:t>
            </w:r>
            <w:r w:rsidRPr="0064338C">
              <w:t xml:space="preserve"> Ejidos y comunidades organizados en Empresas Forestales Comunitarias,  que tienen sus procesos de manejo forestal e industrialización certificados; así como las organizaciones que agrupen a dos o más de esta empresas. El listado de comunidades y organizaciones instructoras se publica en la página de la CONAFOR.</w:t>
            </w:r>
          </w:p>
        </w:tc>
        <w:tc>
          <w:tcPr>
            <w:tcW w:w="2644" w:type="pct"/>
          </w:tcPr>
          <w:p w:rsidR="00F81156" w:rsidRPr="0064338C" w:rsidRDefault="00F81156" w:rsidP="00104BA3">
            <w:pPr>
              <w:pStyle w:val="Texto"/>
              <w:spacing w:line="221" w:lineRule="exact"/>
              <w:ind w:firstLine="0"/>
            </w:pPr>
            <w:r w:rsidRPr="0064338C">
              <w:rPr>
                <w:b/>
              </w:rPr>
              <w:t>XI</w:t>
            </w:r>
            <w:r w:rsidRPr="00E36B2A">
              <w:rPr>
                <w:b/>
                <w:color w:val="FF0000"/>
              </w:rPr>
              <w:t>II</w:t>
            </w:r>
            <w:r w:rsidRPr="0064338C">
              <w:rPr>
                <w:b/>
              </w:rPr>
              <w:t>.</w:t>
            </w:r>
            <w:r w:rsidRPr="0064338C">
              <w:rPr>
                <w:b/>
              </w:rPr>
              <w:tab/>
              <w:t>Comunidades instructoras:</w:t>
            </w:r>
            <w:r w:rsidRPr="0064338C">
              <w:t xml:space="preserve"> Ejidos y comunidades organizados en Empresas Forestales Comunitarias,  que tienen sus procesos de manejo forestal e industrialización certificados; así como las organizaciones que agrupen a dos o más de esta empresas. El listado de comunidades y organizaciones instructoras se publica en la página de la CONAFOR.</w:t>
            </w:r>
          </w:p>
        </w:tc>
        <w:tc>
          <w:tcPr>
            <w:tcW w:w="476" w:type="pct"/>
          </w:tcPr>
          <w:p w:rsidR="00F81156" w:rsidRPr="0064338C" w:rsidRDefault="00F81156" w:rsidP="00104BA3">
            <w:pPr>
              <w:pStyle w:val="Texto"/>
              <w:spacing w:line="221" w:lineRule="exact"/>
              <w:ind w:firstLine="0"/>
              <w:rPr>
                <w:rFonts w:eastAsia="Calibri"/>
                <w:szCs w:val="18"/>
                <w:lang w:val="es-MX" w:eastAsia="en-US"/>
              </w:rPr>
            </w:pPr>
            <w:r w:rsidRPr="0064338C">
              <w:rPr>
                <w:rFonts w:eastAsia="Calibri"/>
                <w:szCs w:val="18"/>
                <w:lang w:val="es-MX" w:eastAsia="en-US"/>
              </w:rPr>
              <w:t>Adecuación de la numeración.</w:t>
            </w:r>
          </w:p>
        </w:tc>
      </w:tr>
      <w:tr w:rsidR="0064338C" w:rsidRPr="0064338C" w:rsidTr="00CF135F">
        <w:tc>
          <w:tcPr>
            <w:tcW w:w="1880" w:type="pct"/>
          </w:tcPr>
          <w:p w:rsidR="00F81156" w:rsidRPr="0064338C" w:rsidRDefault="00F81156" w:rsidP="00635EF1">
            <w:pPr>
              <w:pStyle w:val="Texto"/>
              <w:spacing w:line="221" w:lineRule="exact"/>
              <w:ind w:firstLine="0"/>
              <w:rPr>
                <w:b/>
              </w:rPr>
            </w:pPr>
          </w:p>
        </w:tc>
        <w:tc>
          <w:tcPr>
            <w:tcW w:w="2644" w:type="pct"/>
          </w:tcPr>
          <w:p w:rsidR="00F81156" w:rsidRPr="0064338C" w:rsidRDefault="00F81156" w:rsidP="00D03F08">
            <w:pPr>
              <w:pBdr>
                <w:top w:val="nil"/>
                <w:left w:val="nil"/>
                <w:bottom w:val="nil"/>
                <w:right w:val="nil"/>
                <w:between w:val="nil"/>
              </w:pBdr>
              <w:spacing w:after="101"/>
              <w:jc w:val="both"/>
              <w:rPr>
                <w:szCs w:val="18"/>
              </w:rPr>
            </w:pPr>
            <w:r w:rsidRPr="00E36B2A">
              <w:rPr>
                <w:rFonts w:ascii="Arial" w:eastAsia="Arial" w:hAnsi="Arial" w:cs="Arial"/>
                <w:b/>
                <w:color w:val="FF0000"/>
                <w:sz w:val="18"/>
                <w:szCs w:val="18"/>
              </w:rPr>
              <w:t xml:space="preserve">XIV. </w:t>
            </w:r>
            <w:r w:rsidRPr="00E36B2A">
              <w:rPr>
                <w:rFonts w:ascii="Arial" w:eastAsia="Arial" w:hAnsi="Arial" w:cs="Arial"/>
                <w:b/>
                <w:color w:val="FF0000"/>
                <w:sz w:val="18"/>
                <w:szCs w:val="18"/>
              </w:rPr>
              <w:tab/>
              <w:t xml:space="preserve">Constancia de aseguramiento: </w:t>
            </w:r>
            <w:r w:rsidRPr="00E36B2A">
              <w:rPr>
                <w:rFonts w:ascii="Arial" w:eastAsia="Arial" w:hAnsi="Arial" w:cs="Arial"/>
                <w:color w:val="FF0000"/>
                <w:sz w:val="18"/>
                <w:szCs w:val="18"/>
              </w:rPr>
              <w:t xml:space="preserve">documento emitido por los Fondos de Aseguramiento con el cual se acredita el aseguramiento </w:t>
            </w:r>
            <w:r w:rsidRPr="00E36B2A">
              <w:rPr>
                <w:rFonts w:ascii="Arial" w:eastAsia="Arial" w:hAnsi="Arial" w:cs="Arial"/>
                <w:color w:val="FF0000"/>
                <w:sz w:val="18"/>
                <w:szCs w:val="18"/>
              </w:rPr>
              <w:lastRenderedPageBreak/>
              <w:t>de la plantación.</w:t>
            </w:r>
          </w:p>
        </w:tc>
        <w:tc>
          <w:tcPr>
            <w:tcW w:w="476" w:type="pct"/>
          </w:tcPr>
          <w:p w:rsidR="00F81156" w:rsidRPr="0064338C" w:rsidRDefault="00F81156" w:rsidP="00D81119">
            <w:pPr>
              <w:pStyle w:val="Texto"/>
              <w:spacing w:line="221" w:lineRule="exact"/>
              <w:ind w:firstLine="0"/>
              <w:rPr>
                <w:rFonts w:eastAsia="Calibri"/>
                <w:szCs w:val="18"/>
                <w:lang w:val="es-MX" w:eastAsia="en-US"/>
              </w:rPr>
            </w:pPr>
            <w:r w:rsidRPr="0064338C">
              <w:rPr>
                <w:rFonts w:eastAsia="Calibri"/>
                <w:szCs w:val="18"/>
                <w:lang w:val="es-MX" w:eastAsia="en-US"/>
              </w:rPr>
              <w:lastRenderedPageBreak/>
              <w:t xml:space="preserve">Inclusión de </w:t>
            </w:r>
            <w:r w:rsidRPr="0064338C">
              <w:rPr>
                <w:rFonts w:eastAsia="Calibri"/>
                <w:szCs w:val="18"/>
                <w:lang w:val="es-MX" w:eastAsia="en-US"/>
              </w:rPr>
              <w:lastRenderedPageBreak/>
              <w:t>definición.</w:t>
            </w:r>
          </w:p>
        </w:tc>
      </w:tr>
      <w:tr w:rsidR="0064338C" w:rsidRPr="0064338C" w:rsidTr="00CF135F">
        <w:tc>
          <w:tcPr>
            <w:tcW w:w="1880" w:type="pct"/>
          </w:tcPr>
          <w:p w:rsidR="00F81156" w:rsidRPr="0064338C" w:rsidRDefault="00F81156" w:rsidP="00635EF1">
            <w:pPr>
              <w:pStyle w:val="Texto"/>
              <w:spacing w:line="221" w:lineRule="exact"/>
              <w:ind w:firstLine="0"/>
            </w:pPr>
            <w:r w:rsidRPr="0064338C">
              <w:rPr>
                <w:b/>
              </w:rPr>
              <w:lastRenderedPageBreak/>
              <w:t>XII.</w:t>
            </w:r>
            <w:r w:rsidRPr="0064338C">
              <w:rPr>
                <w:b/>
              </w:rPr>
              <w:tab/>
              <w:t>CONAFOR:</w:t>
            </w:r>
            <w:r w:rsidRPr="0064338C">
              <w:t xml:space="preserve"> Comisión Nacional Forestal.</w:t>
            </w:r>
          </w:p>
        </w:tc>
        <w:tc>
          <w:tcPr>
            <w:tcW w:w="2644" w:type="pct"/>
          </w:tcPr>
          <w:p w:rsidR="00F81156" w:rsidRPr="0064338C" w:rsidRDefault="00F81156" w:rsidP="00104BA3">
            <w:pPr>
              <w:pStyle w:val="Texto"/>
              <w:spacing w:line="221" w:lineRule="exact"/>
              <w:ind w:firstLine="0"/>
            </w:pPr>
            <w:r w:rsidRPr="0064338C">
              <w:rPr>
                <w:b/>
              </w:rPr>
              <w:t>X</w:t>
            </w:r>
            <w:r w:rsidRPr="00E36B2A">
              <w:rPr>
                <w:b/>
                <w:color w:val="FF0000"/>
              </w:rPr>
              <w:t>V</w:t>
            </w:r>
            <w:r w:rsidRPr="0064338C">
              <w:rPr>
                <w:b/>
              </w:rPr>
              <w:t>.</w:t>
            </w:r>
            <w:r w:rsidRPr="0064338C">
              <w:rPr>
                <w:b/>
              </w:rPr>
              <w:tab/>
              <w:t>CONAFOR:</w:t>
            </w:r>
            <w:r w:rsidRPr="0064338C">
              <w:t xml:space="preserve"> Comisión Nacional Forestal.</w:t>
            </w:r>
          </w:p>
        </w:tc>
        <w:tc>
          <w:tcPr>
            <w:tcW w:w="476" w:type="pct"/>
          </w:tcPr>
          <w:p w:rsidR="00F81156" w:rsidRPr="0064338C" w:rsidRDefault="00F81156" w:rsidP="00104BA3">
            <w:pPr>
              <w:pStyle w:val="Texto"/>
              <w:spacing w:line="221" w:lineRule="exact"/>
              <w:ind w:firstLine="0"/>
              <w:rPr>
                <w:rFonts w:eastAsia="Calibri"/>
                <w:szCs w:val="18"/>
                <w:lang w:val="es-MX" w:eastAsia="en-US"/>
              </w:rPr>
            </w:pPr>
            <w:r w:rsidRPr="0064338C">
              <w:rPr>
                <w:rFonts w:eastAsia="Calibri"/>
                <w:szCs w:val="18"/>
                <w:lang w:val="es-MX" w:eastAsia="en-US"/>
              </w:rPr>
              <w:t>Adecuación de la numeración.</w:t>
            </w:r>
          </w:p>
        </w:tc>
      </w:tr>
      <w:tr w:rsidR="0064338C" w:rsidRPr="0064338C" w:rsidTr="00CF135F">
        <w:tc>
          <w:tcPr>
            <w:tcW w:w="1880" w:type="pct"/>
          </w:tcPr>
          <w:p w:rsidR="00F81156" w:rsidRPr="0064338C" w:rsidRDefault="00F81156" w:rsidP="002E2207">
            <w:pPr>
              <w:pStyle w:val="Texto"/>
              <w:spacing w:line="221" w:lineRule="exact"/>
              <w:ind w:firstLine="0"/>
            </w:pPr>
            <w:r w:rsidRPr="0064338C">
              <w:rPr>
                <w:b/>
              </w:rPr>
              <w:t>XIII.</w:t>
            </w:r>
            <w:r w:rsidRPr="0064338C">
              <w:rPr>
                <w:b/>
              </w:rPr>
              <w:tab/>
              <w:t>Convenio de concertación:</w:t>
            </w:r>
            <w:r w:rsidRPr="0064338C">
              <w:t xml:space="preserve"> Instrumento jurídico ubicado en el Anexo 5 de las presentes Reglas, mediante el cual se establecen derechos y obligaciones entre la CONAFOR y la persona beneficiaria, con el objeto de formalizar los apoyos económicos que otorga la CONAFOR y las actividades a ejecutar, las cuales se consideran prioritarias para el desarrollo del país y que se declaran de utilidad pública y de interés social para la Nación.</w:t>
            </w:r>
          </w:p>
        </w:tc>
        <w:tc>
          <w:tcPr>
            <w:tcW w:w="2644" w:type="pct"/>
          </w:tcPr>
          <w:p w:rsidR="00F81156" w:rsidRPr="0064338C" w:rsidRDefault="00F81156" w:rsidP="00910755">
            <w:pPr>
              <w:pStyle w:val="Texto"/>
              <w:spacing w:line="221" w:lineRule="exact"/>
              <w:ind w:firstLine="0"/>
            </w:pPr>
            <w:r w:rsidRPr="0064338C">
              <w:rPr>
                <w:b/>
              </w:rPr>
              <w:t>X</w:t>
            </w:r>
            <w:r w:rsidRPr="00E36B2A">
              <w:rPr>
                <w:b/>
                <w:color w:val="FF0000"/>
              </w:rPr>
              <w:t>V</w:t>
            </w:r>
            <w:r w:rsidRPr="0064338C">
              <w:rPr>
                <w:b/>
              </w:rPr>
              <w:t>I.</w:t>
            </w:r>
            <w:r w:rsidRPr="0064338C">
              <w:rPr>
                <w:b/>
              </w:rPr>
              <w:tab/>
              <w:t>Convenio de concertación:</w:t>
            </w:r>
            <w:r w:rsidRPr="0064338C">
              <w:t xml:space="preserve"> Instrumento jurídico ubicado en el Anexo 5 de las presentes Reglas, mediante el cual se establecen derechos y obligaciones entre la CONAFOR y la persona beneficiaria, con el objeto de formalizar los apoyos económicos que otorga la CONAFOR y las actividades a ejecutar, las cuales se consideran prioritarias para el desarrollo del país y que se declaran de utilidad pública y de interés social para la Nación.</w:t>
            </w:r>
          </w:p>
        </w:tc>
        <w:tc>
          <w:tcPr>
            <w:tcW w:w="476" w:type="pct"/>
          </w:tcPr>
          <w:p w:rsidR="00F81156" w:rsidRPr="0064338C" w:rsidRDefault="00F81156" w:rsidP="00104BA3">
            <w:pPr>
              <w:pStyle w:val="Texto"/>
              <w:spacing w:line="221" w:lineRule="exact"/>
              <w:ind w:firstLine="0"/>
              <w:rPr>
                <w:rFonts w:eastAsia="Calibri"/>
                <w:szCs w:val="18"/>
                <w:lang w:val="es-MX" w:eastAsia="en-US"/>
              </w:rPr>
            </w:pPr>
            <w:r w:rsidRPr="0064338C">
              <w:rPr>
                <w:rFonts w:eastAsia="Calibri"/>
                <w:szCs w:val="18"/>
                <w:lang w:val="es-MX" w:eastAsia="en-US"/>
              </w:rPr>
              <w:t>Adecuación de la numeración.</w:t>
            </w:r>
          </w:p>
        </w:tc>
      </w:tr>
      <w:tr w:rsidR="0064338C" w:rsidRPr="0064338C" w:rsidTr="00CF135F">
        <w:tc>
          <w:tcPr>
            <w:tcW w:w="1880" w:type="pct"/>
          </w:tcPr>
          <w:p w:rsidR="00F81156" w:rsidRPr="0064338C" w:rsidRDefault="00F81156" w:rsidP="00283180">
            <w:pPr>
              <w:pStyle w:val="Texto"/>
              <w:spacing w:after="99"/>
              <w:ind w:firstLine="0"/>
            </w:pPr>
            <w:r w:rsidRPr="0064338C">
              <w:rPr>
                <w:b/>
              </w:rPr>
              <w:t>XIV.</w:t>
            </w:r>
            <w:r w:rsidRPr="0064338C">
              <w:rPr>
                <w:b/>
              </w:rPr>
              <w:tab/>
              <w:t>Convocatorias:</w:t>
            </w:r>
            <w:r w:rsidRPr="0064338C">
              <w:t xml:space="preserve"> Documentos mediante los que se dan a conocer las fechas y bases para participar en el proceso de asignación de apoyos de la CONAFOR y se encuentran ubicados en el Anexo 2 de las presentes Reglas.</w:t>
            </w:r>
          </w:p>
        </w:tc>
        <w:tc>
          <w:tcPr>
            <w:tcW w:w="2644" w:type="pct"/>
          </w:tcPr>
          <w:p w:rsidR="00F81156" w:rsidRPr="0064338C" w:rsidRDefault="00F81156" w:rsidP="00104BA3">
            <w:pPr>
              <w:pStyle w:val="Texto"/>
              <w:spacing w:after="99"/>
              <w:ind w:firstLine="0"/>
            </w:pPr>
            <w:r w:rsidRPr="0064338C">
              <w:rPr>
                <w:b/>
              </w:rPr>
              <w:t>XV</w:t>
            </w:r>
            <w:r w:rsidRPr="00E36B2A">
              <w:rPr>
                <w:b/>
                <w:color w:val="FF0000"/>
              </w:rPr>
              <w:t>II</w:t>
            </w:r>
            <w:r w:rsidRPr="0064338C">
              <w:rPr>
                <w:b/>
              </w:rPr>
              <w:t>.</w:t>
            </w:r>
            <w:r w:rsidRPr="0064338C">
              <w:rPr>
                <w:b/>
              </w:rPr>
              <w:tab/>
              <w:t>Convocatorias:</w:t>
            </w:r>
            <w:r w:rsidRPr="0064338C">
              <w:t xml:space="preserve"> Documentos mediante los que se dan a conocer las fechas y bases para participar en el proceso de asignación de apoyos de la CONAFOR y se encuentran ubicados en el Anexo 2 de las presentes Reglas.</w:t>
            </w:r>
          </w:p>
        </w:tc>
        <w:tc>
          <w:tcPr>
            <w:tcW w:w="476" w:type="pct"/>
          </w:tcPr>
          <w:p w:rsidR="00F81156" w:rsidRPr="0064338C" w:rsidRDefault="00F81156" w:rsidP="00104BA3">
            <w:pPr>
              <w:pStyle w:val="Texto"/>
              <w:spacing w:line="221" w:lineRule="exact"/>
              <w:ind w:firstLine="0"/>
              <w:rPr>
                <w:rFonts w:eastAsia="Calibri"/>
                <w:szCs w:val="18"/>
                <w:lang w:val="es-MX" w:eastAsia="en-US"/>
              </w:rPr>
            </w:pPr>
            <w:r w:rsidRPr="0064338C">
              <w:rPr>
                <w:rFonts w:eastAsia="Calibri"/>
                <w:szCs w:val="18"/>
                <w:lang w:val="es-MX" w:eastAsia="en-US"/>
              </w:rPr>
              <w:t>Adecuación de la numeración.</w:t>
            </w:r>
          </w:p>
        </w:tc>
      </w:tr>
      <w:tr w:rsidR="0064338C" w:rsidRPr="0064338C" w:rsidTr="00CF135F">
        <w:tc>
          <w:tcPr>
            <w:tcW w:w="1880" w:type="pct"/>
          </w:tcPr>
          <w:p w:rsidR="00F81156" w:rsidRPr="0064338C" w:rsidRDefault="00F81156" w:rsidP="00283180">
            <w:pPr>
              <w:pStyle w:val="Texto"/>
              <w:spacing w:after="99"/>
              <w:ind w:firstLine="0"/>
            </w:pPr>
            <w:r w:rsidRPr="0064338C">
              <w:rPr>
                <w:b/>
              </w:rPr>
              <w:t>XV.</w:t>
            </w:r>
            <w:r w:rsidRPr="0064338C">
              <w:rPr>
                <w:b/>
              </w:rPr>
              <w:tab/>
              <w:t>Criterios técnicos para la ejecución de proyectos:</w:t>
            </w:r>
            <w:r w:rsidRPr="0064338C">
              <w:t xml:space="preserve"> Precisiones técnicas obligatorias emitidas por la CONAFOR para la aplicación de los recursos y ejecución de las actividades inherentes a los apoyos. Estos criterios se encuentran en los Anexos Técnicos de los componentes de apoyos establecidos en el Anexo 1 de las presentes Reglas y, en su caso, en los términos de referencia correspondientes a cada componente, concepto o modalidad de apoyo, mismos que pueden ser consultados en la página de internet de la CONAFOR.</w:t>
            </w:r>
          </w:p>
        </w:tc>
        <w:tc>
          <w:tcPr>
            <w:tcW w:w="2644" w:type="pct"/>
          </w:tcPr>
          <w:p w:rsidR="00F81156" w:rsidRPr="0064338C" w:rsidRDefault="00F81156" w:rsidP="00104BA3">
            <w:pPr>
              <w:pStyle w:val="Texto"/>
              <w:spacing w:after="99"/>
              <w:ind w:firstLine="0"/>
            </w:pPr>
            <w:r w:rsidRPr="0064338C">
              <w:rPr>
                <w:b/>
              </w:rPr>
              <w:t>XV</w:t>
            </w:r>
            <w:r w:rsidRPr="00E36B2A">
              <w:rPr>
                <w:b/>
                <w:color w:val="FF0000"/>
              </w:rPr>
              <w:t>III</w:t>
            </w:r>
            <w:r w:rsidRPr="0064338C">
              <w:rPr>
                <w:b/>
              </w:rPr>
              <w:t>.</w:t>
            </w:r>
            <w:r w:rsidRPr="0064338C">
              <w:rPr>
                <w:b/>
              </w:rPr>
              <w:tab/>
              <w:t>Criterios técnicos para la ejecución de proyectos:</w:t>
            </w:r>
            <w:r w:rsidRPr="0064338C">
              <w:t xml:space="preserve"> Precisiones técnicas obligatorias emitidas por la CONAFOR para la aplicación de los recursos y ejecución de las actividades inherentes a los apoyos. Estos criterios se encuentran en los Anexos Técnicos de los componentes de apoyos establecidos en el Anexo 1 de las presentes Reglas y, en su caso, en los términos de referencia correspondientes a cada componente, concepto o modalidad de apoyo, mismos que pueden ser consultados en la página de internet de la CONAFOR.</w:t>
            </w:r>
          </w:p>
        </w:tc>
        <w:tc>
          <w:tcPr>
            <w:tcW w:w="476" w:type="pct"/>
          </w:tcPr>
          <w:p w:rsidR="00F81156" w:rsidRPr="0064338C" w:rsidRDefault="00F81156" w:rsidP="00104BA3">
            <w:pPr>
              <w:pStyle w:val="Texto"/>
              <w:spacing w:line="221" w:lineRule="exact"/>
              <w:ind w:firstLine="0"/>
              <w:rPr>
                <w:rFonts w:eastAsia="Calibri"/>
                <w:szCs w:val="18"/>
                <w:lang w:val="es-MX" w:eastAsia="en-US"/>
              </w:rPr>
            </w:pPr>
            <w:r w:rsidRPr="0064338C">
              <w:rPr>
                <w:rFonts w:eastAsia="Calibri"/>
                <w:szCs w:val="18"/>
                <w:lang w:val="es-MX" w:eastAsia="en-US"/>
              </w:rPr>
              <w:t>Adecuación de la numeración.</w:t>
            </w:r>
          </w:p>
        </w:tc>
      </w:tr>
      <w:tr w:rsidR="0064338C" w:rsidRPr="0064338C" w:rsidTr="00CF135F">
        <w:tc>
          <w:tcPr>
            <w:tcW w:w="1880" w:type="pct"/>
          </w:tcPr>
          <w:p w:rsidR="00F81156" w:rsidRPr="0064338C" w:rsidRDefault="00F81156" w:rsidP="00635EF1">
            <w:pPr>
              <w:pStyle w:val="Texto"/>
              <w:spacing w:after="99"/>
              <w:ind w:firstLine="0"/>
            </w:pPr>
            <w:r w:rsidRPr="0064338C">
              <w:rPr>
                <w:b/>
              </w:rPr>
              <w:t>XVI.</w:t>
            </w:r>
            <w:r w:rsidRPr="0064338C">
              <w:rPr>
                <w:b/>
              </w:rPr>
              <w:tab/>
              <w:t xml:space="preserve">CURP: </w:t>
            </w:r>
            <w:r w:rsidRPr="0064338C">
              <w:t>Clave Única de Registro de Población expedida por la Secretaría de Gobernación.</w:t>
            </w:r>
          </w:p>
        </w:tc>
        <w:tc>
          <w:tcPr>
            <w:tcW w:w="2644" w:type="pct"/>
          </w:tcPr>
          <w:p w:rsidR="00F81156" w:rsidRPr="0064338C" w:rsidRDefault="00F81156" w:rsidP="00AA1E3D">
            <w:pPr>
              <w:pStyle w:val="Texto"/>
              <w:spacing w:after="99"/>
              <w:ind w:firstLine="0"/>
            </w:pPr>
            <w:r w:rsidRPr="0064338C">
              <w:rPr>
                <w:b/>
              </w:rPr>
              <w:t>X</w:t>
            </w:r>
            <w:r w:rsidRPr="00E36B2A">
              <w:rPr>
                <w:b/>
                <w:color w:val="FF0000"/>
              </w:rPr>
              <w:t>IX</w:t>
            </w:r>
            <w:r w:rsidRPr="0064338C">
              <w:rPr>
                <w:b/>
              </w:rPr>
              <w:t>.</w:t>
            </w:r>
            <w:r w:rsidRPr="0064338C">
              <w:rPr>
                <w:b/>
              </w:rPr>
              <w:tab/>
              <w:t xml:space="preserve">CURP: </w:t>
            </w:r>
            <w:r w:rsidRPr="0064338C">
              <w:t>Clave Única de Registro de Población expedida por la Secretaría de Gobernación.</w:t>
            </w:r>
          </w:p>
        </w:tc>
        <w:tc>
          <w:tcPr>
            <w:tcW w:w="476" w:type="pct"/>
          </w:tcPr>
          <w:p w:rsidR="00F81156" w:rsidRPr="0064338C" w:rsidRDefault="00F81156" w:rsidP="00104BA3">
            <w:pPr>
              <w:pStyle w:val="Texto"/>
              <w:spacing w:line="221" w:lineRule="exact"/>
              <w:ind w:firstLine="0"/>
              <w:rPr>
                <w:rFonts w:eastAsia="Calibri"/>
                <w:szCs w:val="18"/>
                <w:lang w:val="es-MX" w:eastAsia="en-US"/>
              </w:rPr>
            </w:pPr>
            <w:r w:rsidRPr="0064338C">
              <w:rPr>
                <w:rFonts w:eastAsia="Calibri"/>
                <w:szCs w:val="18"/>
                <w:lang w:val="es-MX" w:eastAsia="en-US"/>
              </w:rPr>
              <w:t>Adecuación de la numeración.</w:t>
            </w:r>
          </w:p>
        </w:tc>
      </w:tr>
      <w:tr w:rsidR="0064338C" w:rsidRPr="0064338C" w:rsidTr="00CF135F">
        <w:tc>
          <w:tcPr>
            <w:tcW w:w="1880" w:type="pct"/>
          </w:tcPr>
          <w:p w:rsidR="00F81156" w:rsidRPr="0064338C" w:rsidRDefault="00F81156" w:rsidP="00635EF1">
            <w:pPr>
              <w:pStyle w:val="Texto"/>
              <w:spacing w:after="99"/>
              <w:ind w:firstLine="0"/>
            </w:pPr>
            <w:r w:rsidRPr="0064338C">
              <w:rPr>
                <w:b/>
              </w:rPr>
              <w:t>XVII.</w:t>
            </w:r>
            <w:r w:rsidRPr="0064338C">
              <w:rPr>
                <w:b/>
              </w:rPr>
              <w:tab/>
              <w:t>DATUM WGS84:</w:t>
            </w:r>
            <w:r w:rsidRPr="0064338C">
              <w:t xml:space="preserve"> Es un modelo de referencia global utilizado para sistemas de coordenadas geográficas y proyecciones planas.</w:t>
            </w:r>
          </w:p>
        </w:tc>
        <w:tc>
          <w:tcPr>
            <w:tcW w:w="2644" w:type="pct"/>
          </w:tcPr>
          <w:p w:rsidR="00F81156" w:rsidRPr="0064338C" w:rsidRDefault="00F81156" w:rsidP="00104BA3">
            <w:pPr>
              <w:pStyle w:val="Texto"/>
              <w:spacing w:after="99"/>
              <w:ind w:firstLine="0"/>
            </w:pPr>
            <w:r w:rsidRPr="0064338C">
              <w:rPr>
                <w:b/>
              </w:rPr>
              <w:t>X</w:t>
            </w:r>
            <w:r w:rsidRPr="00E36B2A">
              <w:rPr>
                <w:b/>
                <w:color w:val="FF0000"/>
              </w:rPr>
              <w:t>X</w:t>
            </w:r>
            <w:r w:rsidRPr="0064338C">
              <w:rPr>
                <w:b/>
              </w:rPr>
              <w:t>.</w:t>
            </w:r>
            <w:r w:rsidRPr="0064338C">
              <w:rPr>
                <w:b/>
              </w:rPr>
              <w:tab/>
              <w:t>DATUM WGS84:</w:t>
            </w:r>
            <w:r w:rsidRPr="0064338C">
              <w:t xml:space="preserve"> Es un modelo de referencia global utilizado para sistemas de coordenadas geográficas y proyecciones planas.</w:t>
            </w:r>
          </w:p>
        </w:tc>
        <w:tc>
          <w:tcPr>
            <w:tcW w:w="476" w:type="pct"/>
          </w:tcPr>
          <w:p w:rsidR="00F81156" w:rsidRPr="0064338C" w:rsidRDefault="00F81156" w:rsidP="00104BA3">
            <w:pPr>
              <w:pStyle w:val="Texto"/>
              <w:spacing w:line="221" w:lineRule="exact"/>
              <w:ind w:firstLine="0"/>
              <w:rPr>
                <w:rFonts w:eastAsia="Calibri"/>
                <w:szCs w:val="18"/>
                <w:lang w:val="es-MX" w:eastAsia="en-US"/>
              </w:rPr>
            </w:pPr>
            <w:r w:rsidRPr="0064338C">
              <w:rPr>
                <w:rFonts w:eastAsia="Calibri"/>
                <w:szCs w:val="18"/>
                <w:lang w:val="es-MX" w:eastAsia="en-US"/>
              </w:rPr>
              <w:t>Adecuación de la numeración.</w:t>
            </w:r>
          </w:p>
        </w:tc>
      </w:tr>
      <w:tr w:rsidR="0064338C" w:rsidRPr="0064338C" w:rsidTr="00CF135F">
        <w:tc>
          <w:tcPr>
            <w:tcW w:w="1880" w:type="pct"/>
          </w:tcPr>
          <w:p w:rsidR="00F81156" w:rsidRPr="0064338C" w:rsidRDefault="00F81156" w:rsidP="00635EF1">
            <w:pPr>
              <w:pStyle w:val="Texto"/>
              <w:spacing w:after="99"/>
              <w:ind w:firstLine="0"/>
            </w:pPr>
            <w:r w:rsidRPr="0064338C">
              <w:rPr>
                <w:b/>
              </w:rPr>
              <w:t>XVIII.</w:t>
            </w:r>
            <w:r w:rsidRPr="0064338C">
              <w:rPr>
                <w:b/>
              </w:rPr>
              <w:tab/>
              <w:t>Ecosistema forestal:</w:t>
            </w:r>
            <w:r w:rsidRPr="0064338C">
              <w:t xml:space="preserve"> Unidad funcional básica de interacción de los recursos forestales entre sí y de éstos con el ambiente, en un espacio y tiempos determinados.</w:t>
            </w:r>
          </w:p>
        </w:tc>
        <w:tc>
          <w:tcPr>
            <w:tcW w:w="2644" w:type="pct"/>
          </w:tcPr>
          <w:p w:rsidR="00F81156" w:rsidRPr="0064338C" w:rsidRDefault="00F81156" w:rsidP="00E4365A">
            <w:pPr>
              <w:pStyle w:val="Texto"/>
              <w:spacing w:after="99"/>
              <w:ind w:firstLine="0"/>
            </w:pPr>
            <w:r w:rsidRPr="0064338C">
              <w:rPr>
                <w:b/>
              </w:rPr>
              <w:t>X</w:t>
            </w:r>
            <w:r w:rsidRPr="00E36B2A">
              <w:rPr>
                <w:b/>
                <w:color w:val="FF0000"/>
              </w:rPr>
              <w:t>X</w:t>
            </w:r>
            <w:r w:rsidRPr="0064338C">
              <w:rPr>
                <w:b/>
              </w:rPr>
              <w:t>I.</w:t>
            </w:r>
            <w:r w:rsidRPr="0064338C">
              <w:rPr>
                <w:b/>
              </w:rPr>
              <w:tab/>
              <w:t>Ecosistema forestal:</w:t>
            </w:r>
            <w:r w:rsidRPr="0064338C">
              <w:t xml:space="preserve"> Unidad funcional básica de interacción de los recursos forestales entre sí y de éstos con el ambiente, en un espacio y tiempos determinados.</w:t>
            </w:r>
          </w:p>
        </w:tc>
        <w:tc>
          <w:tcPr>
            <w:tcW w:w="476" w:type="pct"/>
          </w:tcPr>
          <w:p w:rsidR="00F81156" w:rsidRPr="0064338C" w:rsidRDefault="00F81156" w:rsidP="00104BA3">
            <w:pPr>
              <w:pStyle w:val="Texto"/>
              <w:spacing w:line="221" w:lineRule="exact"/>
              <w:ind w:firstLine="0"/>
              <w:rPr>
                <w:rFonts w:eastAsia="Calibri"/>
                <w:szCs w:val="18"/>
                <w:lang w:val="es-MX" w:eastAsia="en-US"/>
              </w:rPr>
            </w:pPr>
            <w:r w:rsidRPr="0064338C">
              <w:rPr>
                <w:rFonts w:eastAsia="Calibri"/>
                <w:szCs w:val="18"/>
                <w:lang w:val="es-MX" w:eastAsia="en-US"/>
              </w:rPr>
              <w:t>Adecuación de la numeración.</w:t>
            </w:r>
          </w:p>
        </w:tc>
      </w:tr>
      <w:tr w:rsidR="0064338C" w:rsidRPr="0064338C" w:rsidTr="00CF135F">
        <w:tc>
          <w:tcPr>
            <w:tcW w:w="1880" w:type="pct"/>
          </w:tcPr>
          <w:p w:rsidR="00F81156" w:rsidRPr="0064338C" w:rsidRDefault="00F81156" w:rsidP="00F64F64">
            <w:pPr>
              <w:pStyle w:val="Texto"/>
              <w:spacing w:after="99"/>
              <w:ind w:firstLine="0"/>
            </w:pPr>
            <w:r w:rsidRPr="0064338C">
              <w:rPr>
                <w:b/>
              </w:rPr>
              <w:t>XIX.</w:t>
            </w:r>
            <w:r w:rsidRPr="0064338C">
              <w:rPr>
                <w:b/>
              </w:rPr>
              <w:tab/>
              <w:t>Empresa forestal:</w:t>
            </w:r>
            <w:r w:rsidRPr="0064338C">
              <w:t xml:space="preserve"> Se refiere a las empresas forestales comunitarias o privadas que tienen como objetivos el aprovechamiento, la administración, transformación o comercialización de productos forestales de origen nacional y de legal procedencia. </w:t>
            </w:r>
          </w:p>
        </w:tc>
        <w:tc>
          <w:tcPr>
            <w:tcW w:w="2644" w:type="pct"/>
          </w:tcPr>
          <w:p w:rsidR="00F81156" w:rsidRPr="0064338C" w:rsidRDefault="00F81156" w:rsidP="00104BA3">
            <w:pPr>
              <w:pStyle w:val="Texto"/>
              <w:spacing w:after="99"/>
              <w:ind w:firstLine="0"/>
            </w:pPr>
            <w:r w:rsidRPr="0064338C">
              <w:rPr>
                <w:b/>
              </w:rPr>
              <w:t>XX</w:t>
            </w:r>
            <w:r w:rsidRPr="00E36B2A">
              <w:rPr>
                <w:b/>
                <w:color w:val="FF0000"/>
              </w:rPr>
              <w:t>II</w:t>
            </w:r>
            <w:r w:rsidRPr="0064338C">
              <w:rPr>
                <w:b/>
              </w:rPr>
              <w:t>.</w:t>
            </w:r>
            <w:r w:rsidRPr="0064338C">
              <w:rPr>
                <w:b/>
              </w:rPr>
              <w:tab/>
              <w:t>Empresa forestal:</w:t>
            </w:r>
            <w:r w:rsidRPr="0064338C">
              <w:t xml:space="preserve"> Se refiere a las empresas forestales comunitarias o privadas que tienen como objetivos el aprovechamiento, la administración, transformación o comercialización de productos forestales de origen nacional y de legal procedencia. </w:t>
            </w:r>
          </w:p>
        </w:tc>
        <w:tc>
          <w:tcPr>
            <w:tcW w:w="476" w:type="pct"/>
          </w:tcPr>
          <w:p w:rsidR="00F81156" w:rsidRPr="0064338C" w:rsidRDefault="00F81156" w:rsidP="00104BA3">
            <w:pPr>
              <w:pStyle w:val="Texto"/>
              <w:spacing w:line="221" w:lineRule="exact"/>
              <w:ind w:firstLine="0"/>
              <w:rPr>
                <w:rFonts w:eastAsia="Calibri"/>
                <w:szCs w:val="18"/>
                <w:lang w:val="es-MX" w:eastAsia="en-US"/>
              </w:rPr>
            </w:pPr>
            <w:r w:rsidRPr="0064338C">
              <w:rPr>
                <w:rFonts w:eastAsia="Calibri"/>
                <w:szCs w:val="18"/>
                <w:lang w:val="es-MX" w:eastAsia="en-US"/>
              </w:rPr>
              <w:t>Adecuación de la numeración.</w:t>
            </w:r>
          </w:p>
        </w:tc>
      </w:tr>
      <w:tr w:rsidR="0064338C" w:rsidRPr="0064338C" w:rsidTr="00CF135F">
        <w:tc>
          <w:tcPr>
            <w:tcW w:w="1880" w:type="pct"/>
          </w:tcPr>
          <w:p w:rsidR="00F81156" w:rsidRPr="0064338C" w:rsidRDefault="00F81156" w:rsidP="00283180">
            <w:pPr>
              <w:pStyle w:val="Texto"/>
              <w:spacing w:after="99"/>
              <w:ind w:firstLine="0"/>
              <w:rPr>
                <w:b/>
              </w:rPr>
            </w:pPr>
            <w:r w:rsidRPr="0064338C">
              <w:rPr>
                <w:b/>
              </w:rPr>
              <w:t xml:space="preserve">XX. Empresa Forestal Comunitaria (EFC): </w:t>
            </w:r>
            <w:r w:rsidRPr="0064338C">
              <w:t xml:space="preserve">Ejidos y comunidades, que además de contar con una autorización de aprovechamiento de sus recursos forestales, acreditan que cuentan con una organización interna o una empresa </w:t>
            </w:r>
            <w:r w:rsidRPr="0064338C">
              <w:lastRenderedPageBreak/>
              <w:t>legalmente constituida que les permite realizar, de manera diferenciada de los asuntos agrarios,  el aprovechamiento, administración, transformación y  comercialización de los productos que obtienen de sus terrenos forestales, así como, las asociaciones, uniones, sociedades mercantiles u otras que formen entre sí o entre sus empresas, para el mismo fin.</w:t>
            </w:r>
          </w:p>
        </w:tc>
        <w:tc>
          <w:tcPr>
            <w:tcW w:w="2644" w:type="pct"/>
          </w:tcPr>
          <w:p w:rsidR="00F81156" w:rsidRPr="0064338C" w:rsidRDefault="00F81156" w:rsidP="00104BA3">
            <w:pPr>
              <w:pStyle w:val="Texto"/>
              <w:spacing w:after="99"/>
              <w:ind w:firstLine="0"/>
              <w:rPr>
                <w:b/>
              </w:rPr>
            </w:pPr>
            <w:r w:rsidRPr="0064338C">
              <w:rPr>
                <w:b/>
              </w:rPr>
              <w:lastRenderedPageBreak/>
              <w:t>XX</w:t>
            </w:r>
            <w:r w:rsidRPr="00E36B2A">
              <w:rPr>
                <w:b/>
                <w:color w:val="FF0000"/>
              </w:rPr>
              <w:t>III</w:t>
            </w:r>
            <w:r w:rsidRPr="0064338C">
              <w:rPr>
                <w:b/>
              </w:rPr>
              <w:t xml:space="preserve">. Empresa Forestal Comunitaria (EFC): </w:t>
            </w:r>
            <w:r w:rsidRPr="0064338C">
              <w:t xml:space="preserve">Ejidos y comunidades, que además de contar con una autorización de aprovechamiento de sus recursos forestales, acreditan que cuentan con una organización interna o una empresa legalmente constituida que les permite realizar, de manera diferenciada de los asuntos agrarios,  el </w:t>
            </w:r>
            <w:r w:rsidRPr="0064338C">
              <w:lastRenderedPageBreak/>
              <w:t>aprovechamiento, administración, transformación y  comercialización de los productos que obtienen de sus terrenos forestales, así como, las asociaciones, uniones, sociedades mercantiles u otras que formen entre sí o entre sus empresas, para el mismo fin.</w:t>
            </w:r>
          </w:p>
        </w:tc>
        <w:tc>
          <w:tcPr>
            <w:tcW w:w="476" w:type="pct"/>
          </w:tcPr>
          <w:p w:rsidR="00F81156" w:rsidRPr="0064338C" w:rsidRDefault="00F81156" w:rsidP="00104BA3">
            <w:pPr>
              <w:pStyle w:val="Texto"/>
              <w:spacing w:line="221" w:lineRule="exact"/>
              <w:ind w:firstLine="0"/>
              <w:rPr>
                <w:rFonts w:eastAsia="Calibri"/>
                <w:szCs w:val="18"/>
                <w:lang w:val="es-MX" w:eastAsia="en-US"/>
              </w:rPr>
            </w:pPr>
            <w:r w:rsidRPr="0064338C">
              <w:rPr>
                <w:rFonts w:eastAsia="Calibri"/>
                <w:szCs w:val="18"/>
                <w:lang w:val="es-MX" w:eastAsia="en-US"/>
              </w:rPr>
              <w:lastRenderedPageBreak/>
              <w:t>Adecuación de la numeración.</w:t>
            </w:r>
          </w:p>
        </w:tc>
      </w:tr>
      <w:tr w:rsidR="0064338C" w:rsidRPr="0064338C" w:rsidTr="00CF135F">
        <w:tc>
          <w:tcPr>
            <w:tcW w:w="1880" w:type="pct"/>
          </w:tcPr>
          <w:p w:rsidR="00F81156" w:rsidRPr="0064338C" w:rsidRDefault="00F81156" w:rsidP="00C16F14">
            <w:pPr>
              <w:spacing w:after="99" w:line="216" w:lineRule="exact"/>
              <w:jc w:val="both"/>
              <w:rPr>
                <w:rFonts w:ascii="Arial" w:eastAsia="Times New Roman" w:hAnsi="Arial" w:cs="Arial"/>
                <w:b/>
                <w:sz w:val="18"/>
                <w:szCs w:val="20"/>
                <w:lang w:val="es-ES" w:eastAsia="es-ES"/>
              </w:rPr>
            </w:pPr>
            <w:r w:rsidRPr="0064338C">
              <w:rPr>
                <w:rFonts w:ascii="Arial" w:eastAsia="Times New Roman" w:hAnsi="Arial" w:cs="Arial"/>
                <w:b/>
                <w:sz w:val="18"/>
                <w:szCs w:val="20"/>
                <w:lang w:val="es-ES" w:eastAsia="es-ES"/>
              </w:rPr>
              <w:lastRenderedPageBreak/>
              <w:t xml:space="preserve">XXI. Empresa forestal privada: </w:t>
            </w:r>
            <w:r w:rsidRPr="0064338C">
              <w:rPr>
                <w:rFonts w:ascii="Arial" w:eastAsia="Times New Roman" w:hAnsi="Arial" w:cs="Arial"/>
                <w:sz w:val="18"/>
                <w:szCs w:val="20"/>
                <w:lang w:val="es-ES" w:eastAsia="es-ES"/>
              </w:rPr>
              <w:t>Se refiere a las personas físicas o empresas constituidas por personas físicas o morales distintas a los ejidos y comunidades que tengan como objeto el aprovechamiento, transformación y comercialización de productos forestales de origen nacional y de legal procedencia.</w:t>
            </w:r>
          </w:p>
        </w:tc>
        <w:tc>
          <w:tcPr>
            <w:tcW w:w="2644" w:type="pct"/>
          </w:tcPr>
          <w:p w:rsidR="00F81156" w:rsidRPr="0064338C" w:rsidRDefault="00F81156" w:rsidP="00104BA3">
            <w:pPr>
              <w:spacing w:after="99" w:line="216" w:lineRule="exact"/>
              <w:jc w:val="both"/>
              <w:rPr>
                <w:rFonts w:ascii="Arial" w:eastAsia="Times New Roman" w:hAnsi="Arial" w:cs="Arial"/>
                <w:b/>
                <w:sz w:val="18"/>
                <w:szCs w:val="20"/>
                <w:lang w:val="es-ES" w:eastAsia="es-ES"/>
              </w:rPr>
            </w:pPr>
            <w:r w:rsidRPr="0064338C">
              <w:rPr>
                <w:rFonts w:ascii="Arial" w:eastAsia="Times New Roman" w:hAnsi="Arial" w:cs="Arial"/>
                <w:b/>
                <w:sz w:val="18"/>
                <w:szCs w:val="20"/>
                <w:lang w:val="es-ES" w:eastAsia="es-ES"/>
              </w:rPr>
              <w:t>XI</w:t>
            </w:r>
            <w:r w:rsidRPr="00E36B2A">
              <w:rPr>
                <w:rFonts w:ascii="Arial" w:eastAsia="Times New Roman" w:hAnsi="Arial" w:cs="Arial"/>
                <w:b/>
                <w:color w:val="FF0000"/>
                <w:sz w:val="18"/>
                <w:szCs w:val="20"/>
                <w:lang w:val="es-ES" w:eastAsia="es-ES"/>
              </w:rPr>
              <w:t>V</w:t>
            </w:r>
            <w:r w:rsidRPr="0064338C">
              <w:rPr>
                <w:rFonts w:ascii="Arial" w:eastAsia="Times New Roman" w:hAnsi="Arial" w:cs="Arial"/>
                <w:b/>
                <w:sz w:val="18"/>
                <w:szCs w:val="20"/>
                <w:lang w:val="es-ES" w:eastAsia="es-ES"/>
              </w:rPr>
              <w:t xml:space="preserve">. Empresa forestal privada: </w:t>
            </w:r>
            <w:r w:rsidRPr="0064338C">
              <w:rPr>
                <w:rFonts w:ascii="Arial" w:eastAsia="Times New Roman" w:hAnsi="Arial" w:cs="Arial"/>
                <w:sz w:val="18"/>
                <w:szCs w:val="20"/>
                <w:lang w:val="es-ES" w:eastAsia="es-ES"/>
              </w:rPr>
              <w:t>Se refiere a las personas físicas o empresas constituidas por personas físicas o morales distintas a los ejidos y comunidades que tengan como objeto el aprovechamiento, transformación y comercialización de productos forestales de origen nacional y de legal procedencia.</w:t>
            </w:r>
          </w:p>
        </w:tc>
        <w:tc>
          <w:tcPr>
            <w:tcW w:w="476" w:type="pct"/>
          </w:tcPr>
          <w:p w:rsidR="00F81156" w:rsidRPr="0064338C" w:rsidRDefault="00F81156" w:rsidP="00104BA3">
            <w:pPr>
              <w:pStyle w:val="Texto"/>
              <w:spacing w:line="221" w:lineRule="exact"/>
              <w:ind w:firstLine="0"/>
              <w:rPr>
                <w:rFonts w:eastAsia="Calibri"/>
                <w:szCs w:val="18"/>
                <w:lang w:val="es-MX" w:eastAsia="en-US"/>
              </w:rPr>
            </w:pPr>
            <w:r w:rsidRPr="0064338C">
              <w:rPr>
                <w:rFonts w:eastAsia="Calibri"/>
                <w:szCs w:val="18"/>
                <w:lang w:val="es-MX" w:eastAsia="en-US"/>
              </w:rPr>
              <w:t>Adecuación de la numeración.</w:t>
            </w:r>
          </w:p>
        </w:tc>
      </w:tr>
      <w:tr w:rsidR="0064338C" w:rsidRPr="0064338C" w:rsidTr="00CF135F">
        <w:tc>
          <w:tcPr>
            <w:tcW w:w="1880" w:type="pct"/>
          </w:tcPr>
          <w:p w:rsidR="00F81156" w:rsidRPr="0064338C" w:rsidRDefault="00F81156" w:rsidP="00C16F14">
            <w:pPr>
              <w:spacing w:after="99" w:line="216" w:lineRule="exact"/>
              <w:jc w:val="both"/>
              <w:rPr>
                <w:rFonts w:ascii="Arial" w:eastAsia="Times New Roman" w:hAnsi="Arial" w:cs="Arial"/>
                <w:b/>
                <w:sz w:val="18"/>
                <w:szCs w:val="20"/>
                <w:lang w:val="es-ES" w:eastAsia="es-ES"/>
              </w:rPr>
            </w:pPr>
            <w:r w:rsidRPr="0064338C">
              <w:rPr>
                <w:rFonts w:ascii="Arial" w:eastAsia="Times New Roman" w:hAnsi="Arial" w:cs="Arial"/>
                <w:b/>
                <w:sz w:val="18"/>
                <w:szCs w:val="20"/>
                <w:lang w:val="es-ES" w:eastAsia="es-ES"/>
              </w:rPr>
              <w:t xml:space="preserve">XXII. Empresa forestal mixta: </w:t>
            </w:r>
            <w:r w:rsidRPr="0064338C">
              <w:rPr>
                <w:rFonts w:ascii="Arial" w:eastAsia="Times New Roman" w:hAnsi="Arial" w:cs="Arial"/>
                <w:sz w:val="18"/>
                <w:szCs w:val="20"/>
                <w:lang w:val="es-ES" w:eastAsia="es-ES"/>
              </w:rPr>
              <w:t>Empresas conformadas por personas físicas titulares de aprovechamiento forestal o personas morales constituidas por sociedades entre empresas forestales comunitarias y empresas forestales privadas, que tienen por objeto el aprovechamiento, transformación y comercialización de productos forestales de origen nacional y de legal procedencia.</w:t>
            </w:r>
          </w:p>
        </w:tc>
        <w:tc>
          <w:tcPr>
            <w:tcW w:w="2644" w:type="pct"/>
          </w:tcPr>
          <w:p w:rsidR="00F81156" w:rsidRPr="0064338C" w:rsidRDefault="00F81156" w:rsidP="00104BA3">
            <w:pPr>
              <w:spacing w:after="99" w:line="216" w:lineRule="exact"/>
              <w:jc w:val="both"/>
              <w:rPr>
                <w:rFonts w:ascii="Arial" w:eastAsia="Times New Roman" w:hAnsi="Arial" w:cs="Arial"/>
                <w:b/>
                <w:sz w:val="18"/>
                <w:szCs w:val="20"/>
                <w:lang w:val="es-ES" w:eastAsia="es-ES"/>
              </w:rPr>
            </w:pPr>
            <w:r w:rsidRPr="0064338C">
              <w:rPr>
                <w:rFonts w:ascii="Arial" w:eastAsia="Times New Roman" w:hAnsi="Arial" w:cs="Arial"/>
                <w:b/>
                <w:sz w:val="18"/>
                <w:szCs w:val="20"/>
                <w:lang w:val="es-ES" w:eastAsia="es-ES"/>
              </w:rPr>
              <w:t>XX</w:t>
            </w:r>
            <w:r w:rsidRPr="00E36B2A">
              <w:rPr>
                <w:rFonts w:ascii="Arial" w:eastAsia="Times New Roman" w:hAnsi="Arial" w:cs="Arial"/>
                <w:b/>
                <w:color w:val="FF0000"/>
                <w:sz w:val="18"/>
                <w:szCs w:val="20"/>
                <w:lang w:val="es-ES" w:eastAsia="es-ES"/>
              </w:rPr>
              <w:t>V</w:t>
            </w:r>
            <w:r w:rsidRPr="0064338C">
              <w:rPr>
                <w:rFonts w:ascii="Arial" w:eastAsia="Times New Roman" w:hAnsi="Arial" w:cs="Arial"/>
                <w:b/>
                <w:sz w:val="18"/>
                <w:szCs w:val="20"/>
                <w:lang w:val="es-ES" w:eastAsia="es-ES"/>
              </w:rPr>
              <w:t xml:space="preserve">. Empresa forestal mixta: </w:t>
            </w:r>
            <w:r w:rsidRPr="0064338C">
              <w:rPr>
                <w:rFonts w:ascii="Arial" w:eastAsia="Times New Roman" w:hAnsi="Arial" w:cs="Arial"/>
                <w:sz w:val="18"/>
                <w:szCs w:val="20"/>
                <w:lang w:val="es-ES" w:eastAsia="es-ES"/>
              </w:rPr>
              <w:t>Empresas conformadas por personas físicas titulares de aprovechamiento forestal o personas morales constituidas por sociedades entre empresas forestales comunitarias y empresas forestales privadas, que tienen por objeto el aprovechamiento, transformación y comercialización de productos forestales de origen nacional y de legal procedencia.</w:t>
            </w:r>
          </w:p>
        </w:tc>
        <w:tc>
          <w:tcPr>
            <w:tcW w:w="476" w:type="pct"/>
          </w:tcPr>
          <w:p w:rsidR="00F81156" w:rsidRPr="0064338C" w:rsidRDefault="00F81156" w:rsidP="00104BA3">
            <w:pPr>
              <w:pStyle w:val="Texto"/>
              <w:spacing w:line="221" w:lineRule="exact"/>
              <w:ind w:firstLine="0"/>
              <w:rPr>
                <w:rFonts w:eastAsia="Calibri"/>
                <w:szCs w:val="18"/>
                <w:lang w:val="es-MX" w:eastAsia="en-US"/>
              </w:rPr>
            </w:pPr>
            <w:r w:rsidRPr="0064338C">
              <w:rPr>
                <w:rFonts w:eastAsia="Calibri"/>
                <w:szCs w:val="18"/>
                <w:lang w:val="es-MX" w:eastAsia="en-US"/>
              </w:rPr>
              <w:t>Adecuación de la numeración.</w:t>
            </w:r>
          </w:p>
        </w:tc>
      </w:tr>
      <w:tr w:rsidR="0064338C" w:rsidRPr="0064338C" w:rsidTr="00CF135F">
        <w:tc>
          <w:tcPr>
            <w:tcW w:w="1880" w:type="pct"/>
          </w:tcPr>
          <w:p w:rsidR="00F81156" w:rsidRPr="0064338C" w:rsidRDefault="00F81156" w:rsidP="000C2FE2">
            <w:pPr>
              <w:pStyle w:val="Texto"/>
              <w:spacing w:after="99"/>
              <w:ind w:firstLine="0"/>
              <w:rPr>
                <w:b/>
              </w:rPr>
            </w:pPr>
          </w:p>
        </w:tc>
        <w:tc>
          <w:tcPr>
            <w:tcW w:w="2644" w:type="pct"/>
          </w:tcPr>
          <w:p w:rsidR="00F81156" w:rsidRPr="0064338C" w:rsidRDefault="00773E31" w:rsidP="00ED19D4">
            <w:pPr>
              <w:pBdr>
                <w:top w:val="nil"/>
                <w:left w:val="nil"/>
                <w:bottom w:val="nil"/>
                <w:right w:val="nil"/>
                <w:between w:val="nil"/>
              </w:pBdr>
              <w:spacing w:after="101"/>
              <w:jc w:val="both"/>
              <w:rPr>
                <w:rFonts w:ascii="Arial" w:eastAsia="Arial" w:hAnsi="Arial" w:cs="Arial"/>
                <w:b/>
                <w:sz w:val="18"/>
                <w:szCs w:val="18"/>
              </w:rPr>
            </w:pPr>
            <w:r w:rsidRPr="00E36B2A">
              <w:rPr>
                <w:rFonts w:ascii="Arial" w:eastAsia="Arial" w:hAnsi="Arial" w:cs="Arial"/>
                <w:b/>
                <w:color w:val="FF0000"/>
                <w:sz w:val="18"/>
                <w:szCs w:val="18"/>
              </w:rPr>
              <w:t xml:space="preserve">XXVI. Entidad grupal: </w:t>
            </w:r>
            <w:r w:rsidRPr="00E36B2A">
              <w:rPr>
                <w:rFonts w:ascii="Arial" w:eastAsia="Arial" w:hAnsi="Arial" w:cs="Arial"/>
                <w:color w:val="FF0000"/>
                <w:sz w:val="18"/>
                <w:szCs w:val="18"/>
              </w:rPr>
              <w:t>Es aquella figura legal que representa a los predios forestales que conforman un grupo con la finalidad de tener la certificación internacional grupal FSC de manejo forestal.</w:t>
            </w:r>
          </w:p>
        </w:tc>
        <w:tc>
          <w:tcPr>
            <w:tcW w:w="476" w:type="pct"/>
          </w:tcPr>
          <w:p w:rsidR="00F81156" w:rsidRPr="0064338C" w:rsidRDefault="00F81156" w:rsidP="00F536F5">
            <w:pPr>
              <w:pStyle w:val="Texto"/>
              <w:spacing w:after="99"/>
              <w:ind w:firstLine="0"/>
              <w:jc w:val="left"/>
              <w:rPr>
                <w:rFonts w:eastAsia="Calibri"/>
                <w:szCs w:val="18"/>
                <w:lang w:val="es-MX" w:eastAsia="en-US"/>
              </w:rPr>
            </w:pPr>
            <w:r w:rsidRPr="0064338C">
              <w:rPr>
                <w:rFonts w:eastAsia="Calibri"/>
                <w:szCs w:val="18"/>
                <w:lang w:val="es-MX" w:eastAsia="en-US"/>
              </w:rPr>
              <w:t>Inclusión de término</w:t>
            </w:r>
            <w:r w:rsidR="00F536F5" w:rsidRPr="0064338C">
              <w:rPr>
                <w:rFonts w:eastAsia="Calibri"/>
                <w:szCs w:val="18"/>
                <w:lang w:val="es-MX" w:eastAsia="en-US"/>
              </w:rPr>
              <w:t xml:space="preserve"> debido a que el componente contempla la atención hacia entidades grupales que buscan la certificación forestal.</w:t>
            </w:r>
          </w:p>
        </w:tc>
      </w:tr>
      <w:tr w:rsidR="0064338C" w:rsidRPr="0064338C" w:rsidTr="00CF135F">
        <w:tc>
          <w:tcPr>
            <w:tcW w:w="1880" w:type="pct"/>
          </w:tcPr>
          <w:p w:rsidR="00F81156" w:rsidRPr="0064338C" w:rsidRDefault="00F81156" w:rsidP="000C2FE2">
            <w:pPr>
              <w:pStyle w:val="Texto"/>
              <w:spacing w:after="99"/>
              <w:ind w:firstLine="0"/>
              <w:rPr>
                <w:b/>
              </w:rPr>
            </w:pPr>
          </w:p>
        </w:tc>
        <w:tc>
          <w:tcPr>
            <w:tcW w:w="2644" w:type="pct"/>
          </w:tcPr>
          <w:p w:rsidR="00F81156" w:rsidRPr="0064338C" w:rsidRDefault="00F81156" w:rsidP="00ED19D4">
            <w:pPr>
              <w:pBdr>
                <w:top w:val="nil"/>
                <w:left w:val="nil"/>
                <w:bottom w:val="nil"/>
                <w:right w:val="nil"/>
                <w:between w:val="nil"/>
              </w:pBdr>
              <w:spacing w:after="101"/>
              <w:jc w:val="both"/>
              <w:rPr>
                <w:rFonts w:ascii="Arial" w:eastAsia="Arial" w:hAnsi="Arial" w:cs="Arial"/>
                <w:sz w:val="18"/>
                <w:szCs w:val="18"/>
              </w:rPr>
            </w:pPr>
            <w:r w:rsidRPr="00E36B2A">
              <w:rPr>
                <w:rFonts w:ascii="Arial" w:eastAsia="Arial" w:hAnsi="Arial" w:cs="Arial"/>
                <w:b/>
                <w:color w:val="FF0000"/>
                <w:sz w:val="18"/>
                <w:szCs w:val="18"/>
              </w:rPr>
              <w:t>XXVII.</w:t>
            </w:r>
            <w:r w:rsidRPr="00E36B2A">
              <w:rPr>
                <w:rFonts w:ascii="Arial" w:eastAsia="Arial" w:hAnsi="Arial" w:cs="Arial"/>
                <w:color w:val="FF0000"/>
                <w:sz w:val="18"/>
                <w:szCs w:val="18"/>
              </w:rPr>
              <w:t xml:space="preserve"> </w:t>
            </w:r>
            <w:r w:rsidRPr="00E36B2A">
              <w:rPr>
                <w:rFonts w:ascii="Arial" w:eastAsia="Arial" w:hAnsi="Arial" w:cs="Arial"/>
                <w:color w:val="FF0000"/>
                <w:sz w:val="18"/>
                <w:szCs w:val="18"/>
              </w:rPr>
              <w:tab/>
            </w:r>
            <w:r w:rsidRPr="00E36B2A">
              <w:rPr>
                <w:rFonts w:ascii="Arial" w:eastAsia="Arial" w:hAnsi="Arial" w:cs="Arial"/>
                <w:b/>
                <w:color w:val="FF0000"/>
                <w:sz w:val="18"/>
                <w:szCs w:val="18"/>
              </w:rPr>
              <w:t>Fondo de aseguramiento</w:t>
            </w:r>
            <w:r w:rsidRPr="00E36B2A">
              <w:rPr>
                <w:rFonts w:ascii="Arial" w:eastAsia="Arial" w:hAnsi="Arial" w:cs="Arial"/>
                <w:color w:val="FF0000"/>
                <w:sz w:val="18"/>
                <w:szCs w:val="18"/>
              </w:rPr>
              <w:t>: los Fondos de Aseguramiento Agropecuario y Rural constituidos y en operación conforme a la Ley de Fondos de Aseguramiento Agropecuario y Rural, cuyo objetivo es el aseguramiento de plantaciones forestales comerciales.</w:t>
            </w:r>
          </w:p>
        </w:tc>
        <w:tc>
          <w:tcPr>
            <w:tcW w:w="476" w:type="pct"/>
          </w:tcPr>
          <w:p w:rsidR="00F81156" w:rsidRPr="0064338C" w:rsidRDefault="00376B23" w:rsidP="00376B23">
            <w:pPr>
              <w:pStyle w:val="Texto"/>
              <w:spacing w:after="99"/>
              <w:ind w:firstLine="0"/>
              <w:jc w:val="left"/>
              <w:rPr>
                <w:rFonts w:eastAsia="Calibri"/>
                <w:szCs w:val="18"/>
                <w:lang w:val="es-MX" w:eastAsia="en-US"/>
              </w:rPr>
            </w:pPr>
            <w:r w:rsidRPr="0064338C">
              <w:rPr>
                <w:rFonts w:eastAsia="Calibri"/>
                <w:szCs w:val="18"/>
                <w:lang w:val="es-MX" w:eastAsia="en-US"/>
              </w:rPr>
              <w:t>Inclusión de término del instrumento que se utilizará para fomentar el establecimiento y mantenimiento de PFC.</w:t>
            </w:r>
          </w:p>
        </w:tc>
      </w:tr>
      <w:tr w:rsidR="0064338C" w:rsidRPr="0064338C" w:rsidTr="00CF135F">
        <w:tc>
          <w:tcPr>
            <w:tcW w:w="1880" w:type="pct"/>
          </w:tcPr>
          <w:p w:rsidR="00F81156" w:rsidRPr="0064338C" w:rsidRDefault="00F81156" w:rsidP="000C2FE2">
            <w:pPr>
              <w:pStyle w:val="Texto"/>
              <w:spacing w:after="99"/>
              <w:ind w:firstLine="0"/>
            </w:pPr>
            <w:r w:rsidRPr="0064338C">
              <w:rPr>
                <w:b/>
              </w:rPr>
              <w:t>XXIII.</w:t>
            </w:r>
            <w:r w:rsidRPr="0064338C">
              <w:rPr>
                <w:b/>
              </w:rPr>
              <w:tab/>
              <w:t>Folio del asesor técnico:</w:t>
            </w:r>
            <w:r w:rsidRPr="0064338C">
              <w:t xml:space="preserve"> Secuencia </w:t>
            </w:r>
            <w:r w:rsidRPr="0064338C">
              <w:lastRenderedPageBreak/>
              <w:t>de símbolos alfanuméricos que asigna el sistema a las personas que obtienen un certificado de las Instituciones Certificadoras que sea validado por la CONAFOR al momento de la inscripción en el Listado de asesores técnicos certificados. El folio se publica dentro del Listado en la página de internet de la CONAFOR.</w:t>
            </w:r>
          </w:p>
        </w:tc>
        <w:tc>
          <w:tcPr>
            <w:tcW w:w="2644" w:type="pct"/>
          </w:tcPr>
          <w:p w:rsidR="00F81156" w:rsidRPr="0064338C" w:rsidRDefault="00F81156" w:rsidP="00104BA3">
            <w:pPr>
              <w:pStyle w:val="Texto"/>
              <w:spacing w:after="99"/>
              <w:ind w:firstLine="0"/>
            </w:pPr>
            <w:r w:rsidRPr="0064338C">
              <w:rPr>
                <w:b/>
              </w:rPr>
              <w:lastRenderedPageBreak/>
              <w:t>XX</w:t>
            </w:r>
            <w:r w:rsidRPr="00E36B2A">
              <w:rPr>
                <w:b/>
                <w:color w:val="FF0000"/>
              </w:rPr>
              <w:t>V</w:t>
            </w:r>
            <w:r w:rsidRPr="0064338C">
              <w:rPr>
                <w:b/>
              </w:rPr>
              <w:t>II</w:t>
            </w:r>
            <w:r w:rsidRPr="00E36B2A">
              <w:rPr>
                <w:b/>
                <w:color w:val="FF0000"/>
              </w:rPr>
              <w:t>I</w:t>
            </w:r>
            <w:r w:rsidRPr="0064338C">
              <w:rPr>
                <w:b/>
              </w:rPr>
              <w:t>.</w:t>
            </w:r>
            <w:r w:rsidRPr="0064338C">
              <w:rPr>
                <w:b/>
              </w:rPr>
              <w:tab/>
              <w:t>Folio del asesor técnico:</w:t>
            </w:r>
            <w:r w:rsidRPr="0064338C">
              <w:t xml:space="preserve"> Secuencia de símbolos </w:t>
            </w:r>
            <w:r w:rsidRPr="0064338C">
              <w:lastRenderedPageBreak/>
              <w:t>alfanuméricos que asigna el sistema a las personas que obtienen un certificado de las Instituciones Certificadoras que sea validado por la CONAFOR al momento de la inscripción en el Listado de asesores técnicos certificados. El folio se publica dentro del Listado en la página de internet de la CONAFOR.</w:t>
            </w:r>
          </w:p>
        </w:tc>
        <w:tc>
          <w:tcPr>
            <w:tcW w:w="476" w:type="pct"/>
          </w:tcPr>
          <w:p w:rsidR="00F81156" w:rsidRPr="0064338C" w:rsidRDefault="00F81156" w:rsidP="00104BA3">
            <w:pPr>
              <w:pStyle w:val="Texto"/>
              <w:spacing w:line="221" w:lineRule="exact"/>
              <w:ind w:firstLine="0"/>
              <w:rPr>
                <w:rFonts w:eastAsia="Calibri"/>
                <w:szCs w:val="18"/>
                <w:lang w:val="es-MX" w:eastAsia="en-US"/>
              </w:rPr>
            </w:pPr>
            <w:r w:rsidRPr="0064338C">
              <w:rPr>
                <w:rFonts w:eastAsia="Calibri"/>
                <w:szCs w:val="18"/>
                <w:lang w:val="es-MX" w:eastAsia="en-US"/>
              </w:rPr>
              <w:lastRenderedPageBreak/>
              <w:t>Adecuació</w:t>
            </w:r>
            <w:r w:rsidRPr="0064338C">
              <w:rPr>
                <w:rFonts w:eastAsia="Calibri"/>
                <w:szCs w:val="18"/>
                <w:lang w:val="es-MX" w:eastAsia="en-US"/>
              </w:rPr>
              <w:lastRenderedPageBreak/>
              <w:t>n de la numeración.</w:t>
            </w:r>
          </w:p>
        </w:tc>
      </w:tr>
      <w:tr w:rsidR="0064338C" w:rsidRPr="0064338C" w:rsidTr="00CF135F">
        <w:tc>
          <w:tcPr>
            <w:tcW w:w="1880" w:type="pct"/>
          </w:tcPr>
          <w:p w:rsidR="00F81156" w:rsidRPr="0064338C" w:rsidRDefault="00F81156" w:rsidP="00086AD8">
            <w:pPr>
              <w:pStyle w:val="Texto"/>
              <w:spacing w:after="99"/>
              <w:ind w:firstLine="0"/>
            </w:pPr>
            <w:r w:rsidRPr="0064338C">
              <w:rPr>
                <w:b/>
              </w:rPr>
              <w:lastRenderedPageBreak/>
              <w:t>XXIV.</w:t>
            </w:r>
            <w:r w:rsidRPr="0064338C">
              <w:rPr>
                <w:b/>
              </w:rPr>
              <w:tab/>
              <w:t>Formato técnico complementario:</w:t>
            </w:r>
            <w:r w:rsidRPr="0064338C">
              <w:t xml:space="preserve"> Documento que acompaña a la solicitud única de apoyo y que resume la información técnica que debe presentar una persona solicitante para determinado componente, concepto o modalidad de apoyos.</w:t>
            </w:r>
          </w:p>
        </w:tc>
        <w:tc>
          <w:tcPr>
            <w:tcW w:w="2644" w:type="pct"/>
          </w:tcPr>
          <w:p w:rsidR="00F81156" w:rsidRPr="0064338C" w:rsidRDefault="00F81156" w:rsidP="00104BA3">
            <w:pPr>
              <w:pStyle w:val="Texto"/>
              <w:spacing w:after="99"/>
              <w:ind w:firstLine="0"/>
            </w:pPr>
            <w:r w:rsidRPr="0064338C">
              <w:rPr>
                <w:b/>
              </w:rPr>
              <w:t>XX</w:t>
            </w:r>
            <w:r w:rsidRPr="00E36B2A">
              <w:rPr>
                <w:b/>
                <w:color w:val="FF0000"/>
              </w:rPr>
              <w:t>IX</w:t>
            </w:r>
            <w:r w:rsidRPr="0064338C">
              <w:rPr>
                <w:b/>
              </w:rPr>
              <w:t>.</w:t>
            </w:r>
            <w:r w:rsidRPr="0064338C">
              <w:rPr>
                <w:b/>
              </w:rPr>
              <w:tab/>
              <w:t>Formato técnico complementario:</w:t>
            </w:r>
            <w:r w:rsidRPr="0064338C">
              <w:t xml:space="preserve"> Documento que acompaña a la solicitud única de apoyo y que resume la información técnica que debe presentar una persona solicitante para determinado componente, concepto o modalidad de apoyos.</w:t>
            </w:r>
          </w:p>
        </w:tc>
        <w:tc>
          <w:tcPr>
            <w:tcW w:w="476" w:type="pct"/>
          </w:tcPr>
          <w:p w:rsidR="00F81156" w:rsidRPr="0064338C" w:rsidRDefault="00F81156" w:rsidP="00104BA3">
            <w:pPr>
              <w:pStyle w:val="Texto"/>
              <w:spacing w:line="221" w:lineRule="exact"/>
              <w:ind w:firstLine="0"/>
              <w:rPr>
                <w:rFonts w:eastAsia="Calibri"/>
                <w:szCs w:val="18"/>
                <w:lang w:val="es-MX" w:eastAsia="en-US"/>
              </w:rPr>
            </w:pPr>
            <w:r w:rsidRPr="0064338C">
              <w:rPr>
                <w:rFonts w:eastAsia="Calibri"/>
                <w:szCs w:val="18"/>
                <w:lang w:val="es-MX" w:eastAsia="en-US"/>
              </w:rPr>
              <w:t>Adecuación de la numeración.</w:t>
            </w:r>
          </w:p>
        </w:tc>
      </w:tr>
      <w:tr w:rsidR="0064338C" w:rsidRPr="0064338C" w:rsidTr="00CF135F">
        <w:tc>
          <w:tcPr>
            <w:tcW w:w="1880" w:type="pct"/>
          </w:tcPr>
          <w:p w:rsidR="00F81156" w:rsidRPr="0064338C" w:rsidRDefault="00F81156" w:rsidP="00086AD8">
            <w:pPr>
              <w:pStyle w:val="Texto"/>
              <w:spacing w:after="99"/>
              <w:ind w:firstLine="0"/>
            </w:pPr>
            <w:r w:rsidRPr="0064338C">
              <w:rPr>
                <w:b/>
              </w:rPr>
              <w:t>XXV.</w:t>
            </w:r>
            <w:r w:rsidRPr="0064338C">
              <w:rPr>
                <w:b/>
              </w:rPr>
              <w:tab/>
              <w:t>Gerencia Estatal:</w:t>
            </w:r>
            <w:r w:rsidRPr="0064338C">
              <w:t xml:space="preserve"> Área administrativa adscrita a la CONAFOR en cada Entidad Federativa, cuyo directorio puede ser localizado en el Anexo 7 de las presentes Reglas.</w:t>
            </w:r>
          </w:p>
        </w:tc>
        <w:tc>
          <w:tcPr>
            <w:tcW w:w="2644" w:type="pct"/>
          </w:tcPr>
          <w:p w:rsidR="00F81156" w:rsidRPr="0064338C" w:rsidRDefault="00F81156" w:rsidP="00EC18BA">
            <w:pPr>
              <w:pStyle w:val="Texto"/>
              <w:spacing w:after="99"/>
              <w:ind w:firstLine="0"/>
            </w:pPr>
            <w:r w:rsidRPr="0064338C">
              <w:rPr>
                <w:b/>
              </w:rPr>
              <w:t>XX</w:t>
            </w:r>
            <w:r w:rsidRPr="00E36B2A">
              <w:rPr>
                <w:b/>
                <w:color w:val="FF0000"/>
              </w:rPr>
              <w:t>X</w:t>
            </w:r>
            <w:r w:rsidRPr="0064338C">
              <w:rPr>
                <w:b/>
              </w:rPr>
              <w:t>.</w:t>
            </w:r>
            <w:r w:rsidRPr="0064338C">
              <w:rPr>
                <w:b/>
              </w:rPr>
              <w:tab/>
              <w:t>Gerencia Estatal:</w:t>
            </w:r>
            <w:r w:rsidRPr="0064338C">
              <w:t xml:space="preserve"> Área administrativa adscrita a la CONAFOR en cada Entidad Federativa, cuyo directorio puede ser localizado en el Anexo 7 de las presentes Reglas.</w:t>
            </w:r>
          </w:p>
        </w:tc>
        <w:tc>
          <w:tcPr>
            <w:tcW w:w="476" w:type="pct"/>
          </w:tcPr>
          <w:p w:rsidR="00F81156" w:rsidRPr="0064338C" w:rsidRDefault="00F81156" w:rsidP="00104BA3">
            <w:pPr>
              <w:pStyle w:val="Texto"/>
              <w:spacing w:line="221" w:lineRule="exact"/>
              <w:ind w:firstLine="0"/>
              <w:rPr>
                <w:rFonts w:eastAsia="Calibri"/>
                <w:szCs w:val="18"/>
                <w:lang w:val="es-MX" w:eastAsia="en-US"/>
              </w:rPr>
            </w:pPr>
            <w:r w:rsidRPr="0064338C">
              <w:rPr>
                <w:rFonts w:eastAsia="Calibri"/>
                <w:szCs w:val="18"/>
                <w:lang w:val="es-MX" w:eastAsia="en-US"/>
              </w:rPr>
              <w:t>Adecuación de la numeración.</w:t>
            </w:r>
          </w:p>
        </w:tc>
      </w:tr>
      <w:tr w:rsidR="0064338C" w:rsidRPr="0064338C" w:rsidTr="00CF135F">
        <w:tc>
          <w:tcPr>
            <w:tcW w:w="1880" w:type="pct"/>
          </w:tcPr>
          <w:p w:rsidR="00F81156" w:rsidRPr="0064338C" w:rsidRDefault="00F81156" w:rsidP="000C2FE2">
            <w:pPr>
              <w:pStyle w:val="Texto"/>
              <w:spacing w:after="99"/>
              <w:ind w:firstLine="0"/>
            </w:pPr>
            <w:r w:rsidRPr="0064338C">
              <w:rPr>
                <w:b/>
              </w:rPr>
              <w:t>XXVI.</w:t>
            </w:r>
            <w:r w:rsidRPr="0064338C">
              <w:rPr>
                <w:b/>
              </w:rPr>
              <w:tab/>
              <w:t>Gerente Estatal:</w:t>
            </w:r>
            <w:r w:rsidRPr="0064338C">
              <w:t xml:space="preserve"> Servidor público que representa a la CONAFOR en cada Entidad Federativa.</w:t>
            </w:r>
          </w:p>
        </w:tc>
        <w:tc>
          <w:tcPr>
            <w:tcW w:w="2644" w:type="pct"/>
          </w:tcPr>
          <w:p w:rsidR="00F81156" w:rsidRPr="0064338C" w:rsidRDefault="00F81156" w:rsidP="009954E3">
            <w:pPr>
              <w:pStyle w:val="Texto"/>
              <w:spacing w:after="99"/>
              <w:ind w:firstLine="0"/>
            </w:pPr>
            <w:r w:rsidRPr="0064338C">
              <w:rPr>
                <w:b/>
              </w:rPr>
              <w:t>XX</w:t>
            </w:r>
            <w:r w:rsidRPr="00E36B2A">
              <w:rPr>
                <w:b/>
                <w:color w:val="FF0000"/>
              </w:rPr>
              <w:t>XI</w:t>
            </w:r>
            <w:r w:rsidRPr="0064338C">
              <w:rPr>
                <w:b/>
              </w:rPr>
              <w:t>.</w:t>
            </w:r>
            <w:r w:rsidRPr="0064338C">
              <w:rPr>
                <w:b/>
              </w:rPr>
              <w:tab/>
              <w:t>Gerente Estatal:</w:t>
            </w:r>
            <w:r w:rsidRPr="0064338C">
              <w:t xml:space="preserve"> Servidor público que representa a la CONAFOR en cada Entidad Federativa.</w:t>
            </w:r>
          </w:p>
        </w:tc>
        <w:tc>
          <w:tcPr>
            <w:tcW w:w="476" w:type="pct"/>
          </w:tcPr>
          <w:p w:rsidR="00F81156" w:rsidRPr="0064338C" w:rsidRDefault="00F81156" w:rsidP="00104BA3">
            <w:pPr>
              <w:pStyle w:val="Texto"/>
              <w:spacing w:line="221" w:lineRule="exact"/>
              <w:ind w:firstLine="0"/>
              <w:rPr>
                <w:rFonts w:eastAsia="Calibri"/>
                <w:szCs w:val="18"/>
                <w:lang w:val="es-MX" w:eastAsia="en-US"/>
              </w:rPr>
            </w:pPr>
            <w:r w:rsidRPr="0064338C">
              <w:rPr>
                <w:rFonts w:eastAsia="Calibri"/>
                <w:szCs w:val="18"/>
                <w:lang w:val="es-MX" w:eastAsia="en-US"/>
              </w:rPr>
              <w:t>Adecuación de la numeración.</w:t>
            </w:r>
          </w:p>
        </w:tc>
      </w:tr>
      <w:tr w:rsidR="0064338C" w:rsidRPr="0064338C" w:rsidTr="00CF135F">
        <w:tc>
          <w:tcPr>
            <w:tcW w:w="1880" w:type="pct"/>
          </w:tcPr>
          <w:p w:rsidR="00F81156" w:rsidRPr="0064338C" w:rsidRDefault="00F81156" w:rsidP="000C2FE2">
            <w:pPr>
              <w:pStyle w:val="Texto"/>
              <w:spacing w:after="99"/>
              <w:ind w:firstLine="0"/>
            </w:pPr>
            <w:r w:rsidRPr="0064338C">
              <w:rPr>
                <w:b/>
              </w:rPr>
              <w:t>XXVII.</w:t>
            </w:r>
            <w:r w:rsidRPr="0064338C">
              <w:rPr>
                <w:b/>
              </w:rPr>
              <w:tab/>
              <w:t>Gerente de Programa:</w:t>
            </w:r>
            <w:r w:rsidRPr="0064338C">
              <w:t xml:space="preserve"> Servidor público de la CONAFOR con nivel gerencial que tiene su sede en las oficinas centrales de ese organismo, y que se encarga de dirigir diversas actividades relacionadas con los Componentes.</w:t>
            </w:r>
          </w:p>
        </w:tc>
        <w:tc>
          <w:tcPr>
            <w:tcW w:w="2644" w:type="pct"/>
          </w:tcPr>
          <w:p w:rsidR="00F81156" w:rsidRPr="0064338C" w:rsidRDefault="00F81156" w:rsidP="009954E3">
            <w:pPr>
              <w:pStyle w:val="Texto"/>
              <w:spacing w:after="99"/>
              <w:ind w:firstLine="0"/>
            </w:pPr>
            <w:r w:rsidRPr="0064338C">
              <w:rPr>
                <w:b/>
              </w:rPr>
              <w:t>XX</w:t>
            </w:r>
            <w:r w:rsidRPr="00E36B2A">
              <w:rPr>
                <w:b/>
                <w:color w:val="FF0000"/>
              </w:rPr>
              <w:t>XII</w:t>
            </w:r>
            <w:r w:rsidRPr="0064338C">
              <w:rPr>
                <w:b/>
              </w:rPr>
              <w:t>.</w:t>
            </w:r>
            <w:r w:rsidRPr="0064338C">
              <w:rPr>
                <w:b/>
              </w:rPr>
              <w:tab/>
              <w:t>Gerente de Programa:</w:t>
            </w:r>
            <w:r w:rsidRPr="0064338C">
              <w:t xml:space="preserve"> Servidor público de la CONAFOR con nivel gerencial que tiene su sede en las oficinas centrales de ese organismo, y que se encarga de dirigir diversas actividades relacionadas con los Componentes.</w:t>
            </w:r>
          </w:p>
        </w:tc>
        <w:tc>
          <w:tcPr>
            <w:tcW w:w="476" w:type="pct"/>
          </w:tcPr>
          <w:p w:rsidR="00F81156" w:rsidRPr="0064338C" w:rsidRDefault="00F81156" w:rsidP="00104BA3">
            <w:pPr>
              <w:pStyle w:val="Texto"/>
              <w:spacing w:line="221" w:lineRule="exact"/>
              <w:ind w:firstLine="0"/>
              <w:rPr>
                <w:rFonts w:eastAsia="Calibri"/>
                <w:szCs w:val="18"/>
                <w:lang w:val="es-MX" w:eastAsia="en-US"/>
              </w:rPr>
            </w:pPr>
            <w:r w:rsidRPr="0064338C">
              <w:rPr>
                <w:rFonts w:eastAsia="Calibri"/>
                <w:szCs w:val="18"/>
                <w:lang w:val="es-MX" w:eastAsia="en-US"/>
              </w:rPr>
              <w:t>Adecuación de la numeración.</w:t>
            </w:r>
          </w:p>
        </w:tc>
      </w:tr>
      <w:tr w:rsidR="0064338C" w:rsidRPr="0064338C" w:rsidTr="00CF135F">
        <w:tc>
          <w:tcPr>
            <w:tcW w:w="1880" w:type="pct"/>
          </w:tcPr>
          <w:p w:rsidR="00F81156" w:rsidRPr="0064338C" w:rsidRDefault="00F81156" w:rsidP="00635EF1">
            <w:pPr>
              <w:pStyle w:val="Texto"/>
              <w:spacing w:after="99"/>
              <w:ind w:firstLine="0"/>
            </w:pPr>
            <w:r w:rsidRPr="0064338C">
              <w:rPr>
                <w:b/>
              </w:rPr>
              <w:t>XXVIII.</w:t>
            </w:r>
            <w:r w:rsidRPr="0064338C">
              <w:rPr>
                <w:b/>
              </w:rPr>
              <w:tab/>
              <w:t>Grupo en proceso de integración:</w:t>
            </w:r>
            <w:r w:rsidRPr="0064338C">
              <w:t xml:space="preserve"> Ejidos, comunidades, grupos participativos de interés común y empresas forestales que se encuentran en proceso de formación de una empresa forestal o integración de una cadena productiva forestal.</w:t>
            </w:r>
          </w:p>
        </w:tc>
        <w:tc>
          <w:tcPr>
            <w:tcW w:w="2644" w:type="pct"/>
          </w:tcPr>
          <w:p w:rsidR="00F81156" w:rsidRPr="0064338C" w:rsidRDefault="00F81156" w:rsidP="00104BA3">
            <w:pPr>
              <w:pStyle w:val="Texto"/>
              <w:spacing w:after="99"/>
              <w:ind w:firstLine="0"/>
            </w:pPr>
            <w:r w:rsidRPr="0064338C">
              <w:rPr>
                <w:b/>
              </w:rPr>
              <w:t>XX</w:t>
            </w:r>
            <w:r w:rsidRPr="00E36B2A">
              <w:rPr>
                <w:b/>
                <w:color w:val="FF0000"/>
              </w:rPr>
              <w:t>XIII</w:t>
            </w:r>
            <w:r w:rsidRPr="0064338C">
              <w:rPr>
                <w:b/>
              </w:rPr>
              <w:t>.</w:t>
            </w:r>
            <w:r w:rsidRPr="0064338C">
              <w:rPr>
                <w:b/>
              </w:rPr>
              <w:tab/>
              <w:t>Grupo en proceso de integración:</w:t>
            </w:r>
            <w:r w:rsidRPr="0064338C">
              <w:t xml:space="preserve"> Ejidos, comunidades, grupos participativos de interés común y empresas forestales que se encuentran en proceso de formación de una empresa forestal o integración de una cadena productiva forestal.</w:t>
            </w:r>
          </w:p>
        </w:tc>
        <w:tc>
          <w:tcPr>
            <w:tcW w:w="476" w:type="pct"/>
          </w:tcPr>
          <w:p w:rsidR="00F81156" w:rsidRPr="0064338C" w:rsidRDefault="00F81156" w:rsidP="00104BA3">
            <w:pPr>
              <w:pStyle w:val="Texto"/>
              <w:spacing w:line="221" w:lineRule="exact"/>
              <w:ind w:firstLine="0"/>
              <w:rPr>
                <w:rFonts w:eastAsia="Calibri"/>
                <w:szCs w:val="18"/>
                <w:lang w:val="es-MX" w:eastAsia="en-US"/>
              </w:rPr>
            </w:pPr>
            <w:r w:rsidRPr="0064338C">
              <w:rPr>
                <w:rFonts w:eastAsia="Calibri"/>
                <w:szCs w:val="18"/>
                <w:lang w:val="es-MX" w:eastAsia="en-US"/>
              </w:rPr>
              <w:t>Adecuación de la numeración.</w:t>
            </w:r>
          </w:p>
        </w:tc>
      </w:tr>
      <w:tr w:rsidR="0064338C" w:rsidRPr="0064338C" w:rsidTr="00CF135F">
        <w:tc>
          <w:tcPr>
            <w:tcW w:w="1880" w:type="pct"/>
          </w:tcPr>
          <w:p w:rsidR="00F81156" w:rsidRPr="0064338C" w:rsidRDefault="00F81156" w:rsidP="00086AD8">
            <w:pPr>
              <w:pStyle w:val="Texto"/>
              <w:spacing w:after="99"/>
              <w:ind w:firstLine="0"/>
            </w:pPr>
            <w:r w:rsidRPr="0064338C">
              <w:rPr>
                <w:b/>
              </w:rPr>
              <w:t>XXIX.</w:t>
            </w:r>
            <w:r w:rsidRPr="0064338C">
              <w:rPr>
                <w:b/>
              </w:rPr>
              <w:tab/>
              <w:t>Grupos participativos de interés común.</w:t>
            </w:r>
            <w:r w:rsidRPr="0064338C">
              <w:t xml:space="preserve"> Grupos conformados por personas sin derechos agrarios y/o personas consideradas como avecindadas, que están reconocidas por la asamblea de ejidatarios o comuneros y que cuentan con la anuencia del titular de la parcela o de la asamblea, según sea el caso, para ejecutar actividades en el territorio ejidal o comunal.</w:t>
            </w:r>
          </w:p>
        </w:tc>
        <w:tc>
          <w:tcPr>
            <w:tcW w:w="2644" w:type="pct"/>
          </w:tcPr>
          <w:p w:rsidR="00F81156" w:rsidRPr="0064338C" w:rsidRDefault="00F81156" w:rsidP="009954E3">
            <w:pPr>
              <w:pStyle w:val="Texto"/>
              <w:spacing w:after="99"/>
              <w:ind w:firstLine="0"/>
            </w:pPr>
            <w:r w:rsidRPr="0064338C">
              <w:rPr>
                <w:b/>
              </w:rPr>
              <w:t>XXX</w:t>
            </w:r>
            <w:r w:rsidRPr="00E36B2A">
              <w:rPr>
                <w:b/>
                <w:color w:val="FF0000"/>
              </w:rPr>
              <w:t>IV</w:t>
            </w:r>
            <w:r w:rsidRPr="0064338C">
              <w:rPr>
                <w:b/>
              </w:rPr>
              <w:t>.</w:t>
            </w:r>
            <w:r w:rsidRPr="0064338C">
              <w:rPr>
                <w:b/>
              </w:rPr>
              <w:tab/>
              <w:t>Grupos participativos de interés común.</w:t>
            </w:r>
            <w:r w:rsidRPr="0064338C">
              <w:t xml:space="preserve"> Grupos conformados por personas sin derechos agrarios y/o personas consideradas como avecindadas, que están reconocidas por la asamblea de ejidatarios o comuneros y que cuentan con la anuencia del titular de la parcela o de la asamblea, según sea el caso, para ejecutar actividades en el territorio ejidal o comunal.</w:t>
            </w:r>
          </w:p>
        </w:tc>
        <w:tc>
          <w:tcPr>
            <w:tcW w:w="476" w:type="pct"/>
          </w:tcPr>
          <w:p w:rsidR="00F81156" w:rsidRPr="0064338C" w:rsidRDefault="00F81156" w:rsidP="00104BA3">
            <w:pPr>
              <w:pStyle w:val="Texto"/>
              <w:spacing w:line="221" w:lineRule="exact"/>
              <w:ind w:firstLine="0"/>
              <w:rPr>
                <w:rFonts w:eastAsia="Calibri"/>
                <w:szCs w:val="18"/>
                <w:lang w:val="es-MX" w:eastAsia="en-US"/>
              </w:rPr>
            </w:pPr>
            <w:r w:rsidRPr="0064338C">
              <w:rPr>
                <w:rFonts w:eastAsia="Calibri"/>
                <w:szCs w:val="18"/>
                <w:lang w:val="es-MX" w:eastAsia="en-US"/>
              </w:rPr>
              <w:t>Adecuación de la numeración.</w:t>
            </w:r>
          </w:p>
        </w:tc>
      </w:tr>
      <w:tr w:rsidR="0064338C" w:rsidRPr="0064338C" w:rsidTr="00CF135F">
        <w:tc>
          <w:tcPr>
            <w:tcW w:w="1880" w:type="pct"/>
          </w:tcPr>
          <w:p w:rsidR="00F81156" w:rsidRPr="0064338C" w:rsidRDefault="00F81156" w:rsidP="000C2FE2">
            <w:pPr>
              <w:pStyle w:val="Texto"/>
              <w:spacing w:after="99"/>
              <w:ind w:firstLine="0"/>
            </w:pPr>
            <w:r w:rsidRPr="0064338C">
              <w:rPr>
                <w:b/>
              </w:rPr>
              <w:t>XXX.</w:t>
            </w:r>
            <w:r w:rsidRPr="0064338C">
              <w:rPr>
                <w:b/>
              </w:rPr>
              <w:tab/>
              <w:t>Guía de Mejores Prácticas de Manejo (GMPM):</w:t>
            </w:r>
            <w:r w:rsidRPr="0064338C">
              <w:t xml:space="preserve"> Documento técnico de planeación participativa que permite programar y ejecutar dentro de los predios incorporados al pago por servicios ambientales, actividades orientadas a la conservación, protección y restauración de los ecosistemas forestales, así como actividades de manejo forestal, industria, comercialización, proyectos productivos, de organización y otras que las personas beneficiarias requieran con base a necesidades y diagnóstico del predio.</w:t>
            </w:r>
          </w:p>
        </w:tc>
        <w:tc>
          <w:tcPr>
            <w:tcW w:w="2644" w:type="pct"/>
          </w:tcPr>
          <w:p w:rsidR="00F81156" w:rsidRPr="0064338C" w:rsidRDefault="00F81156" w:rsidP="00104BA3">
            <w:pPr>
              <w:pStyle w:val="Texto"/>
              <w:spacing w:after="99"/>
              <w:ind w:firstLine="0"/>
            </w:pPr>
            <w:r w:rsidRPr="0064338C">
              <w:rPr>
                <w:b/>
              </w:rPr>
              <w:t>XXX</w:t>
            </w:r>
            <w:r w:rsidRPr="00E36B2A">
              <w:rPr>
                <w:b/>
                <w:color w:val="FF0000"/>
              </w:rPr>
              <w:t>V</w:t>
            </w:r>
            <w:r w:rsidRPr="0064338C">
              <w:rPr>
                <w:b/>
              </w:rPr>
              <w:t>.</w:t>
            </w:r>
            <w:r w:rsidRPr="0064338C">
              <w:rPr>
                <w:b/>
              </w:rPr>
              <w:tab/>
              <w:t>Guía de Mejores Prácticas de Manejo (GMPM):</w:t>
            </w:r>
            <w:r w:rsidRPr="0064338C">
              <w:t xml:space="preserve"> Documento técnico de planeación participativa que permite programar y ejecutar dentro de los predios incorporados al pago por servicios ambientales, actividades orientadas a la conservación, protección y restauración de los ecosistemas forestales, así como actividades de manejo forestal, industria, comercialización, proyectos productivos, de organización y otras que las personas beneficiarias requieran con base a necesidades y diagnóstico del predio.</w:t>
            </w:r>
          </w:p>
        </w:tc>
        <w:tc>
          <w:tcPr>
            <w:tcW w:w="476" w:type="pct"/>
          </w:tcPr>
          <w:p w:rsidR="00F81156" w:rsidRPr="0064338C" w:rsidRDefault="00F81156" w:rsidP="00104BA3">
            <w:pPr>
              <w:pStyle w:val="Texto"/>
              <w:spacing w:line="221" w:lineRule="exact"/>
              <w:ind w:firstLine="0"/>
              <w:rPr>
                <w:rFonts w:eastAsia="Calibri"/>
                <w:szCs w:val="18"/>
                <w:lang w:val="es-MX" w:eastAsia="en-US"/>
              </w:rPr>
            </w:pPr>
            <w:r w:rsidRPr="0064338C">
              <w:rPr>
                <w:rFonts w:eastAsia="Calibri"/>
                <w:szCs w:val="18"/>
                <w:lang w:val="es-MX" w:eastAsia="en-US"/>
              </w:rPr>
              <w:t>Adecuación de la numeración.</w:t>
            </w:r>
          </w:p>
        </w:tc>
      </w:tr>
      <w:tr w:rsidR="0064338C" w:rsidRPr="0064338C" w:rsidTr="00CF135F">
        <w:tc>
          <w:tcPr>
            <w:tcW w:w="1880" w:type="pct"/>
          </w:tcPr>
          <w:p w:rsidR="00F81156" w:rsidRPr="0064338C" w:rsidRDefault="00F81156" w:rsidP="003662E5">
            <w:pPr>
              <w:pStyle w:val="Texto"/>
              <w:spacing w:after="99"/>
              <w:ind w:firstLine="0"/>
            </w:pPr>
            <w:r w:rsidRPr="0064338C">
              <w:rPr>
                <w:b/>
              </w:rPr>
              <w:t>XXXI.</w:t>
            </w:r>
            <w:r w:rsidRPr="0064338C">
              <w:rPr>
                <w:b/>
              </w:rPr>
              <w:tab/>
              <w:t>Informe final de actividades de obra o proyecto:</w:t>
            </w:r>
            <w:r w:rsidRPr="0064338C">
              <w:t xml:space="preserve"> Es el documento mediante el cual la persona beneficiaria comprueba a la CONAFOR la ejecución del apoyo y se evalúa de </w:t>
            </w:r>
            <w:r w:rsidRPr="0064338C">
              <w:lastRenderedPageBreak/>
              <w:t>conformidad con las disposiciones establecidas en estas Reglas, sus anexos, los términos de referencia correspondientes a cada concepto o modalidad de apoyo.</w:t>
            </w:r>
          </w:p>
        </w:tc>
        <w:tc>
          <w:tcPr>
            <w:tcW w:w="2644" w:type="pct"/>
          </w:tcPr>
          <w:p w:rsidR="00F81156" w:rsidRPr="0064338C" w:rsidRDefault="00F81156" w:rsidP="00104BA3">
            <w:pPr>
              <w:pStyle w:val="Texto"/>
              <w:spacing w:after="99"/>
              <w:ind w:firstLine="0"/>
            </w:pPr>
            <w:r w:rsidRPr="0064338C">
              <w:rPr>
                <w:b/>
              </w:rPr>
              <w:lastRenderedPageBreak/>
              <w:t>XXX</w:t>
            </w:r>
            <w:r w:rsidRPr="00E36B2A">
              <w:rPr>
                <w:b/>
                <w:color w:val="FF0000"/>
              </w:rPr>
              <w:t>V</w:t>
            </w:r>
            <w:r w:rsidRPr="0064338C">
              <w:rPr>
                <w:b/>
              </w:rPr>
              <w:t>I.</w:t>
            </w:r>
            <w:r w:rsidRPr="0064338C">
              <w:rPr>
                <w:b/>
              </w:rPr>
              <w:tab/>
              <w:t>Informe final de actividades de obra o proyecto:</w:t>
            </w:r>
            <w:r w:rsidRPr="0064338C">
              <w:t xml:space="preserve"> Es el documento mediante el cual la persona beneficiaria comprueba a la CONAFOR la ejecución del apoyo y se evalúa de conformidad con las disposiciones establecidas en estas Reglas, sus anexos, los </w:t>
            </w:r>
            <w:r w:rsidRPr="0064338C">
              <w:lastRenderedPageBreak/>
              <w:t>términos de referencia correspondientes a cada concepto o modalidad de apoyo.</w:t>
            </w:r>
          </w:p>
        </w:tc>
        <w:tc>
          <w:tcPr>
            <w:tcW w:w="476" w:type="pct"/>
          </w:tcPr>
          <w:p w:rsidR="00F81156" w:rsidRPr="0064338C" w:rsidRDefault="00F81156" w:rsidP="00104BA3">
            <w:pPr>
              <w:pStyle w:val="Texto"/>
              <w:spacing w:line="221" w:lineRule="exact"/>
              <w:ind w:firstLine="0"/>
              <w:rPr>
                <w:rFonts w:eastAsia="Calibri"/>
                <w:szCs w:val="18"/>
                <w:lang w:val="es-MX" w:eastAsia="en-US"/>
              </w:rPr>
            </w:pPr>
            <w:r w:rsidRPr="0064338C">
              <w:rPr>
                <w:rFonts w:eastAsia="Calibri"/>
                <w:szCs w:val="18"/>
                <w:lang w:val="es-MX" w:eastAsia="en-US"/>
              </w:rPr>
              <w:lastRenderedPageBreak/>
              <w:t>Adecuación de la numeración.</w:t>
            </w:r>
          </w:p>
        </w:tc>
      </w:tr>
      <w:tr w:rsidR="0064338C" w:rsidRPr="0064338C" w:rsidTr="00CF135F">
        <w:tc>
          <w:tcPr>
            <w:tcW w:w="1880" w:type="pct"/>
          </w:tcPr>
          <w:p w:rsidR="00F81156" w:rsidRPr="0064338C" w:rsidRDefault="00F81156" w:rsidP="00C32A4C">
            <w:pPr>
              <w:pStyle w:val="Texto"/>
              <w:spacing w:after="99"/>
              <w:ind w:firstLine="0"/>
            </w:pPr>
            <w:r w:rsidRPr="0064338C">
              <w:rPr>
                <w:b/>
              </w:rPr>
              <w:lastRenderedPageBreak/>
              <w:t>XXXII.</w:t>
            </w:r>
            <w:r w:rsidRPr="0064338C">
              <w:rPr>
                <w:b/>
              </w:rPr>
              <w:tab/>
              <w:t>Institución Extensionista:</w:t>
            </w:r>
            <w:r w:rsidRPr="0064338C">
              <w:t xml:space="preserve"> Institución académica superior o media superior y centro de investigación, públicos o privados, dedicados a actividades de investigación y transferencia de tecnología en el campo forestal, que cuentan con el Registro Nacional de Instituciones y Empresas Científicas y Tecnológicas (RENIECYT) del CONACYT y que entre sus facultades pueda suscribir convenios con las personas beneficiarias para realizar actividades relacionadas específicamente con la transferencia de tecnología. Las instituciones extensionistas que deseen apoyar proyectos de transferencia de tecnología deberán estar inscritas en el listado de asesores técnicos certificados de la CONAFOR.</w:t>
            </w:r>
          </w:p>
        </w:tc>
        <w:tc>
          <w:tcPr>
            <w:tcW w:w="2644" w:type="pct"/>
          </w:tcPr>
          <w:p w:rsidR="00F81156" w:rsidRPr="0064338C" w:rsidRDefault="00F81156" w:rsidP="00104BA3">
            <w:pPr>
              <w:pStyle w:val="Texto"/>
              <w:spacing w:after="99"/>
              <w:ind w:firstLine="0"/>
            </w:pPr>
            <w:r w:rsidRPr="0064338C">
              <w:rPr>
                <w:b/>
              </w:rPr>
              <w:t>XXX</w:t>
            </w:r>
            <w:r w:rsidRPr="00E36B2A">
              <w:rPr>
                <w:b/>
                <w:color w:val="FF0000"/>
              </w:rPr>
              <w:t>VII</w:t>
            </w:r>
            <w:r w:rsidRPr="0064338C">
              <w:rPr>
                <w:b/>
              </w:rPr>
              <w:t>.</w:t>
            </w:r>
            <w:r w:rsidRPr="0064338C">
              <w:rPr>
                <w:b/>
              </w:rPr>
              <w:tab/>
              <w:t>Institución Extensionista:</w:t>
            </w:r>
            <w:r w:rsidRPr="0064338C">
              <w:t xml:space="preserve"> Institución académica superior o media superior y centro de investigación, públicos o privados, dedicados a actividades de investigación y transferencia de tecnología en el campo forestal, que cuentan con el Registro Nacional de Instituciones y Empresas Científicas y Tecnológicas (RENIECYT) del CONACYT y que entre sus facultades pueda suscribir convenios con las personas beneficiarias para realizar actividades relacionadas específicamente con la transferencia de tecnología. Las instituciones extensionistas que deseen apoyar proyectos de transferencia de tecnología deberán estar inscritas en el listado de asesores técnicos certificados de la CONAFOR.</w:t>
            </w:r>
          </w:p>
        </w:tc>
        <w:tc>
          <w:tcPr>
            <w:tcW w:w="476" w:type="pct"/>
          </w:tcPr>
          <w:p w:rsidR="00F81156" w:rsidRPr="0064338C" w:rsidRDefault="00F81156" w:rsidP="00104BA3">
            <w:pPr>
              <w:pStyle w:val="Texto"/>
              <w:spacing w:line="221" w:lineRule="exact"/>
              <w:ind w:firstLine="0"/>
              <w:rPr>
                <w:rFonts w:eastAsia="Calibri"/>
                <w:szCs w:val="18"/>
                <w:lang w:val="es-MX" w:eastAsia="en-US"/>
              </w:rPr>
            </w:pPr>
            <w:r w:rsidRPr="0064338C">
              <w:rPr>
                <w:rFonts w:eastAsia="Calibri"/>
                <w:szCs w:val="18"/>
                <w:lang w:val="es-MX" w:eastAsia="en-US"/>
              </w:rPr>
              <w:t>Adecuación de la numeración.</w:t>
            </w:r>
          </w:p>
        </w:tc>
      </w:tr>
      <w:tr w:rsidR="0064338C" w:rsidRPr="0064338C" w:rsidTr="00CF135F">
        <w:tc>
          <w:tcPr>
            <w:tcW w:w="1880" w:type="pct"/>
          </w:tcPr>
          <w:p w:rsidR="00F81156" w:rsidRPr="0064338C" w:rsidRDefault="00F81156" w:rsidP="00C32A4C">
            <w:pPr>
              <w:pStyle w:val="Texto"/>
              <w:spacing w:line="231" w:lineRule="exact"/>
              <w:ind w:firstLine="0"/>
            </w:pPr>
            <w:r w:rsidRPr="0064338C">
              <w:rPr>
                <w:b/>
              </w:rPr>
              <w:t>XXXIII.</w:t>
            </w:r>
            <w:r w:rsidRPr="0064338C">
              <w:rPr>
                <w:b/>
              </w:rPr>
              <w:tab/>
              <w:t xml:space="preserve">Ley: </w:t>
            </w:r>
            <w:r w:rsidRPr="0064338C">
              <w:t>Ley General de Desarrollo Forestal Sustentable.</w:t>
            </w:r>
          </w:p>
        </w:tc>
        <w:tc>
          <w:tcPr>
            <w:tcW w:w="2644" w:type="pct"/>
          </w:tcPr>
          <w:p w:rsidR="00F81156" w:rsidRPr="0064338C" w:rsidRDefault="00F81156" w:rsidP="00104BA3">
            <w:pPr>
              <w:pStyle w:val="Texto"/>
              <w:spacing w:line="231" w:lineRule="exact"/>
              <w:ind w:firstLine="0"/>
            </w:pPr>
            <w:r w:rsidRPr="0064338C">
              <w:rPr>
                <w:b/>
              </w:rPr>
              <w:t>XXX</w:t>
            </w:r>
            <w:r w:rsidRPr="00E36B2A">
              <w:rPr>
                <w:b/>
                <w:color w:val="FF0000"/>
              </w:rPr>
              <w:t>V</w:t>
            </w:r>
            <w:r w:rsidRPr="0064338C">
              <w:rPr>
                <w:b/>
              </w:rPr>
              <w:t>III.</w:t>
            </w:r>
            <w:r w:rsidRPr="0064338C">
              <w:rPr>
                <w:b/>
              </w:rPr>
              <w:tab/>
              <w:t xml:space="preserve">Ley: </w:t>
            </w:r>
            <w:r w:rsidRPr="0064338C">
              <w:t>Ley General de Desarrollo Forestal Sustentable.</w:t>
            </w:r>
          </w:p>
        </w:tc>
        <w:tc>
          <w:tcPr>
            <w:tcW w:w="476" w:type="pct"/>
          </w:tcPr>
          <w:p w:rsidR="00F81156" w:rsidRPr="0064338C" w:rsidRDefault="00F81156" w:rsidP="00104BA3">
            <w:pPr>
              <w:pStyle w:val="Texto"/>
              <w:spacing w:line="221" w:lineRule="exact"/>
              <w:ind w:firstLine="0"/>
              <w:rPr>
                <w:rFonts w:eastAsia="Calibri"/>
                <w:szCs w:val="18"/>
                <w:lang w:val="es-MX" w:eastAsia="en-US"/>
              </w:rPr>
            </w:pPr>
            <w:r w:rsidRPr="0064338C">
              <w:rPr>
                <w:rFonts w:eastAsia="Calibri"/>
                <w:szCs w:val="18"/>
                <w:lang w:val="es-MX" w:eastAsia="en-US"/>
              </w:rPr>
              <w:t>Adecuación de la numeración.</w:t>
            </w:r>
          </w:p>
        </w:tc>
      </w:tr>
      <w:tr w:rsidR="0064338C" w:rsidRPr="0064338C" w:rsidTr="00CF135F">
        <w:tc>
          <w:tcPr>
            <w:tcW w:w="1880" w:type="pct"/>
          </w:tcPr>
          <w:p w:rsidR="00F81156" w:rsidRPr="0064338C" w:rsidRDefault="00F81156" w:rsidP="00086AD8">
            <w:pPr>
              <w:pStyle w:val="Texto"/>
              <w:spacing w:line="231" w:lineRule="exact"/>
              <w:ind w:firstLine="0"/>
            </w:pPr>
            <w:r w:rsidRPr="0064338C">
              <w:rPr>
                <w:b/>
              </w:rPr>
              <w:t>XXXIV.</w:t>
            </w:r>
            <w:r w:rsidRPr="0064338C">
              <w:rPr>
                <w:b/>
              </w:rPr>
              <w:tab/>
              <w:t>Listado de asesores técnicos certificados:</w:t>
            </w:r>
            <w:r w:rsidRPr="0064338C">
              <w:t xml:space="preserve"> Listado de las personas físicas y morales que cubrieron los requisitos y procedimientos señalados en el Acuerdo por el que se emite la Norma que regula el mecanismo de certificación de la asistencia técnica de la CONAFOR y el Lineamiento para la asistencia técnica, publicados en el Diario Oficial de la Federación el 03 de enero de 2014 y el 31 de marzo de 2015, respectivamente. Este listado estará conformado por tres secciones: Asistencia técnica básica, Asistencia técnica especializada y Asistencia técnica integral.</w:t>
            </w:r>
          </w:p>
        </w:tc>
        <w:tc>
          <w:tcPr>
            <w:tcW w:w="2644" w:type="pct"/>
          </w:tcPr>
          <w:p w:rsidR="00F81156" w:rsidRPr="0064338C" w:rsidRDefault="00F81156" w:rsidP="007B0E79">
            <w:pPr>
              <w:pStyle w:val="Texto"/>
              <w:spacing w:line="231" w:lineRule="exact"/>
              <w:ind w:firstLine="0"/>
            </w:pPr>
            <w:r w:rsidRPr="0064338C">
              <w:rPr>
                <w:b/>
              </w:rPr>
              <w:t>XXX</w:t>
            </w:r>
            <w:r w:rsidRPr="00E36B2A">
              <w:rPr>
                <w:b/>
                <w:color w:val="FF0000"/>
              </w:rPr>
              <w:t>IX</w:t>
            </w:r>
            <w:r w:rsidRPr="0064338C">
              <w:rPr>
                <w:b/>
              </w:rPr>
              <w:t>.</w:t>
            </w:r>
            <w:r w:rsidRPr="0064338C">
              <w:rPr>
                <w:b/>
              </w:rPr>
              <w:tab/>
              <w:t>Listado de asesores técnicos certificados:</w:t>
            </w:r>
            <w:r w:rsidRPr="0064338C">
              <w:t xml:space="preserve"> Listado de las personas físicas y morales que cubrieron los requisitos y procedimientos señalados en el Acuerdo por el que se emite la Norma que regula el mecanismo de certificación de la asistencia técnica de la CONAFOR y el Lineamiento para la asistencia técnica, publicados en el Diario Oficial de la Federación el 03 de enero de 2014 y el 31 de marzo de 2015, respectivamente. Este listado estará conformado por tres secciones: Asistencia técnica básica, Asistencia técnica especializada y Asistencia técnica integral.</w:t>
            </w:r>
          </w:p>
        </w:tc>
        <w:tc>
          <w:tcPr>
            <w:tcW w:w="476" w:type="pct"/>
          </w:tcPr>
          <w:p w:rsidR="00F81156" w:rsidRPr="0064338C" w:rsidRDefault="00F81156" w:rsidP="00104BA3">
            <w:pPr>
              <w:pStyle w:val="Texto"/>
              <w:spacing w:line="221" w:lineRule="exact"/>
              <w:ind w:firstLine="0"/>
              <w:rPr>
                <w:rFonts w:eastAsia="Calibri"/>
                <w:szCs w:val="18"/>
                <w:lang w:val="es-MX" w:eastAsia="en-US"/>
              </w:rPr>
            </w:pPr>
            <w:r w:rsidRPr="0064338C">
              <w:rPr>
                <w:rFonts w:eastAsia="Calibri"/>
                <w:szCs w:val="18"/>
                <w:lang w:val="es-MX" w:eastAsia="en-US"/>
              </w:rPr>
              <w:t>Adecuación de la numeración.</w:t>
            </w:r>
          </w:p>
        </w:tc>
      </w:tr>
      <w:tr w:rsidR="0064338C" w:rsidRPr="0064338C" w:rsidTr="00CF135F">
        <w:tc>
          <w:tcPr>
            <w:tcW w:w="1880" w:type="pct"/>
          </w:tcPr>
          <w:p w:rsidR="00F81156" w:rsidRPr="0064338C" w:rsidRDefault="00F81156" w:rsidP="00086AD8">
            <w:pPr>
              <w:pStyle w:val="Texto"/>
              <w:spacing w:line="231" w:lineRule="exact"/>
              <w:ind w:firstLine="0"/>
              <w:rPr>
                <w:b/>
              </w:rPr>
            </w:pPr>
            <w:r w:rsidRPr="0064338C">
              <w:rPr>
                <w:b/>
              </w:rPr>
              <w:t>XXXV.</w:t>
            </w:r>
            <w:r w:rsidRPr="0064338C">
              <w:rPr>
                <w:b/>
              </w:rPr>
              <w:tab/>
              <w:t xml:space="preserve">Padrón Nacional de Organizaciones Sociales del Sector Forestal: </w:t>
            </w:r>
            <w:r w:rsidRPr="0064338C">
              <w:t xml:space="preserve">Listado que publica anualmente la CONAFOR, que contiene a las organizaciones que cumplen con los requisitos y criterios establecidos en la convocatoria específica emitida por la CONAFOR, en forma simultánea con la convocatoria anual de estas Reglas de Operación. </w:t>
            </w:r>
          </w:p>
        </w:tc>
        <w:tc>
          <w:tcPr>
            <w:tcW w:w="2644" w:type="pct"/>
          </w:tcPr>
          <w:p w:rsidR="00F81156" w:rsidRPr="0064338C" w:rsidRDefault="00F81156" w:rsidP="007B0E79">
            <w:pPr>
              <w:pStyle w:val="Texto"/>
              <w:spacing w:line="231" w:lineRule="exact"/>
              <w:ind w:firstLine="0"/>
              <w:rPr>
                <w:b/>
              </w:rPr>
            </w:pPr>
            <w:r w:rsidRPr="0064338C">
              <w:t xml:space="preserve">. </w:t>
            </w:r>
          </w:p>
        </w:tc>
        <w:tc>
          <w:tcPr>
            <w:tcW w:w="476" w:type="pct"/>
          </w:tcPr>
          <w:p w:rsidR="00F81156" w:rsidRPr="0064338C" w:rsidRDefault="008B40D3" w:rsidP="00303E1A">
            <w:pPr>
              <w:pStyle w:val="Texto"/>
              <w:spacing w:line="221" w:lineRule="exact"/>
              <w:ind w:firstLine="0"/>
              <w:rPr>
                <w:rFonts w:eastAsia="Calibri"/>
                <w:szCs w:val="18"/>
                <w:lang w:val="es-MX" w:eastAsia="en-US"/>
              </w:rPr>
            </w:pPr>
            <w:r w:rsidRPr="0064338C">
              <w:rPr>
                <w:rFonts w:eastAsia="Calibri"/>
                <w:szCs w:val="18"/>
                <w:lang w:val="es-MX" w:eastAsia="en-US"/>
              </w:rPr>
              <w:t xml:space="preserve">Se </w:t>
            </w:r>
            <w:r w:rsidR="00303E1A" w:rsidRPr="0064338C">
              <w:rPr>
                <w:rFonts w:eastAsia="Calibri"/>
                <w:szCs w:val="18"/>
                <w:lang w:val="es-MX" w:eastAsia="en-US"/>
              </w:rPr>
              <w:t>modifica su ubicación</w:t>
            </w:r>
            <w:r w:rsidR="003F331F" w:rsidRPr="0064338C">
              <w:rPr>
                <w:rFonts w:eastAsia="Calibri"/>
                <w:szCs w:val="18"/>
                <w:lang w:val="es-MX" w:eastAsia="en-US"/>
              </w:rPr>
              <w:t xml:space="preserve"> para respetar orden alfabético.</w:t>
            </w:r>
          </w:p>
        </w:tc>
      </w:tr>
      <w:tr w:rsidR="0064338C" w:rsidRPr="0064338C" w:rsidTr="00CF135F">
        <w:tc>
          <w:tcPr>
            <w:tcW w:w="1880" w:type="pct"/>
          </w:tcPr>
          <w:p w:rsidR="00F81156" w:rsidRPr="0064338C" w:rsidRDefault="00F81156" w:rsidP="00E57965">
            <w:pPr>
              <w:pStyle w:val="Texto"/>
              <w:spacing w:line="231" w:lineRule="exact"/>
              <w:ind w:firstLine="0"/>
            </w:pPr>
            <w:r w:rsidRPr="0064338C">
              <w:rPr>
                <w:b/>
              </w:rPr>
              <w:t>XXXVI.</w:t>
            </w:r>
            <w:r w:rsidRPr="0064338C">
              <w:rPr>
                <w:b/>
              </w:rPr>
              <w:tab/>
              <w:t>Mecanismos locales de pago por servicios ambientales a través de fondos concurrentes:</w:t>
            </w:r>
            <w:r w:rsidRPr="0064338C">
              <w:t xml:space="preserve"> Son arreglos institucionales que permiten transferir recursos financieros y operativos de las partes interesadas (instituciones de los tres órdenes de gobierno, organizaciones del sector privado o la sociedad civil) y de la CONAFOR a los proveedores de servicios ambientales, con la finalidad de que éstos adopten prácticas de manejo sustentable </w:t>
            </w:r>
            <w:r w:rsidRPr="0064338C">
              <w:lastRenderedPageBreak/>
              <w:t>del territorio que permitan mantener o mejorar la provisión de los servicios ambientales a cambio del incentivo económico recibido.</w:t>
            </w:r>
          </w:p>
        </w:tc>
        <w:tc>
          <w:tcPr>
            <w:tcW w:w="2644" w:type="pct"/>
          </w:tcPr>
          <w:p w:rsidR="00F81156" w:rsidRPr="0064338C" w:rsidRDefault="00F81156" w:rsidP="001F1369">
            <w:pPr>
              <w:pStyle w:val="Texto"/>
              <w:spacing w:line="231" w:lineRule="exact"/>
              <w:ind w:firstLine="0"/>
            </w:pPr>
            <w:r w:rsidRPr="00E36B2A">
              <w:rPr>
                <w:b/>
                <w:color w:val="FF0000"/>
              </w:rPr>
              <w:lastRenderedPageBreak/>
              <w:t>XL</w:t>
            </w:r>
            <w:r w:rsidRPr="0064338C">
              <w:rPr>
                <w:b/>
              </w:rPr>
              <w:t>.</w:t>
            </w:r>
            <w:r w:rsidRPr="0064338C">
              <w:rPr>
                <w:b/>
              </w:rPr>
              <w:tab/>
              <w:t>Mecanismos locales de pago por servicios ambientales a través de fondos concurrentes:</w:t>
            </w:r>
            <w:r w:rsidRPr="0064338C">
              <w:t xml:space="preserve"> Son arreglos institucionales que permiten transferir recursos financieros y operativos de las partes interesadas (instituciones de los tres órdenes de gobierno, organizaciones del sector privado o la sociedad civil) y de la CONAFOR a los proveedores de servicios ambientales, con la finalidad de que éstos adopten prácticas de manejo sustentable del territorio que permitan mantener o mejorar la provisión de los servicios ambientales a cambio del incentivo económico recibido.</w:t>
            </w:r>
          </w:p>
        </w:tc>
        <w:tc>
          <w:tcPr>
            <w:tcW w:w="476" w:type="pct"/>
          </w:tcPr>
          <w:p w:rsidR="00F81156" w:rsidRPr="0064338C" w:rsidRDefault="00F81156" w:rsidP="00104BA3">
            <w:pPr>
              <w:pStyle w:val="Texto"/>
              <w:spacing w:line="221" w:lineRule="exact"/>
              <w:ind w:firstLine="0"/>
              <w:rPr>
                <w:rFonts w:eastAsia="Calibri"/>
                <w:szCs w:val="18"/>
                <w:lang w:val="es-MX" w:eastAsia="en-US"/>
              </w:rPr>
            </w:pPr>
            <w:r w:rsidRPr="0064338C">
              <w:rPr>
                <w:rFonts w:eastAsia="Calibri"/>
                <w:szCs w:val="18"/>
                <w:lang w:val="es-MX" w:eastAsia="en-US"/>
              </w:rPr>
              <w:t>Adecuación de la numeración.</w:t>
            </w:r>
          </w:p>
        </w:tc>
      </w:tr>
      <w:tr w:rsidR="00E414E1" w:rsidRPr="0064338C" w:rsidTr="00CF135F">
        <w:tc>
          <w:tcPr>
            <w:tcW w:w="1880" w:type="pct"/>
          </w:tcPr>
          <w:p w:rsidR="00E414E1" w:rsidRPr="0064338C" w:rsidRDefault="00E414E1" w:rsidP="0012017E">
            <w:pPr>
              <w:pStyle w:val="Texto"/>
              <w:spacing w:line="231" w:lineRule="exact"/>
              <w:ind w:firstLine="0"/>
              <w:rPr>
                <w:b/>
              </w:rPr>
            </w:pPr>
          </w:p>
        </w:tc>
        <w:tc>
          <w:tcPr>
            <w:tcW w:w="2644" w:type="pct"/>
          </w:tcPr>
          <w:p w:rsidR="00E414E1" w:rsidRPr="00E414E1" w:rsidRDefault="00E414E1" w:rsidP="00E414E1">
            <w:pPr>
              <w:pBdr>
                <w:top w:val="nil"/>
                <w:left w:val="nil"/>
                <w:bottom w:val="nil"/>
                <w:right w:val="nil"/>
                <w:between w:val="nil"/>
              </w:pBdr>
              <w:spacing w:after="101"/>
              <w:jc w:val="both"/>
              <w:rPr>
                <w:rFonts w:ascii="Arial" w:eastAsia="Arial" w:hAnsi="Arial" w:cs="Arial"/>
                <w:sz w:val="18"/>
                <w:szCs w:val="18"/>
              </w:rPr>
            </w:pPr>
            <w:r w:rsidRPr="00E36B2A">
              <w:rPr>
                <w:rFonts w:ascii="Arial" w:eastAsia="Arial" w:hAnsi="Arial" w:cs="Arial"/>
                <w:b/>
                <w:color w:val="FF0000"/>
                <w:sz w:val="18"/>
                <w:szCs w:val="18"/>
              </w:rPr>
              <w:t>XLI.</w:t>
            </w:r>
            <w:r w:rsidRPr="00E36B2A">
              <w:rPr>
                <w:rFonts w:ascii="Arial" w:eastAsia="Arial" w:hAnsi="Arial" w:cs="Arial"/>
                <w:color w:val="FF0000"/>
                <w:sz w:val="18"/>
                <w:szCs w:val="18"/>
              </w:rPr>
              <w:t xml:space="preserve"> </w:t>
            </w:r>
            <w:r w:rsidRPr="00E36B2A">
              <w:rPr>
                <w:rFonts w:ascii="Arial" w:eastAsia="Arial" w:hAnsi="Arial" w:cs="Arial"/>
                <w:color w:val="FF0000"/>
                <w:sz w:val="18"/>
                <w:szCs w:val="18"/>
              </w:rPr>
              <w:tab/>
            </w:r>
            <w:r w:rsidRPr="00E36B2A">
              <w:rPr>
                <w:rFonts w:ascii="Arial" w:eastAsia="Arial" w:hAnsi="Arial" w:cs="Arial"/>
                <w:b/>
                <w:color w:val="FF0000"/>
                <w:sz w:val="18"/>
                <w:szCs w:val="18"/>
              </w:rPr>
              <w:t>Organización regional.</w:t>
            </w:r>
            <w:r w:rsidRPr="00E36B2A">
              <w:rPr>
                <w:rFonts w:ascii="Arial" w:eastAsia="Arial" w:hAnsi="Arial" w:cs="Arial"/>
                <w:color w:val="FF0000"/>
                <w:sz w:val="18"/>
                <w:szCs w:val="18"/>
              </w:rPr>
              <w:t xml:space="preserve"> La que se integra por propietarios y legítimos poseedores de terrenos forestales, titulares de aprovechamiento en una unidad de manejo forestal, con el objetivo de impulsar el desarrollo forestal sustentable a través de la ejecución de las actividades que se establezcan en los estudios regionales.</w:t>
            </w:r>
          </w:p>
        </w:tc>
        <w:tc>
          <w:tcPr>
            <w:tcW w:w="476" w:type="pct"/>
          </w:tcPr>
          <w:p w:rsidR="00E414E1" w:rsidRPr="0064338C" w:rsidRDefault="00E414E1" w:rsidP="00104BA3">
            <w:pPr>
              <w:pStyle w:val="Texto"/>
              <w:spacing w:line="221" w:lineRule="exact"/>
              <w:ind w:firstLine="0"/>
              <w:rPr>
                <w:rFonts w:eastAsia="Calibri"/>
                <w:szCs w:val="18"/>
                <w:lang w:val="es-MX" w:eastAsia="en-US"/>
              </w:rPr>
            </w:pPr>
            <w:r>
              <w:rPr>
                <w:rFonts w:eastAsia="Calibri"/>
                <w:szCs w:val="18"/>
                <w:lang w:val="es-MX" w:eastAsia="en-US"/>
              </w:rPr>
              <w:t>Inclusión de término.</w:t>
            </w:r>
          </w:p>
        </w:tc>
      </w:tr>
      <w:tr w:rsidR="0064338C" w:rsidRPr="0064338C" w:rsidTr="00CF135F">
        <w:tc>
          <w:tcPr>
            <w:tcW w:w="1880" w:type="pct"/>
          </w:tcPr>
          <w:p w:rsidR="00F81156" w:rsidRPr="0064338C" w:rsidRDefault="00F81156" w:rsidP="0012017E">
            <w:pPr>
              <w:pStyle w:val="Texto"/>
              <w:spacing w:line="231" w:lineRule="exact"/>
              <w:ind w:firstLine="0"/>
            </w:pPr>
            <w:r w:rsidRPr="0064338C">
              <w:rPr>
                <w:b/>
              </w:rPr>
              <w:t>XXXVII.</w:t>
            </w:r>
            <w:r w:rsidRPr="0064338C">
              <w:rPr>
                <w:b/>
              </w:rPr>
              <w:tab/>
              <w:t>Organizaciones sociales del sector forestal (OSSF):</w:t>
            </w:r>
            <w:r w:rsidRPr="0064338C">
              <w:t xml:space="preserve"> Organizaciones sin fines de lucro conformadas por dueños y poseedores de terrenos forestales o temporalmente forestales y titulares de avisos y autorizaciones de aprovechamiento forestal y de plantaciones forestales comerciales, inscritas en el Padrón Nacional de Organizaciones Sociales del Sector Forestal de la CONAFOR.</w:t>
            </w:r>
          </w:p>
          <w:p w:rsidR="00F81156" w:rsidRPr="0064338C" w:rsidRDefault="00F81156" w:rsidP="0012017E">
            <w:pPr>
              <w:pStyle w:val="Texto"/>
              <w:spacing w:line="231" w:lineRule="exact"/>
              <w:ind w:firstLine="0"/>
            </w:pPr>
          </w:p>
        </w:tc>
        <w:tc>
          <w:tcPr>
            <w:tcW w:w="2644" w:type="pct"/>
          </w:tcPr>
          <w:p w:rsidR="00F81156" w:rsidRPr="0064338C" w:rsidRDefault="00F81156" w:rsidP="00104BA3">
            <w:pPr>
              <w:pStyle w:val="Texto"/>
              <w:spacing w:line="231" w:lineRule="exact"/>
              <w:ind w:firstLine="0"/>
            </w:pPr>
            <w:r w:rsidRPr="0064338C">
              <w:rPr>
                <w:b/>
              </w:rPr>
              <w:t>XL</w:t>
            </w:r>
            <w:r w:rsidR="00E414E1" w:rsidRPr="00E36B2A">
              <w:rPr>
                <w:b/>
                <w:color w:val="FF0000"/>
              </w:rPr>
              <w:t>I</w:t>
            </w:r>
            <w:r w:rsidRPr="0064338C">
              <w:rPr>
                <w:b/>
              </w:rPr>
              <w:t>I.</w:t>
            </w:r>
            <w:r w:rsidRPr="0064338C">
              <w:rPr>
                <w:b/>
              </w:rPr>
              <w:tab/>
              <w:t>Organizaciones sociales del sector forestal (OSSF):</w:t>
            </w:r>
            <w:r w:rsidRPr="0064338C">
              <w:t xml:space="preserve"> Organizaciones sin fines de lucro conformadas por </w:t>
            </w:r>
            <w:r w:rsidR="00757201" w:rsidRPr="00E36B2A">
              <w:rPr>
                <w:color w:val="FF0000"/>
              </w:rPr>
              <w:t xml:space="preserve">personas </w:t>
            </w:r>
            <w:r w:rsidR="001046A7" w:rsidRPr="001046A7">
              <w:rPr>
                <w:color w:val="FF0000"/>
              </w:rPr>
              <w:t>propietarias</w:t>
            </w:r>
            <w:r w:rsidRPr="0064338C">
              <w:t xml:space="preserve"> y </w:t>
            </w:r>
            <w:r w:rsidR="00757201" w:rsidRPr="00E36B2A">
              <w:rPr>
                <w:color w:val="FF0000"/>
              </w:rPr>
              <w:t>legítima</w:t>
            </w:r>
            <w:r w:rsidR="006D13B8" w:rsidRPr="00E36B2A">
              <w:rPr>
                <w:color w:val="FF0000"/>
              </w:rPr>
              <w:t xml:space="preserve">s </w:t>
            </w:r>
            <w:r w:rsidRPr="0064338C">
              <w:t>poseedor</w:t>
            </w:r>
            <w:r w:rsidR="00757201" w:rsidRPr="00E36B2A">
              <w:rPr>
                <w:color w:val="FF0000"/>
              </w:rPr>
              <w:t>a</w:t>
            </w:r>
            <w:r w:rsidRPr="0064338C">
              <w:t>s de terrenos forestales o temporalmente forestales y titulares de avisos y autorizaciones de aprovechamiento forestal y de plantaciones forestales comerciales, inscritas en el Padrón Nacional de Organizaciones Sociales del Sector Forestal de la CONAFOR.</w:t>
            </w:r>
          </w:p>
          <w:p w:rsidR="00F81156" w:rsidRPr="0064338C" w:rsidRDefault="00F81156" w:rsidP="00104BA3">
            <w:pPr>
              <w:pStyle w:val="Texto"/>
              <w:spacing w:line="231" w:lineRule="exact"/>
              <w:ind w:firstLine="0"/>
            </w:pPr>
          </w:p>
        </w:tc>
        <w:tc>
          <w:tcPr>
            <w:tcW w:w="476" w:type="pct"/>
          </w:tcPr>
          <w:p w:rsidR="00F81156" w:rsidRPr="0064338C" w:rsidRDefault="00F81156" w:rsidP="00104BA3">
            <w:pPr>
              <w:pStyle w:val="Texto"/>
              <w:spacing w:line="221" w:lineRule="exact"/>
              <w:ind w:firstLine="0"/>
              <w:rPr>
                <w:rFonts w:eastAsia="Calibri"/>
                <w:szCs w:val="18"/>
                <w:lang w:val="es-MX" w:eastAsia="en-US"/>
              </w:rPr>
            </w:pPr>
            <w:r w:rsidRPr="0064338C">
              <w:rPr>
                <w:rFonts w:eastAsia="Calibri"/>
                <w:szCs w:val="18"/>
                <w:lang w:val="es-MX" w:eastAsia="en-US"/>
              </w:rPr>
              <w:t>Adecuación de la numeración.</w:t>
            </w:r>
          </w:p>
          <w:p w:rsidR="00757201" w:rsidRPr="0064338C" w:rsidRDefault="00757201" w:rsidP="00104BA3">
            <w:pPr>
              <w:pStyle w:val="Texto"/>
              <w:spacing w:line="221" w:lineRule="exact"/>
              <w:ind w:firstLine="0"/>
              <w:rPr>
                <w:rFonts w:eastAsia="Calibri"/>
                <w:szCs w:val="18"/>
                <w:lang w:val="es-MX" w:eastAsia="en-US"/>
              </w:rPr>
            </w:pPr>
            <w:r w:rsidRPr="0064338C">
              <w:rPr>
                <w:szCs w:val="18"/>
              </w:rPr>
              <w:t>Se adecuó el término con base en la LGDFS y perspectiva de género.</w:t>
            </w:r>
          </w:p>
        </w:tc>
      </w:tr>
      <w:tr w:rsidR="0064338C" w:rsidRPr="0064338C" w:rsidTr="00CF135F">
        <w:tc>
          <w:tcPr>
            <w:tcW w:w="1880" w:type="pct"/>
          </w:tcPr>
          <w:p w:rsidR="003F331F" w:rsidRPr="0064338C" w:rsidRDefault="003F331F" w:rsidP="00E57965">
            <w:pPr>
              <w:pStyle w:val="Texto"/>
              <w:spacing w:line="231" w:lineRule="exact"/>
              <w:ind w:firstLine="0"/>
              <w:rPr>
                <w:b/>
              </w:rPr>
            </w:pPr>
          </w:p>
        </w:tc>
        <w:tc>
          <w:tcPr>
            <w:tcW w:w="2644" w:type="pct"/>
          </w:tcPr>
          <w:p w:rsidR="003F331F" w:rsidRPr="0064338C" w:rsidRDefault="003F331F" w:rsidP="00104BA3">
            <w:pPr>
              <w:pStyle w:val="Texto"/>
              <w:spacing w:line="231" w:lineRule="exact"/>
              <w:ind w:firstLine="0"/>
              <w:rPr>
                <w:b/>
              </w:rPr>
            </w:pPr>
            <w:r w:rsidRPr="00E36B2A">
              <w:rPr>
                <w:b/>
                <w:color w:val="FF0000"/>
              </w:rPr>
              <w:t>XLIII.</w:t>
            </w:r>
            <w:r w:rsidRPr="00E36B2A">
              <w:rPr>
                <w:b/>
                <w:color w:val="FF0000"/>
              </w:rPr>
              <w:tab/>
              <w:t xml:space="preserve">Padrón Nacional de Organizaciones Sociales del Sector Forestal: </w:t>
            </w:r>
            <w:r w:rsidRPr="00E36B2A">
              <w:rPr>
                <w:color w:val="FF0000"/>
              </w:rPr>
              <w:t>Listado que publica anualmente la CONAFOR, que contiene a las organizaciones que cumplen con los requisitos y criterios establecidos en la convocatoria específica emitida por la CONAFOR, en forma simultánea con la convocatoria anual de estas Reglas de Operación.</w:t>
            </w:r>
          </w:p>
        </w:tc>
        <w:tc>
          <w:tcPr>
            <w:tcW w:w="476" w:type="pct"/>
          </w:tcPr>
          <w:p w:rsidR="003F331F" w:rsidRPr="0064338C" w:rsidRDefault="003F331F" w:rsidP="00104BA3">
            <w:pPr>
              <w:pStyle w:val="Texto"/>
              <w:spacing w:line="221" w:lineRule="exact"/>
              <w:ind w:firstLine="0"/>
              <w:rPr>
                <w:rFonts w:eastAsia="Calibri"/>
                <w:szCs w:val="18"/>
                <w:lang w:val="es-MX" w:eastAsia="en-US"/>
              </w:rPr>
            </w:pPr>
            <w:r w:rsidRPr="0064338C">
              <w:rPr>
                <w:rFonts w:eastAsia="Calibri"/>
                <w:szCs w:val="18"/>
                <w:lang w:val="es-MX" w:eastAsia="en-US"/>
              </w:rPr>
              <w:t>Se ubica en este lugar por su orden alfabético.</w:t>
            </w:r>
          </w:p>
        </w:tc>
      </w:tr>
      <w:tr w:rsidR="0064338C" w:rsidRPr="0064338C" w:rsidTr="00CF135F">
        <w:tc>
          <w:tcPr>
            <w:tcW w:w="1880" w:type="pct"/>
          </w:tcPr>
          <w:p w:rsidR="003F331F" w:rsidRPr="0064338C" w:rsidRDefault="003F331F" w:rsidP="00E57965">
            <w:pPr>
              <w:pStyle w:val="Texto"/>
              <w:spacing w:line="231" w:lineRule="exact"/>
              <w:ind w:firstLine="0"/>
            </w:pPr>
            <w:r w:rsidRPr="0064338C">
              <w:rPr>
                <w:b/>
              </w:rPr>
              <w:t>XXXVIII.</w:t>
            </w:r>
            <w:r w:rsidRPr="0064338C">
              <w:rPr>
                <w:b/>
              </w:rPr>
              <w:tab/>
              <w:t xml:space="preserve">Página de internet de la CONAFOR: </w:t>
            </w:r>
            <w:r w:rsidRPr="0064338C">
              <w:rPr>
                <w:u w:val="single"/>
              </w:rPr>
              <w:t>www.gob.mx/conafor</w:t>
            </w:r>
            <w:r w:rsidRPr="0064338C">
              <w:t>.</w:t>
            </w:r>
          </w:p>
        </w:tc>
        <w:tc>
          <w:tcPr>
            <w:tcW w:w="2644" w:type="pct"/>
          </w:tcPr>
          <w:p w:rsidR="003F331F" w:rsidRPr="0064338C" w:rsidRDefault="003F331F" w:rsidP="00104BA3">
            <w:pPr>
              <w:pStyle w:val="Texto"/>
              <w:spacing w:line="231" w:lineRule="exact"/>
              <w:ind w:firstLine="0"/>
            </w:pPr>
            <w:r w:rsidRPr="0064338C">
              <w:rPr>
                <w:b/>
              </w:rPr>
              <w:t>X</w:t>
            </w:r>
            <w:r w:rsidRPr="00E36B2A">
              <w:rPr>
                <w:b/>
                <w:color w:val="FF0000"/>
              </w:rPr>
              <w:t>L</w:t>
            </w:r>
            <w:r w:rsidRPr="0064338C">
              <w:rPr>
                <w:b/>
              </w:rPr>
              <w:t>I</w:t>
            </w:r>
            <w:r w:rsidRPr="00E36B2A">
              <w:rPr>
                <w:b/>
                <w:color w:val="FF0000"/>
              </w:rPr>
              <w:t>V</w:t>
            </w:r>
            <w:r w:rsidRPr="0064338C">
              <w:rPr>
                <w:b/>
              </w:rPr>
              <w:t>.</w:t>
            </w:r>
            <w:r w:rsidRPr="0064338C">
              <w:rPr>
                <w:b/>
              </w:rPr>
              <w:tab/>
              <w:t xml:space="preserve">Página de internet de la CONAFOR: </w:t>
            </w:r>
            <w:hyperlink r:id="rId9">
              <w:r w:rsidR="008C68A3" w:rsidRPr="00851042">
                <w:rPr>
                  <w:rFonts w:eastAsia="Arial"/>
                  <w:szCs w:val="18"/>
                  <w:u w:val="single"/>
                </w:rPr>
                <w:t>www.gob.mx/conafor</w:t>
              </w:r>
            </w:hyperlink>
            <w:r w:rsidR="008C68A3" w:rsidRPr="00851042">
              <w:rPr>
                <w:rFonts w:eastAsia="Arial"/>
                <w:szCs w:val="18"/>
              </w:rPr>
              <w:t>.</w:t>
            </w:r>
          </w:p>
        </w:tc>
        <w:tc>
          <w:tcPr>
            <w:tcW w:w="476" w:type="pct"/>
          </w:tcPr>
          <w:p w:rsidR="003F331F" w:rsidRPr="0064338C" w:rsidRDefault="003F331F" w:rsidP="00104BA3">
            <w:pPr>
              <w:pStyle w:val="Texto"/>
              <w:spacing w:line="221" w:lineRule="exact"/>
              <w:ind w:firstLine="0"/>
              <w:rPr>
                <w:rFonts w:eastAsia="Calibri"/>
                <w:szCs w:val="18"/>
                <w:lang w:val="es-MX" w:eastAsia="en-US"/>
              </w:rPr>
            </w:pPr>
            <w:r w:rsidRPr="0064338C">
              <w:rPr>
                <w:rFonts w:eastAsia="Calibri"/>
                <w:szCs w:val="18"/>
                <w:lang w:val="es-MX" w:eastAsia="en-US"/>
              </w:rPr>
              <w:t>Adecuación de la numeración.</w:t>
            </w:r>
          </w:p>
        </w:tc>
      </w:tr>
      <w:tr w:rsidR="0064338C" w:rsidRPr="0064338C" w:rsidTr="00CF135F">
        <w:tc>
          <w:tcPr>
            <w:tcW w:w="1880" w:type="pct"/>
          </w:tcPr>
          <w:p w:rsidR="003F331F" w:rsidRPr="0064338C" w:rsidRDefault="003F331F" w:rsidP="00086AD8">
            <w:pPr>
              <w:pStyle w:val="Texto"/>
              <w:spacing w:line="231" w:lineRule="exact"/>
              <w:ind w:firstLine="0"/>
              <w:rPr>
                <w:b/>
              </w:rPr>
            </w:pPr>
          </w:p>
        </w:tc>
        <w:tc>
          <w:tcPr>
            <w:tcW w:w="2644" w:type="pct"/>
          </w:tcPr>
          <w:p w:rsidR="003F331F" w:rsidRPr="0064338C" w:rsidRDefault="003F331F" w:rsidP="007B0E79">
            <w:pPr>
              <w:spacing w:after="101"/>
              <w:jc w:val="both"/>
              <w:rPr>
                <w:rFonts w:ascii="Arial" w:eastAsia="Arial" w:hAnsi="Arial" w:cs="Arial"/>
                <w:b/>
                <w:sz w:val="18"/>
                <w:szCs w:val="18"/>
              </w:rPr>
            </w:pPr>
            <w:r w:rsidRPr="00E36B2A">
              <w:rPr>
                <w:rFonts w:ascii="Arial" w:eastAsia="Arial" w:hAnsi="Arial" w:cs="Arial"/>
                <w:b/>
                <w:color w:val="FF0000"/>
                <w:sz w:val="18"/>
                <w:szCs w:val="18"/>
              </w:rPr>
              <w:t>XLV. Paquete tecnológico:</w:t>
            </w:r>
            <w:r w:rsidRPr="00E36B2A">
              <w:rPr>
                <w:rFonts w:ascii="Arial" w:eastAsia="Arial" w:hAnsi="Arial" w:cs="Arial"/>
                <w:color w:val="FF0000"/>
                <w:sz w:val="18"/>
                <w:szCs w:val="18"/>
              </w:rPr>
              <w:t xml:space="preserve"> Conjunto de documentos, actividades, equipo o maquinaria, sistemas y modelos necesarios que han permitido concretar la existencia de una tecnología, equipo o proceso validado y transferible, susceptible de ser adoptados en el sector forestal, para mejorar su productividad.</w:t>
            </w:r>
          </w:p>
        </w:tc>
        <w:tc>
          <w:tcPr>
            <w:tcW w:w="476" w:type="pct"/>
          </w:tcPr>
          <w:p w:rsidR="003F331F" w:rsidRPr="0064338C" w:rsidRDefault="003F331F" w:rsidP="00E57965">
            <w:pPr>
              <w:pStyle w:val="Texto"/>
              <w:spacing w:line="231" w:lineRule="exact"/>
              <w:ind w:firstLine="0"/>
              <w:jc w:val="left"/>
              <w:rPr>
                <w:rFonts w:eastAsia="Calibri"/>
                <w:szCs w:val="18"/>
                <w:lang w:val="es-MX" w:eastAsia="en-US"/>
              </w:rPr>
            </w:pPr>
            <w:r w:rsidRPr="0064338C">
              <w:rPr>
                <w:rFonts w:eastAsia="Calibri"/>
                <w:szCs w:val="18"/>
                <w:lang w:val="es-MX" w:eastAsia="en-US"/>
              </w:rPr>
              <w:t>Inclusión de término.</w:t>
            </w:r>
          </w:p>
        </w:tc>
      </w:tr>
      <w:tr w:rsidR="0064338C" w:rsidRPr="0064338C" w:rsidTr="00CF135F">
        <w:tc>
          <w:tcPr>
            <w:tcW w:w="1880" w:type="pct"/>
          </w:tcPr>
          <w:p w:rsidR="003F331F" w:rsidRPr="0064338C" w:rsidRDefault="003F331F" w:rsidP="00086AD8">
            <w:pPr>
              <w:pStyle w:val="Texto"/>
              <w:spacing w:line="231" w:lineRule="exact"/>
              <w:ind w:firstLine="0"/>
            </w:pPr>
            <w:r w:rsidRPr="0064338C">
              <w:rPr>
                <w:b/>
              </w:rPr>
              <w:t>XXXIX.</w:t>
            </w:r>
            <w:r w:rsidRPr="0064338C">
              <w:rPr>
                <w:b/>
              </w:rPr>
              <w:tab/>
              <w:t>Parámetros para la generación de la cartografía:</w:t>
            </w:r>
            <w:r w:rsidRPr="0064338C">
              <w:t xml:space="preserve"> Deberá utilizarse un Sistema de Coordenadas Geográficas (GCS) y Marco de Referencia Terrestre Internacional (ITRF92), oficial en México, o el Sistema Geodésico Mundial (WGS84), utilizado en el levantamiento de información. Las coordenadas de los vértices del (los) polígono(s) generado(s) se reportarán en coordenadas angulares, Latitud/Longitud en formato Grados, Minutos y Segundos con al menos un decimal en los segundos (GG MM SS.S). La información vectorial deberá entregarse en formato Shapefile e incluir los cuatro archivos mínimos necesario (*.shp, *¨.shx, *.dbf, *.prj), que podrán ser generados y utilizados en software comercial o gratuito. Cada archivo Shapefile deberá estar elaborado y debidamente identificado de conformidad con las características de cada concepto o modalidad de </w:t>
            </w:r>
            <w:r w:rsidRPr="0064338C">
              <w:lastRenderedPageBreak/>
              <w:t>apoyo, a fin de que éstos puedan ser integrados en una base de datos georreferenciados a nivel nacional.</w:t>
            </w:r>
          </w:p>
        </w:tc>
        <w:tc>
          <w:tcPr>
            <w:tcW w:w="2644" w:type="pct"/>
          </w:tcPr>
          <w:p w:rsidR="003F331F" w:rsidRPr="0064338C" w:rsidRDefault="003F331F" w:rsidP="007B0E79">
            <w:pPr>
              <w:pStyle w:val="Texto"/>
              <w:spacing w:line="231" w:lineRule="exact"/>
              <w:ind w:firstLine="0"/>
            </w:pPr>
            <w:r w:rsidRPr="0064338C">
              <w:rPr>
                <w:b/>
              </w:rPr>
              <w:lastRenderedPageBreak/>
              <w:t>X</w:t>
            </w:r>
            <w:r w:rsidRPr="00E36B2A">
              <w:rPr>
                <w:b/>
                <w:color w:val="FF0000"/>
              </w:rPr>
              <w:t>LV</w:t>
            </w:r>
            <w:r w:rsidR="00D16ABA" w:rsidRPr="00E36B2A">
              <w:rPr>
                <w:b/>
                <w:color w:val="FF0000"/>
              </w:rPr>
              <w:t>I</w:t>
            </w:r>
            <w:r w:rsidRPr="0064338C">
              <w:rPr>
                <w:b/>
              </w:rPr>
              <w:t>.</w:t>
            </w:r>
            <w:r w:rsidRPr="0064338C">
              <w:rPr>
                <w:b/>
              </w:rPr>
              <w:tab/>
              <w:t>Parámetros para la generación de la cartografía:</w:t>
            </w:r>
            <w:r w:rsidRPr="0064338C">
              <w:t xml:space="preserve"> Deberá utilizarse un Sistema de Coordenadas Geográficas (GCS) y Marco de Referencia Terrestre Internacional (ITRF92), oficial en México, o el Sistema Geodésico Mundial (WGS84), utilizado en el levantamiento de información. Las coordenadas de los vértices del (los) polígono(s) generado(s) se reportarán en coordenadas angulares, Latitud/Longitud en formato Grados, Minutos y Segundos con al menos un decimal en los segundos (GG MM SS.S). La información vectorial deberá entregarse en formato Shapefile e incluir los cuatro archivos mínimos necesario (*.shp, *¨.shx, *.dbf, *.prj), que podrán ser generados y utilizados en software comercial o gratuito. Cada archivo Shapefile deberá estar elaborado y debidamente identificado de conformidad con las características de cada concepto o modalidad de apoyo, a fin de que éstos puedan ser integrados en una base de datos georreferenciados a nivel nacional.</w:t>
            </w:r>
          </w:p>
        </w:tc>
        <w:tc>
          <w:tcPr>
            <w:tcW w:w="476" w:type="pct"/>
          </w:tcPr>
          <w:p w:rsidR="003F331F" w:rsidRPr="0064338C" w:rsidRDefault="003F331F" w:rsidP="00104BA3">
            <w:pPr>
              <w:pStyle w:val="Texto"/>
              <w:spacing w:line="221" w:lineRule="exact"/>
              <w:ind w:firstLine="0"/>
              <w:rPr>
                <w:rFonts w:eastAsia="Calibri"/>
                <w:szCs w:val="18"/>
                <w:lang w:val="es-MX" w:eastAsia="en-US"/>
              </w:rPr>
            </w:pPr>
            <w:r w:rsidRPr="0064338C">
              <w:rPr>
                <w:rFonts w:eastAsia="Calibri"/>
                <w:szCs w:val="18"/>
                <w:lang w:val="es-MX" w:eastAsia="en-US"/>
              </w:rPr>
              <w:t>Adecuación de la numeración.</w:t>
            </w:r>
          </w:p>
        </w:tc>
      </w:tr>
      <w:tr w:rsidR="00AF3815" w:rsidRPr="0064338C" w:rsidTr="00CF135F">
        <w:tc>
          <w:tcPr>
            <w:tcW w:w="1880" w:type="pct"/>
          </w:tcPr>
          <w:p w:rsidR="00AF3815" w:rsidRPr="0064338C" w:rsidRDefault="00AF3815" w:rsidP="00E57965">
            <w:pPr>
              <w:pStyle w:val="Texto"/>
              <w:spacing w:line="231" w:lineRule="exact"/>
              <w:ind w:firstLine="0"/>
              <w:rPr>
                <w:b/>
              </w:rPr>
            </w:pPr>
          </w:p>
        </w:tc>
        <w:tc>
          <w:tcPr>
            <w:tcW w:w="2644" w:type="pct"/>
          </w:tcPr>
          <w:p w:rsidR="00AF3815" w:rsidRPr="00AF3815" w:rsidRDefault="00AF3815" w:rsidP="00AF3815">
            <w:pPr>
              <w:pStyle w:val="Texto"/>
              <w:spacing w:line="231" w:lineRule="exact"/>
              <w:ind w:firstLine="0"/>
              <w:rPr>
                <w:b/>
                <w:color w:val="FF0000"/>
              </w:rPr>
            </w:pPr>
            <w:r w:rsidRPr="00AF3815">
              <w:rPr>
                <w:rFonts w:eastAsia="Arial"/>
                <w:b/>
                <w:color w:val="FF0000"/>
                <w:szCs w:val="18"/>
              </w:rPr>
              <w:t xml:space="preserve">XLVII. Partes interesadas: </w:t>
            </w:r>
            <w:r w:rsidRPr="00AF3815">
              <w:rPr>
                <w:rFonts w:eastAsia="Arial"/>
                <w:color w:val="FF0000"/>
                <w:szCs w:val="18"/>
              </w:rPr>
              <w:t xml:space="preserve">Personas físicas o morales usuarias de los servicios ambientales que participan o participarán en la creación o fortalecimiento de un mecanismo local de PSA, mediante la aportación de recursos económicos,  humanos y operativos. </w:t>
            </w:r>
            <w:r w:rsidR="00180B85">
              <w:rPr>
                <w:rFonts w:eastAsia="Arial"/>
                <w:color w:val="FF0000"/>
                <w:szCs w:val="18"/>
              </w:rPr>
              <w:t>É</w:t>
            </w:r>
            <w:r w:rsidRPr="00AF3815">
              <w:rPr>
                <w:rFonts w:eastAsia="Arial"/>
                <w:color w:val="FF0000"/>
                <w:szCs w:val="18"/>
              </w:rPr>
              <w:t>stas podrán ser una o más instituciones de cualquiera de los tres órdenes de gobierno, organizaciones no gubernamentales, de la sociedad civil, personas morales y físicas.</w:t>
            </w:r>
          </w:p>
        </w:tc>
        <w:tc>
          <w:tcPr>
            <w:tcW w:w="476" w:type="pct"/>
          </w:tcPr>
          <w:p w:rsidR="00AF3815" w:rsidRPr="0064338C" w:rsidRDefault="00AF3815" w:rsidP="00104BA3">
            <w:pPr>
              <w:pStyle w:val="Texto"/>
              <w:spacing w:line="221" w:lineRule="exact"/>
              <w:ind w:firstLine="0"/>
              <w:rPr>
                <w:rFonts w:eastAsia="Calibri"/>
                <w:szCs w:val="18"/>
                <w:lang w:val="es-MX" w:eastAsia="en-US"/>
              </w:rPr>
            </w:pPr>
            <w:r>
              <w:rPr>
                <w:rFonts w:eastAsia="Calibri"/>
                <w:szCs w:val="18"/>
                <w:lang w:val="es-MX" w:eastAsia="en-US"/>
              </w:rPr>
              <w:t>En atención a observación No. 3 de la SHCP</w:t>
            </w:r>
          </w:p>
        </w:tc>
      </w:tr>
      <w:tr w:rsidR="0064338C" w:rsidRPr="0064338C" w:rsidTr="00CF135F">
        <w:tc>
          <w:tcPr>
            <w:tcW w:w="1880" w:type="pct"/>
          </w:tcPr>
          <w:p w:rsidR="003F331F" w:rsidRPr="0064338C" w:rsidRDefault="003F331F" w:rsidP="00E57965">
            <w:pPr>
              <w:pStyle w:val="Texto"/>
              <w:spacing w:line="231" w:lineRule="exact"/>
              <w:ind w:firstLine="0"/>
            </w:pPr>
            <w:r w:rsidRPr="0064338C">
              <w:rPr>
                <w:b/>
              </w:rPr>
              <w:t>XL.</w:t>
            </w:r>
            <w:r w:rsidRPr="0064338C">
              <w:rPr>
                <w:b/>
              </w:rPr>
              <w:tab/>
              <w:t>Persona beneficiaria:</w:t>
            </w:r>
            <w:r w:rsidRPr="0064338C">
              <w:t xml:space="preserve"> Las personas físicas, morales y jurídico-colectivas (ejidos y comunidades) quienes obtuvieron un apoyo por parte de la CONAFOR, por cumplir con los requisitos y disposiciones establecidas en las presentes Reglas.</w:t>
            </w:r>
          </w:p>
        </w:tc>
        <w:tc>
          <w:tcPr>
            <w:tcW w:w="2644" w:type="pct"/>
          </w:tcPr>
          <w:p w:rsidR="003F331F" w:rsidRPr="0064338C" w:rsidRDefault="003F331F" w:rsidP="00104BA3">
            <w:pPr>
              <w:pStyle w:val="Texto"/>
              <w:spacing w:line="231" w:lineRule="exact"/>
              <w:ind w:firstLine="0"/>
            </w:pPr>
            <w:r w:rsidRPr="0064338C">
              <w:rPr>
                <w:b/>
              </w:rPr>
              <w:t>XL</w:t>
            </w:r>
            <w:r w:rsidRPr="00E36B2A">
              <w:rPr>
                <w:b/>
                <w:color w:val="FF0000"/>
              </w:rPr>
              <w:t>V</w:t>
            </w:r>
            <w:r w:rsidR="00D16ABA" w:rsidRPr="00E36B2A">
              <w:rPr>
                <w:b/>
                <w:color w:val="FF0000"/>
              </w:rPr>
              <w:t>I</w:t>
            </w:r>
            <w:r w:rsidRPr="00E36B2A">
              <w:rPr>
                <w:b/>
                <w:color w:val="FF0000"/>
              </w:rPr>
              <w:t>I</w:t>
            </w:r>
            <w:r w:rsidR="00AF3815">
              <w:rPr>
                <w:b/>
                <w:color w:val="FF0000"/>
              </w:rPr>
              <w:t>I</w:t>
            </w:r>
            <w:r w:rsidRPr="0064338C">
              <w:rPr>
                <w:b/>
              </w:rPr>
              <w:t>.</w:t>
            </w:r>
            <w:r w:rsidRPr="0064338C">
              <w:rPr>
                <w:b/>
              </w:rPr>
              <w:tab/>
              <w:t>Persona beneficiaria:</w:t>
            </w:r>
            <w:r w:rsidRPr="0064338C">
              <w:t xml:space="preserve"> Las personas físicas, morales y jurídico-colectivas (ejidos y comunidades) quienes obtuvieron un apoyo por parte de la CONAFOR, por cumplir con los requisitos y disposiciones establecidas en las presentes Reglas.</w:t>
            </w:r>
          </w:p>
        </w:tc>
        <w:tc>
          <w:tcPr>
            <w:tcW w:w="476" w:type="pct"/>
          </w:tcPr>
          <w:p w:rsidR="003F331F" w:rsidRPr="0064338C" w:rsidRDefault="003F331F" w:rsidP="00104BA3">
            <w:pPr>
              <w:pStyle w:val="Texto"/>
              <w:spacing w:line="221" w:lineRule="exact"/>
              <w:ind w:firstLine="0"/>
              <w:rPr>
                <w:rFonts w:eastAsia="Calibri"/>
                <w:szCs w:val="18"/>
                <w:lang w:val="es-MX" w:eastAsia="en-US"/>
              </w:rPr>
            </w:pPr>
            <w:r w:rsidRPr="0064338C">
              <w:rPr>
                <w:rFonts w:eastAsia="Calibri"/>
                <w:szCs w:val="18"/>
                <w:lang w:val="es-MX" w:eastAsia="en-US"/>
              </w:rPr>
              <w:t>Adecuación de la numeración.</w:t>
            </w:r>
          </w:p>
        </w:tc>
      </w:tr>
      <w:tr w:rsidR="0064338C" w:rsidRPr="0064338C" w:rsidTr="00CF135F">
        <w:tc>
          <w:tcPr>
            <w:tcW w:w="1880" w:type="pct"/>
          </w:tcPr>
          <w:p w:rsidR="003F331F" w:rsidRPr="0064338C" w:rsidRDefault="003F331F" w:rsidP="00E57965">
            <w:pPr>
              <w:pStyle w:val="Texto"/>
              <w:spacing w:line="231" w:lineRule="exact"/>
              <w:ind w:firstLine="0"/>
            </w:pPr>
            <w:r w:rsidRPr="0064338C">
              <w:rPr>
                <w:b/>
              </w:rPr>
              <w:t>XLI.</w:t>
            </w:r>
            <w:r w:rsidRPr="0064338C">
              <w:rPr>
                <w:b/>
              </w:rPr>
              <w:tab/>
              <w:t>Persona solicitante:</w:t>
            </w:r>
            <w:r w:rsidRPr="0064338C">
              <w:t xml:space="preserve"> Las personas físicas, morales y jurídico-colectivas (ejidos y comunidades) que presentan solicitud para obtener apoyos de la CONAFOR con base en estas Reglas.</w:t>
            </w:r>
          </w:p>
        </w:tc>
        <w:tc>
          <w:tcPr>
            <w:tcW w:w="2644" w:type="pct"/>
          </w:tcPr>
          <w:p w:rsidR="003F331F" w:rsidRPr="0064338C" w:rsidRDefault="003F331F" w:rsidP="00AF3815">
            <w:pPr>
              <w:pStyle w:val="Texto"/>
              <w:spacing w:line="231" w:lineRule="exact"/>
              <w:ind w:firstLine="0"/>
            </w:pPr>
            <w:r w:rsidRPr="0064338C">
              <w:rPr>
                <w:b/>
              </w:rPr>
              <w:t>XL</w:t>
            </w:r>
            <w:r w:rsidR="00AF3815" w:rsidRPr="00AF3815">
              <w:rPr>
                <w:b/>
                <w:color w:val="FF0000"/>
              </w:rPr>
              <w:t>IX</w:t>
            </w:r>
            <w:r w:rsidRPr="0064338C">
              <w:rPr>
                <w:b/>
              </w:rPr>
              <w:t>.</w:t>
            </w:r>
            <w:r w:rsidRPr="0064338C">
              <w:rPr>
                <w:b/>
              </w:rPr>
              <w:tab/>
              <w:t>Persona solicitante:</w:t>
            </w:r>
            <w:r w:rsidRPr="0064338C">
              <w:t xml:space="preserve"> Las personas físicas, morales y jurídico-colectivas (ejidos y comunidades) que presentan solicitud para obtener apoyos de la CONAFOR con base en estas Reglas.</w:t>
            </w:r>
          </w:p>
        </w:tc>
        <w:tc>
          <w:tcPr>
            <w:tcW w:w="476" w:type="pct"/>
          </w:tcPr>
          <w:p w:rsidR="003F331F" w:rsidRPr="0064338C" w:rsidRDefault="003F331F" w:rsidP="00104BA3">
            <w:pPr>
              <w:pStyle w:val="Texto"/>
              <w:spacing w:line="221" w:lineRule="exact"/>
              <w:ind w:firstLine="0"/>
              <w:rPr>
                <w:rFonts w:eastAsia="Calibri"/>
                <w:szCs w:val="18"/>
                <w:lang w:val="es-MX" w:eastAsia="en-US"/>
              </w:rPr>
            </w:pPr>
            <w:r w:rsidRPr="0064338C">
              <w:rPr>
                <w:rFonts w:eastAsia="Calibri"/>
                <w:szCs w:val="18"/>
                <w:lang w:val="es-MX" w:eastAsia="en-US"/>
              </w:rPr>
              <w:t>Adecuación de la numeración.</w:t>
            </w:r>
          </w:p>
        </w:tc>
      </w:tr>
      <w:tr w:rsidR="0064338C" w:rsidRPr="0064338C" w:rsidTr="00CF135F">
        <w:tc>
          <w:tcPr>
            <w:tcW w:w="1880" w:type="pct"/>
          </w:tcPr>
          <w:p w:rsidR="003F331F" w:rsidRPr="0064338C" w:rsidRDefault="003F331F" w:rsidP="00F41D63">
            <w:pPr>
              <w:pStyle w:val="Texto"/>
              <w:spacing w:line="231" w:lineRule="exact"/>
              <w:ind w:firstLine="0"/>
            </w:pPr>
            <w:r w:rsidRPr="0064338C">
              <w:rPr>
                <w:b/>
              </w:rPr>
              <w:t>XLII.</w:t>
            </w:r>
            <w:r w:rsidRPr="0064338C">
              <w:rPr>
                <w:b/>
              </w:rPr>
              <w:tab/>
              <w:t>Población objetivo:</w:t>
            </w:r>
            <w:r w:rsidRPr="0064338C">
              <w:t xml:space="preserve"> Las personas elegibles para solicitar apoyos definidos en cada uno de los componentes señalados en el artículo 2 de las presentes Reglas.</w:t>
            </w:r>
          </w:p>
        </w:tc>
        <w:tc>
          <w:tcPr>
            <w:tcW w:w="2644" w:type="pct"/>
          </w:tcPr>
          <w:p w:rsidR="003F331F" w:rsidRPr="0064338C" w:rsidRDefault="00AF3815" w:rsidP="00AF3815">
            <w:pPr>
              <w:pStyle w:val="Texto"/>
              <w:spacing w:line="231" w:lineRule="exact"/>
              <w:ind w:firstLine="0"/>
            </w:pPr>
            <w:r w:rsidRPr="00AF3815">
              <w:rPr>
                <w:b/>
                <w:color w:val="FF0000"/>
              </w:rPr>
              <w:t>L</w:t>
            </w:r>
            <w:r w:rsidR="003F331F" w:rsidRPr="0064338C">
              <w:rPr>
                <w:b/>
              </w:rPr>
              <w:t>.</w:t>
            </w:r>
            <w:r w:rsidR="003F331F" w:rsidRPr="0064338C">
              <w:rPr>
                <w:b/>
              </w:rPr>
              <w:tab/>
            </w:r>
            <w:r w:rsidR="003F331F" w:rsidRPr="00E36B2A">
              <w:rPr>
                <w:b/>
                <w:color w:val="FF0000"/>
              </w:rPr>
              <w:t>Personas elegibles</w:t>
            </w:r>
            <w:r w:rsidR="003F331F" w:rsidRPr="0064338C">
              <w:rPr>
                <w:b/>
              </w:rPr>
              <w:t>:</w:t>
            </w:r>
            <w:r w:rsidR="003F331F" w:rsidRPr="0064338C">
              <w:t xml:space="preserve"> Las personas </w:t>
            </w:r>
            <w:r w:rsidR="003F331F" w:rsidRPr="00E36B2A">
              <w:rPr>
                <w:color w:val="FF0000"/>
              </w:rPr>
              <w:t xml:space="preserve">definidas </w:t>
            </w:r>
            <w:r w:rsidR="003F331F" w:rsidRPr="0064338C">
              <w:t>para solicitar apoyos en cada uno de los componentes señalados en el artículo 2 de las presentes Reglas.</w:t>
            </w:r>
          </w:p>
        </w:tc>
        <w:tc>
          <w:tcPr>
            <w:tcW w:w="476" w:type="pct"/>
          </w:tcPr>
          <w:p w:rsidR="003F331F" w:rsidRPr="0064338C" w:rsidRDefault="003F331F" w:rsidP="00830A88">
            <w:pPr>
              <w:pStyle w:val="Texto"/>
              <w:spacing w:line="221" w:lineRule="exact"/>
              <w:ind w:firstLine="0"/>
              <w:rPr>
                <w:rFonts w:eastAsia="Calibri"/>
                <w:szCs w:val="18"/>
                <w:lang w:val="es-MX" w:eastAsia="en-US"/>
              </w:rPr>
            </w:pPr>
            <w:r w:rsidRPr="0064338C">
              <w:rPr>
                <w:rFonts w:eastAsia="Calibri"/>
                <w:szCs w:val="18"/>
                <w:lang w:val="es-MX" w:eastAsia="en-US"/>
              </w:rPr>
              <w:t>Adecuación de la numeración y se modifica el término población objetivo derivado de una recomendación de la Evaluación de Procesos 2017, con la intención de delimitar que la población objetivo del programa se mide en términos de superficie y no de personas, siendo congruent</w:t>
            </w:r>
            <w:r w:rsidRPr="0064338C">
              <w:rPr>
                <w:rFonts w:eastAsia="Calibri"/>
                <w:szCs w:val="18"/>
                <w:lang w:val="es-MX" w:eastAsia="en-US"/>
              </w:rPr>
              <w:lastRenderedPageBreak/>
              <w:t>e con el objetivo del programa (Art. 1 de las ROP)</w:t>
            </w:r>
          </w:p>
        </w:tc>
      </w:tr>
      <w:tr w:rsidR="0064338C" w:rsidRPr="0064338C" w:rsidTr="00CF135F">
        <w:tc>
          <w:tcPr>
            <w:tcW w:w="1880" w:type="pct"/>
          </w:tcPr>
          <w:p w:rsidR="00D16ABA" w:rsidRPr="0064338C" w:rsidRDefault="00D16ABA" w:rsidP="00E57965">
            <w:pPr>
              <w:pStyle w:val="Texto"/>
              <w:spacing w:line="231" w:lineRule="exact"/>
              <w:ind w:firstLine="0"/>
              <w:rPr>
                <w:b/>
              </w:rPr>
            </w:pPr>
          </w:p>
        </w:tc>
        <w:tc>
          <w:tcPr>
            <w:tcW w:w="2644" w:type="pct"/>
          </w:tcPr>
          <w:p w:rsidR="00D16ABA" w:rsidRPr="0064338C" w:rsidRDefault="00D16ABA" w:rsidP="00AF3815">
            <w:pPr>
              <w:pBdr>
                <w:top w:val="nil"/>
                <w:left w:val="nil"/>
                <w:bottom w:val="nil"/>
                <w:right w:val="nil"/>
                <w:between w:val="nil"/>
              </w:pBdr>
              <w:spacing w:after="101"/>
              <w:jc w:val="both"/>
              <w:rPr>
                <w:b/>
              </w:rPr>
            </w:pPr>
            <w:r w:rsidRPr="00E36B2A">
              <w:rPr>
                <w:rFonts w:ascii="Arial" w:eastAsia="Arial" w:hAnsi="Arial" w:cs="Arial"/>
                <w:b/>
                <w:color w:val="FF0000"/>
                <w:sz w:val="18"/>
                <w:szCs w:val="18"/>
              </w:rPr>
              <w:t>LI.</w:t>
            </w:r>
            <w:r w:rsidRPr="00E36B2A">
              <w:rPr>
                <w:rFonts w:ascii="Arial" w:eastAsia="Arial" w:hAnsi="Arial" w:cs="Arial"/>
                <w:b/>
                <w:color w:val="FF0000"/>
                <w:sz w:val="18"/>
                <w:szCs w:val="18"/>
              </w:rPr>
              <w:tab/>
              <w:t xml:space="preserve">Póliza: </w:t>
            </w:r>
            <w:r w:rsidRPr="00E36B2A">
              <w:rPr>
                <w:rFonts w:ascii="Arial" w:eastAsia="Arial" w:hAnsi="Arial" w:cs="Arial"/>
                <w:color w:val="FF0000"/>
                <w:sz w:val="18"/>
                <w:szCs w:val="18"/>
              </w:rPr>
              <w:t>documento emitido por las aseguradoras con el cual se acredita el aseguramiento de la plantación.</w:t>
            </w:r>
          </w:p>
        </w:tc>
        <w:tc>
          <w:tcPr>
            <w:tcW w:w="476" w:type="pct"/>
          </w:tcPr>
          <w:p w:rsidR="00D16ABA" w:rsidRPr="0064338C" w:rsidRDefault="00D16ABA" w:rsidP="00D16ABA">
            <w:pPr>
              <w:pStyle w:val="Texto"/>
              <w:spacing w:line="221" w:lineRule="exact"/>
              <w:ind w:firstLine="0"/>
              <w:rPr>
                <w:rFonts w:eastAsia="Calibri"/>
                <w:szCs w:val="18"/>
                <w:lang w:val="es-MX" w:eastAsia="en-US"/>
              </w:rPr>
            </w:pPr>
            <w:r w:rsidRPr="0064338C">
              <w:rPr>
                <w:rFonts w:eastAsia="Calibri"/>
                <w:szCs w:val="18"/>
                <w:lang w:val="es-MX" w:eastAsia="en-US"/>
              </w:rPr>
              <w:t>Se incluye término.</w:t>
            </w:r>
          </w:p>
        </w:tc>
      </w:tr>
      <w:tr w:rsidR="0064338C" w:rsidRPr="0064338C" w:rsidTr="00CF135F">
        <w:tc>
          <w:tcPr>
            <w:tcW w:w="1880" w:type="pct"/>
          </w:tcPr>
          <w:p w:rsidR="003F331F" w:rsidRPr="0064338C" w:rsidRDefault="003F331F" w:rsidP="00E57965">
            <w:pPr>
              <w:pStyle w:val="Texto"/>
              <w:spacing w:line="231" w:lineRule="exact"/>
              <w:ind w:firstLine="0"/>
            </w:pPr>
            <w:r w:rsidRPr="0064338C">
              <w:rPr>
                <w:b/>
              </w:rPr>
              <w:t>XLIII.</w:t>
            </w:r>
            <w:r w:rsidRPr="0064338C">
              <w:rPr>
                <w:b/>
              </w:rPr>
              <w:tab/>
              <w:t xml:space="preserve">P-PREDIAL: </w:t>
            </w:r>
            <w:r w:rsidRPr="0064338C">
              <w:t>Programa Predial de Desarrollo Integral de Mediano Plazo: Documento técnico de planeación y seguimiento, formulado a partir de un diagnóstico técnico, económico y social, que identifica y describe los procesos, acciones y subsidios necesarios, técnicamente justificados y cronológicamente secuenciados, destinados a resolver problemas de protección, conservación, restauración y aprovechamiento sustentable de los recursos forestales, con la participación de las personas propietarias y poseedoras de los terrenos forestales.</w:t>
            </w:r>
          </w:p>
        </w:tc>
        <w:tc>
          <w:tcPr>
            <w:tcW w:w="2644" w:type="pct"/>
          </w:tcPr>
          <w:p w:rsidR="003F331F" w:rsidRPr="0064338C" w:rsidRDefault="003F331F" w:rsidP="00D16ABA">
            <w:pPr>
              <w:pStyle w:val="Texto"/>
              <w:spacing w:line="231" w:lineRule="exact"/>
              <w:ind w:firstLine="0"/>
            </w:pPr>
            <w:r w:rsidRPr="00AF3815">
              <w:rPr>
                <w:b/>
                <w:color w:val="FF0000"/>
              </w:rPr>
              <w:t>L</w:t>
            </w:r>
            <w:r w:rsidR="00AF3815" w:rsidRPr="00AF3815">
              <w:rPr>
                <w:b/>
                <w:color w:val="FF0000"/>
              </w:rPr>
              <w:t>I</w:t>
            </w:r>
            <w:r w:rsidR="00AF3815">
              <w:rPr>
                <w:b/>
                <w:color w:val="FF0000"/>
              </w:rPr>
              <w:t>I</w:t>
            </w:r>
            <w:r w:rsidRPr="0064338C">
              <w:rPr>
                <w:b/>
              </w:rPr>
              <w:t>.</w:t>
            </w:r>
            <w:r w:rsidRPr="0064338C">
              <w:rPr>
                <w:b/>
              </w:rPr>
              <w:tab/>
              <w:t xml:space="preserve">P-PREDIAL: </w:t>
            </w:r>
            <w:r w:rsidRPr="0064338C">
              <w:t xml:space="preserve">Programa Predial de Desarrollo Integral de Mediano Plazo: Documento técnico de planeación y seguimiento, formulado a partir de un diagnóstico técnico, económico y social, que identifica y describe los procesos, acciones y subsidios necesarios, técnicamente justificados y cronológicamente secuenciados, destinados a resolver problemas de protección, conservación, restauración y aprovechamiento sustentable de los recursos forestales, con la participación de las personas propietarias y </w:t>
            </w:r>
            <w:r w:rsidRPr="00E36B2A">
              <w:rPr>
                <w:color w:val="FF0000"/>
              </w:rPr>
              <w:t xml:space="preserve">legítimas </w:t>
            </w:r>
            <w:r w:rsidRPr="0064338C">
              <w:t>poseedoras de los terrenos forestales.</w:t>
            </w:r>
          </w:p>
        </w:tc>
        <w:tc>
          <w:tcPr>
            <w:tcW w:w="476" w:type="pct"/>
          </w:tcPr>
          <w:p w:rsidR="003F331F" w:rsidRPr="0064338C" w:rsidRDefault="003F331F" w:rsidP="00104BA3">
            <w:pPr>
              <w:pStyle w:val="Texto"/>
              <w:spacing w:line="221" w:lineRule="exact"/>
              <w:ind w:firstLine="0"/>
              <w:rPr>
                <w:rFonts w:eastAsia="Calibri"/>
                <w:szCs w:val="18"/>
                <w:lang w:val="es-MX" w:eastAsia="en-US"/>
              </w:rPr>
            </w:pPr>
            <w:r w:rsidRPr="0064338C">
              <w:rPr>
                <w:rFonts w:eastAsia="Calibri"/>
                <w:szCs w:val="18"/>
                <w:lang w:val="es-MX" w:eastAsia="en-US"/>
              </w:rPr>
              <w:t>Adecuación de la numeración.</w:t>
            </w:r>
          </w:p>
          <w:p w:rsidR="003F331F" w:rsidRPr="0064338C" w:rsidRDefault="003F331F" w:rsidP="00104BA3">
            <w:pPr>
              <w:pStyle w:val="Texto"/>
              <w:spacing w:line="221" w:lineRule="exact"/>
              <w:ind w:firstLine="0"/>
              <w:rPr>
                <w:rFonts w:eastAsia="Calibri"/>
                <w:szCs w:val="18"/>
                <w:lang w:val="es-MX" w:eastAsia="en-US"/>
              </w:rPr>
            </w:pPr>
            <w:r w:rsidRPr="0064338C">
              <w:rPr>
                <w:szCs w:val="18"/>
              </w:rPr>
              <w:t>Se adecuó el término con base en la LGDFS.</w:t>
            </w:r>
          </w:p>
        </w:tc>
      </w:tr>
      <w:tr w:rsidR="0064338C" w:rsidRPr="0064338C" w:rsidTr="00CF135F">
        <w:tc>
          <w:tcPr>
            <w:tcW w:w="1880" w:type="pct"/>
          </w:tcPr>
          <w:p w:rsidR="003F331F" w:rsidRPr="0064338C" w:rsidRDefault="003F331F" w:rsidP="00086AD8">
            <w:pPr>
              <w:pStyle w:val="Texto"/>
              <w:spacing w:line="231" w:lineRule="exact"/>
              <w:ind w:firstLine="0"/>
            </w:pPr>
            <w:r w:rsidRPr="0064338C">
              <w:rPr>
                <w:b/>
              </w:rPr>
              <w:t>XLIV.</w:t>
            </w:r>
            <w:r w:rsidRPr="0064338C">
              <w:rPr>
                <w:b/>
              </w:rPr>
              <w:tab/>
              <w:t>PROCEDE:</w:t>
            </w:r>
            <w:r w:rsidRPr="0064338C">
              <w:t xml:space="preserve"> Programa de Certificación de Derechos Ejidales y Titulación de Solares Urbanos.</w:t>
            </w:r>
          </w:p>
        </w:tc>
        <w:tc>
          <w:tcPr>
            <w:tcW w:w="2644" w:type="pct"/>
          </w:tcPr>
          <w:p w:rsidR="003F331F" w:rsidRPr="0064338C" w:rsidRDefault="003F331F" w:rsidP="004F0E9D">
            <w:pPr>
              <w:pStyle w:val="Texto"/>
              <w:spacing w:line="231" w:lineRule="exact"/>
              <w:ind w:firstLine="0"/>
            </w:pPr>
            <w:r w:rsidRPr="00AF3815">
              <w:rPr>
                <w:b/>
                <w:color w:val="FF0000"/>
              </w:rPr>
              <w:t>LI</w:t>
            </w:r>
            <w:r w:rsidR="00AF3815" w:rsidRPr="00AF3815">
              <w:rPr>
                <w:b/>
                <w:color w:val="FF0000"/>
              </w:rPr>
              <w:t>II</w:t>
            </w:r>
            <w:r w:rsidRPr="0064338C">
              <w:rPr>
                <w:b/>
              </w:rPr>
              <w:t>.</w:t>
            </w:r>
            <w:r w:rsidRPr="0064338C">
              <w:rPr>
                <w:b/>
              </w:rPr>
              <w:tab/>
              <w:t>PROCEDE:</w:t>
            </w:r>
            <w:r w:rsidRPr="0064338C">
              <w:t xml:space="preserve"> Programa de Certificación de Derechos Ejidales y Titulación de Solares Urbanos.</w:t>
            </w:r>
          </w:p>
        </w:tc>
        <w:tc>
          <w:tcPr>
            <w:tcW w:w="476" w:type="pct"/>
          </w:tcPr>
          <w:p w:rsidR="003F331F" w:rsidRPr="0064338C" w:rsidRDefault="003F331F" w:rsidP="00104BA3">
            <w:pPr>
              <w:pStyle w:val="Texto"/>
              <w:spacing w:line="221" w:lineRule="exact"/>
              <w:ind w:firstLine="0"/>
              <w:rPr>
                <w:rFonts w:eastAsia="Calibri"/>
                <w:szCs w:val="18"/>
                <w:lang w:val="es-MX" w:eastAsia="en-US"/>
              </w:rPr>
            </w:pPr>
            <w:r w:rsidRPr="0064338C">
              <w:rPr>
                <w:rFonts w:eastAsia="Calibri"/>
                <w:szCs w:val="18"/>
                <w:lang w:val="es-MX" w:eastAsia="en-US"/>
              </w:rPr>
              <w:t>Adecuación de la numeración.</w:t>
            </w:r>
          </w:p>
        </w:tc>
      </w:tr>
      <w:tr w:rsidR="0064338C" w:rsidRPr="0064338C" w:rsidTr="00CF135F">
        <w:tc>
          <w:tcPr>
            <w:tcW w:w="1880" w:type="pct"/>
          </w:tcPr>
          <w:p w:rsidR="003F331F" w:rsidRPr="0064338C" w:rsidRDefault="003F331F" w:rsidP="00086AD8">
            <w:pPr>
              <w:pStyle w:val="Texto"/>
              <w:spacing w:line="237" w:lineRule="exact"/>
              <w:ind w:firstLine="0"/>
            </w:pPr>
            <w:r w:rsidRPr="0064338C">
              <w:rPr>
                <w:b/>
              </w:rPr>
              <w:t>XLV.</w:t>
            </w:r>
            <w:r w:rsidRPr="0064338C">
              <w:rPr>
                <w:b/>
              </w:rPr>
              <w:tab/>
              <w:t>Programa de Mejores Prácticas de Manejo (PMPM):</w:t>
            </w:r>
            <w:r w:rsidRPr="0064338C">
              <w:t xml:space="preserve"> Documento de planeación participativa de actividades dirigidas a la conservación y manejo sustentable de los ecosistemas forestales, a fin de mantener y mejorar la provisión de los servicios ambientales dentro de las áreas bajo pago por el esquema de mecanismos locales de pago por servicios ambientales a través de fondos concurrentes.</w:t>
            </w:r>
          </w:p>
        </w:tc>
        <w:tc>
          <w:tcPr>
            <w:tcW w:w="2644" w:type="pct"/>
          </w:tcPr>
          <w:p w:rsidR="003F331F" w:rsidRPr="0064338C" w:rsidRDefault="003F331F" w:rsidP="00AF3815">
            <w:pPr>
              <w:pStyle w:val="Texto"/>
              <w:spacing w:line="237" w:lineRule="exact"/>
              <w:ind w:firstLine="0"/>
            </w:pPr>
            <w:r w:rsidRPr="0064338C">
              <w:rPr>
                <w:b/>
              </w:rPr>
              <w:t>L</w:t>
            </w:r>
            <w:r w:rsidRPr="00E36B2A">
              <w:rPr>
                <w:b/>
                <w:color w:val="FF0000"/>
              </w:rPr>
              <w:t>I</w:t>
            </w:r>
            <w:r w:rsidR="00AF3815">
              <w:rPr>
                <w:b/>
                <w:color w:val="FF0000"/>
              </w:rPr>
              <w:t>V</w:t>
            </w:r>
            <w:r w:rsidRPr="0064338C">
              <w:rPr>
                <w:b/>
              </w:rPr>
              <w:t>.</w:t>
            </w:r>
            <w:r w:rsidRPr="0064338C">
              <w:rPr>
                <w:b/>
              </w:rPr>
              <w:tab/>
              <w:t>Programa de Mejores Prácticas de Manejo (PMPM):</w:t>
            </w:r>
            <w:r w:rsidRPr="0064338C">
              <w:t xml:space="preserve"> Documento de planeación participativa de actividades dirigidas a la conservación y manejo sustentable de los ecosistemas forestales, a fin de mantener y mejorar la provisión de los servicios ambientales dentro de las áreas bajo pago por el esquema de mecanismos locales de pago por servicios ambientales a través de fondos concurrentes.</w:t>
            </w:r>
          </w:p>
        </w:tc>
        <w:tc>
          <w:tcPr>
            <w:tcW w:w="476" w:type="pct"/>
          </w:tcPr>
          <w:p w:rsidR="003F331F" w:rsidRPr="0064338C" w:rsidRDefault="003F331F" w:rsidP="00104BA3">
            <w:pPr>
              <w:pStyle w:val="Texto"/>
              <w:spacing w:line="221" w:lineRule="exact"/>
              <w:ind w:firstLine="0"/>
              <w:rPr>
                <w:rFonts w:eastAsia="Calibri"/>
                <w:szCs w:val="18"/>
                <w:lang w:val="es-MX" w:eastAsia="en-US"/>
              </w:rPr>
            </w:pPr>
            <w:r w:rsidRPr="0064338C">
              <w:rPr>
                <w:rFonts w:eastAsia="Calibri"/>
                <w:szCs w:val="18"/>
                <w:lang w:val="es-MX" w:eastAsia="en-US"/>
              </w:rPr>
              <w:t>Adecuación de la numeración.</w:t>
            </w:r>
          </w:p>
        </w:tc>
      </w:tr>
      <w:tr w:rsidR="0064338C" w:rsidRPr="0064338C" w:rsidTr="00CF135F">
        <w:tc>
          <w:tcPr>
            <w:tcW w:w="1880" w:type="pct"/>
          </w:tcPr>
          <w:p w:rsidR="003F331F" w:rsidRPr="0064338C" w:rsidRDefault="003F331F" w:rsidP="00E57965">
            <w:pPr>
              <w:pStyle w:val="Texto"/>
              <w:spacing w:line="237" w:lineRule="exact"/>
              <w:ind w:firstLine="0"/>
            </w:pPr>
            <w:r w:rsidRPr="0064338C">
              <w:rPr>
                <w:b/>
              </w:rPr>
              <w:t>XLVI.</w:t>
            </w:r>
            <w:r w:rsidRPr="0064338C">
              <w:rPr>
                <w:b/>
              </w:rPr>
              <w:tab/>
              <w:t>Programa OPORTUNIDADES:</w:t>
            </w:r>
            <w:r w:rsidRPr="0064338C">
              <w:t xml:space="preserve"> Instrumento del Ejecutivo Federal, que desarrollaba acciones intersectoriales para la educación, la salud, la alimentación, así como aquellas acciones que promovían el bienestar general de las familias que viven en condiciones de pobreza alimentaria o cuyos ingresos son insuficientes para desarrollar capacidades básicas de sus integrantes (actualmente Programa PROSPERA).</w:t>
            </w:r>
          </w:p>
        </w:tc>
        <w:tc>
          <w:tcPr>
            <w:tcW w:w="2644" w:type="pct"/>
          </w:tcPr>
          <w:p w:rsidR="003F331F" w:rsidRPr="0064338C" w:rsidRDefault="003F331F" w:rsidP="004461B7">
            <w:pPr>
              <w:pStyle w:val="Texto"/>
              <w:spacing w:line="237" w:lineRule="exact"/>
              <w:ind w:firstLine="0"/>
            </w:pPr>
          </w:p>
        </w:tc>
        <w:tc>
          <w:tcPr>
            <w:tcW w:w="476" w:type="pct"/>
          </w:tcPr>
          <w:p w:rsidR="003F331F" w:rsidRPr="0064338C" w:rsidRDefault="003F331F" w:rsidP="00452CEE">
            <w:pPr>
              <w:pStyle w:val="Texto"/>
              <w:spacing w:line="237" w:lineRule="exact"/>
              <w:ind w:firstLine="0"/>
              <w:jc w:val="left"/>
              <w:rPr>
                <w:rFonts w:eastAsia="Calibri"/>
                <w:szCs w:val="18"/>
                <w:lang w:val="es-MX" w:eastAsia="en-US"/>
              </w:rPr>
            </w:pPr>
            <w:r w:rsidRPr="0064338C">
              <w:rPr>
                <w:rFonts w:eastAsia="Calibri"/>
                <w:szCs w:val="18"/>
                <w:lang w:val="es-MX" w:eastAsia="en-US"/>
              </w:rPr>
              <w:t>Se propone eliminar.</w:t>
            </w:r>
          </w:p>
        </w:tc>
      </w:tr>
      <w:tr w:rsidR="0064338C" w:rsidRPr="0064338C" w:rsidTr="00CF135F">
        <w:tc>
          <w:tcPr>
            <w:tcW w:w="1880" w:type="pct"/>
          </w:tcPr>
          <w:p w:rsidR="004F0E9D" w:rsidRPr="0064338C" w:rsidRDefault="004F0E9D" w:rsidP="00E57965">
            <w:pPr>
              <w:pStyle w:val="Texto"/>
              <w:spacing w:line="237" w:lineRule="exact"/>
              <w:ind w:firstLine="0"/>
            </w:pPr>
            <w:r w:rsidRPr="0064338C">
              <w:rPr>
                <w:b/>
              </w:rPr>
              <w:t>XLVII.</w:t>
            </w:r>
            <w:r w:rsidRPr="0064338C">
              <w:rPr>
                <w:b/>
              </w:rPr>
              <w:tab/>
              <w:t>Programa PROSPERA:</w:t>
            </w:r>
            <w:r w:rsidRPr="0064338C">
              <w:t xml:space="preserve"> Es un programa coordinado que articula incentivos para la educación, para la salud y para la nutrición, con el fin de promover el desarrollo de capacidades de las familias en extrema pobreza.</w:t>
            </w:r>
          </w:p>
        </w:tc>
        <w:tc>
          <w:tcPr>
            <w:tcW w:w="2644" w:type="pct"/>
          </w:tcPr>
          <w:p w:rsidR="004F0E9D" w:rsidRPr="0064338C" w:rsidRDefault="004F0E9D" w:rsidP="00E57965">
            <w:pPr>
              <w:pStyle w:val="Texto"/>
              <w:spacing w:line="237" w:lineRule="exact"/>
              <w:ind w:firstLine="0"/>
              <w:jc w:val="left"/>
              <w:rPr>
                <w:rFonts w:eastAsia="Calibri"/>
                <w:szCs w:val="18"/>
                <w:lang w:val="es-MX" w:eastAsia="en-US"/>
              </w:rPr>
            </w:pPr>
          </w:p>
        </w:tc>
        <w:tc>
          <w:tcPr>
            <w:tcW w:w="476" w:type="pct"/>
          </w:tcPr>
          <w:p w:rsidR="004F0E9D" w:rsidRPr="0064338C" w:rsidRDefault="004F0E9D" w:rsidP="00104BA3">
            <w:pPr>
              <w:pStyle w:val="Texto"/>
              <w:spacing w:line="237" w:lineRule="exact"/>
              <w:ind w:firstLine="0"/>
              <w:jc w:val="left"/>
              <w:rPr>
                <w:rFonts w:eastAsia="Calibri"/>
                <w:szCs w:val="18"/>
                <w:lang w:val="es-MX" w:eastAsia="en-US"/>
              </w:rPr>
            </w:pPr>
            <w:r w:rsidRPr="0064338C">
              <w:rPr>
                <w:rFonts w:eastAsia="Calibri"/>
                <w:szCs w:val="18"/>
                <w:lang w:val="es-MX" w:eastAsia="en-US"/>
              </w:rPr>
              <w:t>Se propone eliminar.</w:t>
            </w:r>
          </w:p>
        </w:tc>
      </w:tr>
      <w:tr w:rsidR="0064338C" w:rsidRPr="0064338C" w:rsidTr="00CF135F">
        <w:tc>
          <w:tcPr>
            <w:tcW w:w="1880" w:type="pct"/>
          </w:tcPr>
          <w:p w:rsidR="004F0E9D" w:rsidRPr="0064338C" w:rsidRDefault="004F0E9D" w:rsidP="00BA6A95">
            <w:pPr>
              <w:pStyle w:val="Texto"/>
              <w:spacing w:line="237" w:lineRule="exact"/>
              <w:ind w:firstLine="0"/>
            </w:pPr>
            <w:r w:rsidRPr="0064338C">
              <w:rPr>
                <w:b/>
              </w:rPr>
              <w:t>XLVIII.</w:t>
            </w:r>
            <w:r w:rsidRPr="0064338C">
              <w:rPr>
                <w:b/>
              </w:rPr>
              <w:tab/>
              <w:t xml:space="preserve">PRONAFOR: </w:t>
            </w:r>
            <w:r w:rsidRPr="0064338C">
              <w:t>Programa Nacional Forestal de la CONAFOR.</w:t>
            </w:r>
          </w:p>
        </w:tc>
        <w:tc>
          <w:tcPr>
            <w:tcW w:w="2644" w:type="pct"/>
          </w:tcPr>
          <w:p w:rsidR="004F0E9D" w:rsidRPr="0064338C" w:rsidRDefault="004F0E9D" w:rsidP="00E57965">
            <w:pPr>
              <w:pStyle w:val="Texto"/>
              <w:spacing w:line="237" w:lineRule="exact"/>
              <w:ind w:firstLine="0"/>
              <w:jc w:val="left"/>
              <w:rPr>
                <w:rFonts w:eastAsia="Calibri"/>
                <w:szCs w:val="18"/>
                <w:lang w:val="es-MX" w:eastAsia="en-US"/>
              </w:rPr>
            </w:pPr>
          </w:p>
        </w:tc>
        <w:tc>
          <w:tcPr>
            <w:tcW w:w="476" w:type="pct"/>
          </w:tcPr>
          <w:p w:rsidR="004F0E9D" w:rsidRPr="0064338C" w:rsidRDefault="004F0E9D" w:rsidP="00E57965">
            <w:pPr>
              <w:pStyle w:val="Texto"/>
              <w:spacing w:line="237" w:lineRule="exact"/>
              <w:ind w:firstLine="0"/>
              <w:jc w:val="left"/>
              <w:rPr>
                <w:rFonts w:eastAsia="Calibri"/>
                <w:szCs w:val="18"/>
                <w:lang w:val="es-MX" w:eastAsia="en-US"/>
              </w:rPr>
            </w:pPr>
            <w:r w:rsidRPr="0064338C">
              <w:rPr>
                <w:rFonts w:eastAsia="Calibri"/>
                <w:szCs w:val="18"/>
                <w:lang w:val="es-MX" w:eastAsia="en-US"/>
              </w:rPr>
              <w:t>Se propone eliminar.</w:t>
            </w:r>
          </w:p>
        </w:tc>
      </w:tr>
      <w:tr w:rsidR="0064338C" w:rsidRPr="0064338C" w:rsidTr="00CF135F">
        <w:tc>
          <w:tcPr>
            <w:tcW w:w="1880" w:type="pct"/>
          </w:tcPr>
          <w:p w:rsidR="003F331F" w:rsidRPr="0064338C" w:rsidRDefault="003F331F" w:rsidP="00635EF1">
            <w:pPr>
              <w:pStyle w:val="Texto"/>
              <w:spacing w:line="237" w:lineRule="exact"/>
              <w:ind w:firstLine="0"/>
            </w:pPr>
            <w:r w:rsidRPr="0064338C">
              <w:rPr>
                <w:b/>
              </w:rPr>
              <w:lastRenderedPageBreak/>
              <w:t>XLIX.</w:t>
            </w:r>
            <w:r w:rsidRPr="0064338C">
              <w:rPr>
                <w:b/>
              </w:rPr>
              <w:tab/>
              <w:t>Proveedores de servicios ambientales:</w:t>
            </w:r>
            <w:r w:rsidRPr="0064338C">
              <w:t xml:space="preserve"> Personas físicas, morales, ejidos y comunidades que son dueñas o poseedoras de áreas importantes para la generación de servicios ambientales.</w:t>
            </w:r>
          </w:p>
        </w:tc>
        <w:tc>
          <w:tcPr>
            <w:tcW w:w="2644" w:type="pct"/>
          </w:tcPr>
          <w:p w:rsidR="003F331F" w:rsidRPr="0064338C" w:rsidRDefault="003F331F" w:rsidP="00B610E3">
            <w:pPr>
              <w:pStyle w:val="Texto"/>
              <w:spacing w:line="237" w:lineRule="exact"/>
              <w:ind w:firstLine="0"/>
            </w:pPr>
            <w:r w:rsidRPr="00AF3815">
              <w:rPr>
                <w:b/>
                <w:color w:val="FF0000"/>
              </w:rPr>
              <w:t>L</w:t>
            </w:r>
            <w:r w:rsidR="00AF3815" w:rsidRPr="00AF3815">
              <w:rPr>
                <w:b/>
                <w:color w:val="FF0000"/>
              </w:rPr>
              <w:t>V</w:t>
            </w:r>
            <w:r w:rsidRPr="0064338C">
              <w:rPr>
                <w:b/>
              </w:rPr>
              <w:t>.</w:t>
            </w:r>
            <w:r w:rsidRPr="0064338C">
              <w:rPr>
                <w:b/>
              </w:rPr>
              <w:tab/>
              <w:t>Proveedores de servicios ambientales:</w:t>
            </w:r>
            <w:r w:rsidRPr="0064338C">
              <w:t xml:space="preserve"> Personas físicas, morales, ejidos y comunidades que son </w:t>
            </w:r>
            <w:r w:rsidR="00B610E3" w:rsidRPr="00B610E3">
              <w:rPr>
                <w:color w:val="FF0000"/>
              </w:rPr>
              <w:t>propietarias</w:t>
            </w:r>
            <w:r w:rsidRPr="0064338C">
              <w:t xml:space="preserve"> o </w:t>
            </w:r>
            <w:r w:rsidRPr="00E36B2A">
              <w:rPr>
                <w:color w:val="FF0000"/>
              </w:rPr>
              <w:t xml:space="preserve">legítimas </w:t>
            </w:r>
            <w:r w:rsidRPr="0064338C">
              <w:t>poseedoras de áreas importantes para la generación de servicios ambientales.</w:t>
            </w:r>
          </w:p>
        </w:tc>
        <w:tc>
          <w:tcPr>
            <w:tcW w:w="476" w:type="pct"/>
          </w:tcPr>
          <w:p w:rsidR="003F331F" w:rsidRPr="0064338C" w:rsidRDefault="003F331F" w:rsidP="00104BA3">
            <w:pPr>
              <w:pStyle w:val="Texto"/>
              <w:spacing w:line="221" w:lineRule="exact"/>
              <w:ind w:firstLine="0"/>
              <w:rPr>
                <w:rFonts w:eastAsia="Calibri"/>
                <w:szCs w:val="18"/>
                <w:lang w:val="es-MX" w:eastAsia="en-US"/>
              </w:rPr>
            </w:pPr>
            <w:r w:rsidRPr="0064338C">
              <w:rPr>
                <w:rFonts w:eastAsia="Calibri"/>
                <w:szCs w:val="18"/>
                <w:lang w:val="es-MX" w:eastAsia="en-US"/>
              </w:rPr>
              <w:t>Adecuación de la numeración.</w:t>
            </w:r>
          </w:p>
          <w:p w:rsidR="003F331F" w:rsidRPr="0064338C" w:rsidRDefault="003F331F" w:rsidP="00104BA3">
            <w:pPr>
              <w:pStyle w:val="Texto"/>
              <w:spacing w:line="221" w:lineRule="exact"/>
              <w:ind w:firstLine="0"/>
              <w:rPr>
                <w:rFonts w:eastAsia="Calibri"/>
                <w:szCs w:val="18"/>
                <w:lang w:val="es-MX" w:eastAsia="en-US"/>
              </w:rPr>
            </w:pPr>
            <w:r w:rsidRPr="0064338C">
              <w:rPr>
                <w:szCs w:val="18"/>
              </w:rPr>
              <w:t>Se adecuó el término con base en la LGDFS.</w:t>
            </w:r>
          </w:p>
        </w:tc>
      </w:tr>
      <w:tr w:rsidR="0064338C" w:rsidRPr="0064338C" w:rsidTr="00CF135F">
        <w:tc>
          <w:tcPr>
            <w:tcW w:w="1880" w:type="pct"/>
          </w:tcPr>
          <w:p w:rsidR="004F0E9D" w:rsidRPr="0064338C" w:rsidRDefault="004F0E9D" w:rsidP="00BA6A95">
            <w:pPr>
              <w:pStyle w:val="Texto"/>
              <w:spacing w:line="237" w:lineRule="exact"/>
              <w:ind w:firstLine="0"/>
              <w:rPr>
                <w:b/>
              </w:rPr>
            </w:pPr>
          </w:p>
        </w:tc>
        <w:tc>
          <w:tcPr>
            <w:tcW w:w="2644" w:type="pct"/>
          </w:tcPr>
          <w:p w:rsidR="00705616" w:rsidRPr="00E36B2A" w:rsidRDefault="00705616" w:rsidP="00705616">
            <w:pPr>
              <w:pBdr>
                <w:top w:val="nil"/>
                <w:left w:val="nil"/>
                <w:bottom w:val="nil"/>
                <w:right w:val="nil"/>
                <w:between w:val="nil"/>
              </w:pBdr>
              <w:spacing w:after="101"/>
              <w:jc w:val="both"/>
              <w:rPr>
                <w:rFonts w:ascii="Arial" w:eastAsia="Arial" w:hAnsi="Arial" w:cs="Arial"/>
                <w:color w:val="FF0000"/>
                <w:sz w:val="18"/>
                <w:szCs w:val="18"/>
              </w:rPr>
            </w:pPr>
            <w:r w:rsidRPr="00E36B2A">
              <w:rPr>
                <w:rFonts w:ascii="Arial" w:eastAsia="Arial" w:hAnsi="Arial" w:cs="Arial"/>
                <w:b/>
                <w:color w:val="FF0000"/>
                <w:sz w:val="18"/>
                <w:szCs w:val="18"/>
              </w:rPr>
              <w:t>LV</w:t>
            </w:r>
            <w:r w:rsidR="00AF3815">
              <w:rPr>
                <w:rFonts w:ascii="Arial" w:eastAsia="Arial" w:hAnsi="Arial" w:cs="Arial"/>
                <w:b/>
                <w:color w:val="FF0000"/>
                <w:sz w:val="18"/>
                <w:szCs w:val="18"/>
              </w:rPr>
              <w:t>I</w:t>
            </w:r>
            <w:r w:rsidRPr="00E36B2A">
              <w:rPr>
                <w:rFonts w:ascii="Arial" w:eastAsia="Arial" w:hAnsi="Arial" w:cs="Arial"/>
                <w:b/>
                <w:color w:val="FF0000"/>
                <w:sz w:val="18"/>
                <w:szCs w:val="18"/>
              </w:rPr>
              <w:t>.         Pueblos Originarios:</w:t>
            </w:r>
            <w:r w:rsidRPr="00E36B2A">
              <w:rPr>
                <w:rFonts w:ascii="Arial" w:eastAsia="Arial" w:hAnsi="Arial" w:cs="Arial"/>
                <w:color w:val="FF0000"/>
                <w:sz w:val="18"/>
                <w:szCs w:val="18"/>
              </w:rPr>
              <w:t xml:space="preserve"> Aquellos individuos o grupos de individuos que descienden de poblaciones que habitaban en el territorio actual del país al iniciarse la colonización y que aún conservan sus propias instituciones sociales, económicas, culturales y políticas, o parte de ellas. La conciencia de su identidad indígena deberá ser criterio fundamental para determinar a quiénes se aplican las disposiciones sobre pueblos indígenas u originarios</w:t>
            </w:r>
          </w:p>
          <w:p w:rsidR="004F0E9D" w:rsidRPr="0064338C" w:rsidRDefault="004F0E9D" w:rsidP="004F0E9D">
            <w:pPr>
              <w:pBdr>
                <w:top w:val="nil"/>
                <w:left w:val="nil"/>
                <w:bottom w:val="nil"/>
                <w:right w:val="nil"/>
                <w:between w:val="nil"/>
              </w:pBdr>
              <w:spacing w:after="101"/>
              <w:jc w:val="both"/>
              <w:rPr>
                <w:rFonts w:ascii="Arial" w:eastAsia="Arial" w:hAnsi="Arial" w:cs="Arial"/>
                <w:sz w:val="18"/>
                <w:szCs w:val="18"/>
              </w:rPr>
            </w:pPr>
          </w:p>
        </w:tc>
        <w:tc>
          <w:tcPr>
            <w:tcW w:w="476" w:type="pct"/>
          </w:tcPr>
          <w:p w:rsidR="004F0E9D" w:rsidRPr="0064338C" w:rsidRDefault="00705616" w:rsidP="008846E9">
            <w:pPr>
              <w:pStyle w:val="Texto"/>
              <w:spacing w:line="237" w:lineRule="exact"/>
              <w:ind w:firstLine="0"/>
              <w:rPr>
                <w:rFonts w:eastAsia="Calibri"/>
                <w:szCs w:val="18"/>
                <w:lang w:val="es-MX" w:eastAsia="en-US"/>
              </w:rPr>
            </w:pPr>
            <w:r w:rsidRPr="0064338C">
              <w:rPr>
                <w:rFonts w:eastAsia="Calibri"/>
                <w:szCs w:val="18"/>
                <w:lang w:val="es-MX" w:eastAsia="en-US"/>
              </w:rPr>
              <w:t>Inclusión de término.</w:t>
            </w:r>
          </w:p>
        </w:tc>
      </w:tr>
      <w:tr w:rsidR="0064338C" w:rsidRPr="0064338C" w:rsidTr="00CF135F">
        <w:tc>
          <w:tcPr>
            <w:tcW w:w="1880" w:type="pct"/>
          </w:tcPr>
          <w:p w:rsidR="00705616" w:rsidRPr="0064338C" w:rsidRDefault="00705616" w:rsidP="00BA6A95">
            <w:pPr>
              <w:pStyle w:val="Texto"/>
              <w:spacing w:line="237" w:lineRule="exact"/>
              <w:ind w:firstLine="0"/>
              <w:rPr>
                <w:b/>
              </w:rPr>
            </w:pPr>
          </w:p>
        </w:tc>
        <w:tc>
          <w:tcPr>
            <w:tcW w:w="2644" w:type="pct"/>
          </w:tcPr>
          <w:p w:rsidR="00705616" w:rsidRPr="0064338C" w:rsidRDefault="00705616" w:rsidP="00705616">
            <w:pPr>
              <w:pBdr>
                <w:top w:val="nil"/>
                <w:left w:val="nil"/>
                <w:bottom w:val="nil"/>
                <w:right w:val="nil"/>
                <w:between w:val="nil"/>
              </w:pBdr>
              <w:spacing w:after="101"/>
              <w:jc w:val="both"/>
              <w:rPr>
                <w:rFonts w:ascii="Arial" w:eastAsia="Arial" w:hAnsi="Arial" w:cs="Arial"/>
                <w:b/>
                <w:sz w:val="18"/>
                <w:szCs w:val="18"/>
              </w:rPr>
            </w:pPr>
            <w:r w:rsidRPr="00E36B2A">
              <w:rPr>
                <w:rFonts w:ascii="Arial" w:eastAsia="Arial" w:hAnsi="Arial" w:cs="Arial"/>
                <w:b/>
                <w:color w:val="FF0000"/>
                <w:sz w:val="18"/>
                <w:szCs w:val="18"/>
              </w:rPr>
              <w:t>LV</w:t>
            </w:r>
            <w:r w:rsidR="00AF3815">
              <w:rPr>
                <w:rFonts w:ascii="Arial" w:eastAsia="Arial" w:hAnsi="Arial" w:cs="Arial"/>
                <w:b/>
                <w:color w:val="FF0000"/>
                <w:sz w:val="18"/>
                <w:szCs w:val="18"/>
              </w:rPr>
              <w:t>II</w:t>
            </w:r>
            <w:r w:rsidRPr="00E36B2A">
              <w:rPr>
                <w:rFonts w:ascii="Arial" w:eastAsia="Arial" w:hAnsi="Arial" w:cs="Arial"/>
                <w:b/>
                <w:color w:val="FF0000"/>
                <w:sz w:val="18"/>
                <w:szCs w:val="18"/>
              </w:rPr>
              <w:t xml:space="preserve">. </w:t>
            </w:r>
            <w:r w:rsidRPr="00E36B2A">
              <w:rPr>
                <w:rFonts w:ascii="Arial" w:eastAsia="Arial" w:hAnsi="Arial" w:cs="Arial"/>
                <w:b/>
                <w:color w:val="FF0000"/>
                <w:sz w:val="18"/>
                <w:szCs w:val="18"/>
              </w:rPr>
              <w:tab/>
              <w:t>Red de valor forestal:</w:t>
            </w:r>
            <w:r w:rsidRPr="00E36B2A">
              <w:rPr>
                <w:rFonts w:ascii="Arial" w:eastAsia="Arial" w:hAnsi="Arial" w:cs="Arial"/>
                <w:color w:val="FF0000"/>
                <w:sz w:val="18"/>
                <w:szCs w:val="18"/>
              </w:rPr>
              <w:t xml:space="preserve"> Sistema de valor conscientemente gestionado, que comprende iniciativas  desarrolladas intencionalmente por un número limitado de actores con un propósito específico que mejoran la competitividad de las empresas forestales, buscando la oportunidad de producir transformar y comercializar de manera coordinada y más eficiente con sus socios de valor, entre los que se incluyen, productores, transportistas, industriales y comercializadores, relacionados con la actividad forestal que buscan agregar valor a los productos obtenidos del aprovechamiento sustentable de los recursos forestales y de otras actividades tales como el ecoturismo, entre otras,</w:t>
            </w:r>
          </w:p>
        </w:tc>
        <w:tc>
          <w:tcPr>
            <w:tcW w:w="476" w:type="pct"/>
          </w:tcPr>
          <w:p w:rsidR="00705616" w:rsidRPr="0064338C" w:rsidRDefault="00705616" w:rsidP="008846E9">
            <w:pPr>
              <w:pStyle w:val="Texto"/>
              <w:spacing w:line="237" w:lineRule="exact"/>
              <w:ind w:firstLine="0"/>
              <w:rPr>
                <w:rFonts w:eastAsia="Calibri"/>
                <w:szCs w:val="18"/>
                <w:lang w:val="es-MX" w:eastAsia="en-US"/>
              </w:rPr>
            </w:pPr>
            <w:r w:rsidRPr="0064338C">
              <w:rPr>
                <w:rFonts w:eastAsia="Calibri"/>
                <w:szCs w:val="18"/>
                <w:lang w:val="es-MX" w:eastAsia="en-US"/>
              </w:rPr>
              <w:t>Inclusión de término.</w:t>
            </w:r>
          </w:p>
        </w:tc>
      </w:tr>
      <w:tr w:rsidR="0064338C" w:rsidRPr="0064338C" w:rsidTr="00CF135F">
        <w:tc>
          <w:tcPr>
            <w:tcW w:w="1880" w:type="pct"/>
          </w:tcPr>
          <w:p w:rsidR="00705616" w:rsidRPr="0064338C" w:rsidRDefault="00705616" w:rsidP="00BA6A95">
            <w:pPr>
              <w:pStyle w:val="Texto"/>
              <w:spacing w:line="237" w:lineRule="exact"/>
              <w:ind w:firstLine="0"/>
              <w:rPr>
                <w:b/>
              </w:rPr>
            </w:pPr>
          </w:p>
        </w:tc>
        <w:tc>
          <w:tcPr>
            <w:tcW w:w="2644" w:type="pct"/>
          </w:tcPr>
          <w:p w:rsidR="00705616" w:rsidRPr="0064338C" w:rsidRDefault="00705616" w:rsidP="00705616">
            <w:pPr>
              <w:pBdr>
                <w:top w:val="nil"/>
                <w:left w:val="nil"/>
                <w:bottom w:val="nil"/>
                <w:right w:val="nil"/>
                <w:between w:val="nil"/>
              </w:pBdr>
              <w:spacing w:after="101"/>
              <w:jc w:val="both"/>
              <w:rPr>
                <w:rFonts w:ascii="Arial" w:eastAsia="Arial" w:hAnsi="Arial" w:cs="Arial"/>
                <w:b/>
                <w:sz w:val="18"/>
                <w:szCs w:val="18"/>
              </w:rPr>
            </w:pPr>
            <w:r w:rsidRPr="00E36B2A">
              <w:rPr>
                <w:rFonts w:ascii="Arial" w:eastAsia="Arial" w:hAnsi="Arial" w:cs="Arial"/>
                <w:b/>
                <w:color w:val="FF0000"/>
                <w:sz w:val="18"/>
                <w:szCs w:val="18"/>
              </w:rPr>
              <w:t>LVI</w:t>
            </w:r>
            <w:r w:rsidR="00A648FD">
              <w:rPr>
                <w:rFonts w:ascii="Arial" w:eastAsia="Arial" w:hAnsi="Arial" w:cs="Arial"/>
                <w:b/>
                <w:color w:val="FF0000"/>
                <w:sz w:val="18"/>
                <w:szCs w:val="18"/>
              </w:rPr>
              <w:t>II</w:t>
            </w:r>
            <w:r w:rsidRPr="00E36B2A">
              <w:rPr>
                <w:rFonts w:ascii="Arial" w:eastAsia="Arial" w:hAnsi="Arial" w:cs="Arial"/>
                <w:b/>
                <w:color w:val="FF0000"/>
                <w:sz w:val="18"/>
                <w:szCs w:val="18"/>
              </w:rPr>
              <w:t>.</w:t>
            </w:r>
            <w:r w:rsidRPr="00E36B2A">
              <w:rPr>
                <w:rFonts w:ascii="Arial" w:eastAsia="Arial" w:hAnsi="Arial" w:cs="Arial"/>
                <w:b/>
                <w:color w:val="FF0000"/>
                <w:sz w:val="18"/>
                <w:szCs w:val="18"/>
              </w:rPr>
              <w:tab/>
              <w:t xml:space="preserve">Reforestación en terrenos preferentemente forestales: </w:t>
            </w:r>
            <w:r w:rsidRPr="00E36B2A">
              <w:rPr>
                <w:rFonts w:ascii="Arial" w:eastAsia="Arial" w:hAnsi="Arial" w:cs="Arial"/>
                <w:color w:val="FF0000"/>
                <w:sz w:val="18"/>
                <w:szCs w:val="18"/>
              </w:rPr>
              <w:t>Establecimiento de especies forestales en terrenos que habiendo estado cubierto por vegetación forestal y que en la actualidad no está cubierto por dicha vegetación, pero por sus condiciones de clima, suelo y topografía, cuya pendiente es mayor al 5% en una extensión superior a 38 metros de longitud y puede incorporarse al uso forestal, siempre y cuando no se encuentre bajo un uso aparente.</w:t>
            </w:r>
          </w:p>
        </w:tc>
        <w:tc>
          <w:tcPr>
            <w:tcW w:w="476" w:type="pct"/>
          </w:tcPr>
          <w:p w:rsidR="00705616" w:rsidRPr="0064338C" w:rsidRDefault="00705616" w:rsidP="008846E9">
            <w:pPr>
              <w:pStyle w:val="Texto"/>
              <w:spacing w:line="237" w:lineRule="exact"/>
              <w:ind w:firstLine="0"/>
              <w:rPr>
                <w:rFonts w:eastAsia="Calibri"/>
                <w:szCs w:val="18"/>
                <w:lang w:val="es-MX" w:eastAsia="en-US"/>
              </w:rPr>
            </w:pPr>
            <w:r w:rsidRPr="0064338C">
              <w:rPr>
                <w:rFonts w:eastAsia="Calibri"/>
                <w:szCs w:val="18"/>
                <w:lang w:val="es-MX" w:eastAsia="en-US"/>
              </w:rPr>
              <w:t>Inclusión de término.</w:t>
            </w:r>
          </w:p>
        </w:tc>
      </w:tr>
      <w:tr w:rsidR="0064338C" w:rsidRPr="0064338C" w:rsidTr="00CF135F">
        <w:tc>
          <w:tcPr>
            <w:tcW w:w="1880" w:type="pct"/>
          </w:tcPr>
          <w:p w:rsidR="003F331F" w:rsidRPr="0064338C" w:rsidRDefault="003F331F" w:rsidP="00BA6A95">
            <w:pPr>
              <w:pStyle w:val="Texto"/>
              <w:spacing w:line="237" w:lineRule="exact"/>
              <w:ind w:firstLine="0"/>
            </w:pPr>
            <w:r w:rsidRPr="0064338C">
              <w:rPr>
                <w:b/>
              </w:rPr>
              <w:t>L.</w:t>
            </w:r>
            <w:r w:rsidRPr="0064338C">
              <w:rPr>
                <w:b/>
              </w:rPr>
              <w:tab/>
              <w:t>Regionalización:</w:t>
            </w:r>
            <w:r w:rsidRPr="0064338C">
              <w:t xml:space="preserve"> Agrupación de entidades del país atendiendo a criterios tales como: i) Vocación del territorio; ii) Tipo de ecosistema; iii) Problemática forestal; iv) Usos y costumbres de la población y, v) Vecindad y comunicación entre las entidades del país.</w:t>
            </w:r>
          </w:p>
        </w:tc>
        <w:tc>
          <w:tcPr>
            <w:tcW w:w="2644" w:type="pct"/>
          </w:tcPr>
          <w:p w:rsidR="003F331F" w:rsidRPr="0064338C" w:rsidRDefault="003F331F" w:rsidP="00A648FD">
            <w:pPr>
              <w:pStyle w:val="Texto"/>
              <w:spacing w:line="237" w:lineRule="exact"/>
              <w:ind w:firstLine="0"/>
            </w:pPr>
            <w:r w:rsidRPr="0064338C">
              <w:rPr>
                <w:b/>
              </w:rPr>
              <w:t>L</w:t>
            </w:r>
            <w:r w:rsidR="00A648FD">
              <w:rPr>
                <w:b/>
                <w:color w:val="FF0000"/>
              </w:rPr>
              <w:t>IX</w:t>
            </w:r>
            <w:r w:rsidRPr="0064338C">
              <w:rPr>
                <w:b/>
              </w:rPr>
              <w:t>.</w:t>
            </w:r>
            <w:r w:rsidRPr="0064338C">
              <w:rPr>
                <w:b/>
              </w:rPr>
              <w:tab/>
              <w:t>Regionalización:</w:t>
            </w:r>
            <w:r w:rsidRPr="0064338C">
              <w:t xml:space="preserve"> Agrupación de entidades del país atendiendo a criterios tales como: i) Vocación del territorio; ii) Tipo de ecosistema; iii) Problemática forestal; iv) Usos y costumbres de la población y, v) Vecindad y comunicación entre las entidades del país.</w:t>
            </w:r>
          </w:p>
        </w:tc>
        <w:tc>
          <w:tcPr>
            <w:tcW w:w="476" w:type="pct"/>
          </w:tcPr>
          <w:p w:rsidR="003F331F" w:rsidRPr="0064338C" w:rsidRDefault="003F331F" w:rsidP="00104BA3">
            <w:pPr>
              <w:pStyle w:val="Texto"/>
              <w:spacing w:line="221" w:lineRule="exact"/>
              <w:ind w:firstLine="0"/>
              <w:rPr>
                <w:rFonts w:eastAsia="Calibri"/>
                <w:szCs w:val="18"/>
                <w:lang w:val="es-MX" w:eastAsia="en-US"/>
              </w:rPr>
            </w:pPr>
            <w:r w:rsidRPr="0064338C">
              <w:rPr>
                <w:rFonts w:eastAsia="Calibri"/>
                <w:szCs w:val="18"/>
                <w:lang w:val="es-MX" w:eastAsia="en-US"/>
              </w:rPr>
              <w:t>Adecuación de la numeración.</w:t>
            </w:r>
          </w:p>
        </w:tc>
      </w:tr>
      <w:tr w:rsidR="0064338C" w:rsidRPr="0064338C" w:rsidTr="00CF135F">
        <w:tc>
          <w:tcPr>
            <w:tcW w:w="1880" w:type="pct"/>
          </w:tcPr>
          <w:p w:rsidR="003F331F" w:rsidRPr="0064338C" w:rsidRDefault="003F331F" w:rsidP="00265565">
            <w:pPr>
              <w:pStyle w:val="Texto"/>
              <w:spacing w:line="237" w:lineRule="exact"/>
              <w:ind w:firstLine="0"/>
              <w:rPr>
                <w:b/>
              </w:rPr>
            </w:pPr>
          </w:p>
        </w:tc>
        <w:tc>
          <w:tcPr>
            <w:tcW w:w="2644" w:type="pct"/>
          </w:tcPr>
          <w:p w:rsidR="003F331F" w:rsidRPr="0064338C" w:rsidRDefault="003F331F" w:rsidP="00A648FD">
            <w:pPr>
              <w:pBdr>
                <w:top w:val="nil"/>
                <w:left w:val="nil"/>
                <w:bottom w:val="nil"/>
                <w:right w:val="nil"/>
                <w:between w:val="nil"/>
              </w:pBdr>
              <w:spacing w:after="101" w:line="276" w:lineRule="auto"/>
              <w:jc w:val="both"/>
              <w:rPr>
                <w:rFonts w:ascii="Arial" w:eastAsia="Arial" w:hAnsi="Arial" w:cs="Arial"/>
                <w:sz w:val="18"/>
                <w:szCs w:val="18"/>
              </w:rPr>
            </w:pPr>
            <w:r w:rsidRPr="00E36B2A">
              <w:rPr>
                <w:rFonts w:ascii="Arial" w:eastAsia="Arial" w:hAnsi="Arial" w:cs="Arial"/>
                <w:b/>
                <w:color w:val="FF0000"/>
                <w:sz w:val="18"/>
                <w:szCs w:val="18"/>
              </w:rPr>
              <w:t>L</w:t>
            </w:r>
            <w:r w:rsidR="00A648FD">
              <w:rPr>
                <w:rFonts w:ascii="Arial" w:eastAsia="Arial" w:hAnsi="Arial" w:cs="Arial"/>
                <w:b/>
                <w:color w:val="FF0000"/>
                <w:sz w:val="18"/>
                <w:szCs w:val="18"/>
              </w:rPr>
              <w:t>X</w:t>
            </w:r>
            <w:r w:rsidRPr="00E36B2A">
              <w:rPr>
                <w:rFonts w:ascii="Arial" w:eastAsia="Arial" w:hAnsi="Arial" w:cs="Arial"/>
                <w:b/>
                <w:color w:val="FF0000"/>
                <w:sz w:val="18"/>
                <w:szCs w:val="18"/>
              </w:rPr>
              <w:t>.</w:t>
            </w:r>
            <w:r w:rsidRPr="00E36B2A">
              <w:rPr>
                <w:rFonts w:ascii="Arial" w:eastAsia="Arial" w:hAnsi="Arial" w:cs="Arial"/>
                <w:color w:val="FF0000"/>
                <w:sz w:val="18"/>
                <w:szCs w:val="18"/>
              </w:rPr>
              <w:t xml:space="preserve"> </w:t>
            </w:r>
            <w:r w:rsidRPr="00E36B2A">
              <w:rPr>
                <w:rFonts w:ascii="Arial" w:eastAsia="Arial" w:hAnsi="Arial" w:cs="Arial"/>
                <w:color w:val="FF0000"/>
                <w:sz w:val="18"/>
                <w:szCs w:val="18"/>
              </w:rPr>
              <w:tab/>
            </w:r>
            <w:r w:rsidRPr="00E36B2A">
              <w:rPr>
                <w:rFonts w:ascii="Arial" w:eastAsia="Arial" w:hAnsi="Arial" w:cs="Arial"/>
                <w:b/>
                <w:color w:val="FF0000"/>
                <w:sz w:val="18"/>
                <w:szCs w:val="18"/>
              </w:rPr>
              <w:t>Reglamento:</w:t>
            </w:r>
            <w:r w:rsidRPr="00E36B2A">
              <w:rPr>
                <w:rFonts w:ascii="Arial" w:eastAsia="Arial" w:hAnsi="Arial" w:cs="Arial"/>
                <w:color w:val="FF0000"/>
                <w:sz w:val="18"/>
                <w:szCs w:val="18"/>
              </w:rPr>
              <w:t xml:space="preserve"> Reglamento de la Ley General de Desarrollo Forestal Sustentable.</w:t>
            </w:r>
          </w:p>
        </w:tc>
        <w:tc>
          <w:tcPr>
            <w:tcW w:w="476" w:type="pct"/>
          </w:tcPr>
          <w:p w:rsidR="003F331F" w:rsidRPr="0064338C" w:rsidRDefault="003F331F" w:rsidP="00D81119">
            <w:pPr>
              <w:pStyle w:val="Texto"/>
              <w:spacing w:line="237" w:lineRule="exact"/>
              <w:ind w:firstLine="0"/>
              <w:rPr>
                <w:rFonts w:eastAsia="Calibri"/>
                <w:szCs w:val="18"/>
                <w:lang w:val="es-MX" w:eastAsia="en-US"/>
              </w:rPr>
            </w:pPr>
            <w:r w:rsidRPr="0064338C">
              <w:rPr>
                <w:rFonts w:eastAsia="Calibri"/>
                <w:szCs w:val="18"/>
                <w:lang w:val="es-MX" w:eastAsia="en-US"/>
              </w:rPr>
              <w:t>Inclusión de término.</w:t>
            </w:r>
          </w:p>
        </w:tc>
      </w:tr>
      <w:tr w:rsidR="0064338C" w:rsidRPr="0064338C" w:rsidTr="00CF135F">
        <w:tc>
          <w:tcPr>
            <w:tcW w:w="1880" w:type="pct"/>
          </w:tcPr>
          <w:p w:rsidR="003F331F" w:rsidRPr="0064338C" w:rsidRDefault="003F331F" w:rsidP="00422A26">
            <w:pPr>
              <w:pStyle w:val="Texto"/>
              <w:spacing w:line="237" w:lineRule="exact"/>
              <w:ind w:firstLine="0"/>
            </w:pPr>
            <w:r w:rsidRPr="0064338C">
              <w:rPr>
                <w:b/>
              </w:rPr>
              <w:t>LI.</w:t>
            </w:r>
            <w:r w:rsidRPr="0064338C">
              <w:rPr>
                <w:b/>
              </w:rPr>
              <w:tab/>
              <w:t>Reglas:</w:t>
            </w:r>
            <w:r w:rsidRPr="0064338C">
              <w:t xml:space="preserve"> Las presentes Reglas de Operación.</w:t>
            </w:r>
          </w:p>
        </w:tc>
        <w:tc>
          <w:tcPr>
            <w:tcW w:w="2644" w:type="pct"/>
          </w:tcPr>
          <w:p w:rsidR="003F331F" w:rsidRPr="0064338C" w:rsidRDefault="003F331F" w:rsidP="00A648FD">
            <w:pPr>
              <w:pStyle w:val="Texto"/>
              <w:spacing w:line="237" w:lineRule="exact"/>
              <w:ind w:firstLine="0"/>
            </w:pPr>
            <w:r w:rsidRPr="0064338C">
              <w:rPr>
                <w:b/>
              </w:rPr>
              <w:t>L</w:t>
            </w:r>
            <w:r w:rsidR="009A5944" w:rsidRPr="00E36B2A">
              <w:rPr>
                <w:b/>
                <w:color w:val="FF0000"/>
              </w:rPr>
              <w:t>X</w:t>
            </w:r>
            <w:r w:rsidR="00EF1667">
              <w:rPr>
                <w:b/>
                <w:color w:val="FF0000"/>
              </w:rPr>
              <w:t>I</w:t>
            </w:r>
            <w:r w:rsidRPr="0064338C">
              <w:rPr>
                <w:b/>
              </w:rPr>
              <w:t>.</w:t>
            </w:r>
            <w:r w:rsidRPr="0064338C">
              <w:rPr>
                <w:b/>
              </w:rPr>
              <w:tab/>
              <w:t>Reglas:</w:t>
            </w:r>
            <w:r w:rsidRPr="0064338C">
              <w:t xml:space="preserve"> Las presentes Reglas de Operación.</w:t>
            </w:r>
          </w:p>
        </w:tc>
        <w:tc>
          <w:tcPr>
            <w:tcW w:w="476" w:type="pct"/>
          </w:tcPr>
          <w:p w:rsidR="003F331F" w:rsidRPr="0064338C" w:rsidRDefault="003F331F" w:rsidP="00104BA3">
            <w:pPr>
              <w:pStyle w:val="Texto"/>
              <w:spacing w:line="221" w:lineRule="exact"/>
              <w:ind w:firstLine="0"/>
              <w:rPr>
                <w:rFonts w:eastAsia="Calibri"/>
                <w:szCs w:val="18"/>
                <w:lang w:val="es-MX" w:eastAsia="en-US"/>
              </w:rPr>
            </w:pPr>
            <w:r w:rsidRPr="0064338C">
              <w:rPr>
                <w:rFonts w:eastAsia="Calibri"/>
                <w:szCs w:val="18"/>
                <w:lang w:val="es-MX" w:eastAsia="en-US"/>
              </w:rPr>
              <w:t>Adecuación de la numeración.</w:t>
            </w:r>
          </w:p>
        </w:tc>
      </w:tr>
      <w:tr w:rsidR="0064338C" w:rsidRPr="0064338C" w:rsidTr="00CF135F">
        <w:tc>
          <w:tcPr>
            <w:tcW w:w="1880" w:type="pct"/>
          </w:tcPr>
          <w:p w:rsidR="003F331F" w:rsidRPr="0064338C" w:rsidRDefault="003F331F" w:rsidP="00BA6A95">
            <w:pPr>
              <w:pStyle w:val="Texto"/>
              <w:spacing w:line="237" w:lineRule="exact"/>
              <w:ind w:firstLine="0"/>
              <w:rPr>
                <w:b/>
              </w:rPr>
            </w:pPr>
          </w:p>
        </w:tc>
        <w:tc>
          <w:tcPr>
            <w:tcW w:w="2644" w:type="pct"/>
          </w:tcPr>
          <w:p w:rsidR="003F331F" w:rsidRPr="0064338C" w:rsidRDefault="003F331F" w:rsidP="00422A26">
            <w:pPr>
              <w:pBdr>
                <w:top w:val="nil"/>
                <w:left w:val="nil"/>
                <w:bottom w:val="nil"/>
                <w:right w:val="nil"/>
                <w:between w:val="nil"/>
              </w:pBdr>
              <w:spacing w:after="101" w:line="276" w:lineRule="auto"/>
              <w:jc w:val="both"/>
              <w:rPr>
                <w:rFonts w:ascii="Arial" w:eastAsia="Arial" w:hAnsi="Arial" w:cs="Arial"/>
                <w:sz w:val="18"/>
                <w:szCs w:val="18"/>
              </w:rPr>
            </w:pPr>
            <w:r w:rsidRPr="00E36B2A">
              <w:rPr>
                <w:rFonts w:ascii="Arial" w:eastAsia="Arial" w:hAnsi="Arial" w:cs="Arial"/>
                <w:b/>
                <w:color w:val="FF0000"/>
                <w:sz w:val="18"/>
                <w:szCs w:val="18"/>
              </w:rPr>
              <w:t>L</w:t>
            </w:r>
            <w:r w:rsidR="009A5944" w:rsidRPr="00E36B2A">
              <w:rPr>
                <w:rFonts w:ascii="Arial" w:eastAsia="Arial" w:hAnsi="Arial" w:cs="Arial"/>
                <w:b/>
                <w:color w:val="FF0000"/>
                <w:sz w:val="18"/>
                <w:szCs w:val="18"/>
              </w:rPr>
              <w:t>X</w:t>
            </w:r>
            <w:r w:rsidR="00A648FD">
              <w:rPr>
                <w:rFonts w:ascii="Arial" w:eastAsia="Arial" w:hAnsi="Arial" w:cs="Arial"/>
                <w:b/>
                <w:color w:val="FF0000"/>
                <w:sz w:val="18"/>
                <w:szCs w:val="18"/>
              </w:rPr>
              <w:t>II</w:t>
            </w:r>
            <w:r w:rsidRPr="00E36B2A">
              <w:rPr>
                <w:rFonts w:ascii="Arial" w:eastAsia="Arial" w:hAnsi="Arial" w:cs="Arial"/>
                <w:b/>
                <w:color w:val="FF0000"/>
                <w:sz w:val="18"/>
                <w:szCs w:val="18"/>
              </w:rPr>
              <w:t>.</w:t>
            </w:r>
            <w:r w:rsidRPr="00E36B2A">
              <w:rPr>
                <w:rFonts w:ascii="Arial" w:eastAsia="Arial" w:hAnsi="Arial" w:cs="Arial"/>
                <w:color w:val="FF0000"/>
                <w:sz w:val="18"/>
                <w:szCs w:val="18"/>
              </w:rPr>
              <w:t xml:space="preserve">      </w:t>
            </w:r>
            <w:r w:rsidRPr="00E36B2A">
              <w:rPr>
                <w:rFonts w:ascii="Arial" w:eastAsia="Arial" w:hAnsi="Arial" w:cs="Arial"/>
                <w:b/>
                <w:color w:val="FF0000"/>
                <w:sz w:val="18"/>
                <w:szCs w:val="18"/>
              </w:rPr>
              <w:t>Restauración forestal:</w:t>
            </w:r>
            <w:r w:rsidRPr="00E36B2A">
              <w:rPr>
                <w:color w:val="FF0000"/>
              </w:rPr>
              <w:t xml:space="preserve"> </w:t>
            </w:r>
            <w:r w:rsidRPr="00E36B2A">
              <w:rPr>
                <w:rFonts w:ascii="Arial" w:eastAsia="Arial" w:hAnsi="Arial" w:cs="Arial"/>
                <w:color w:val="FF0000"/>
                <w:sz w:val="18"/>
                <w:szCs w:val="18"/>
              </w:rPr>
              <w:t>Conjunto de actividades tendientes a la rehabilitación de un ecosistema forestal para recuperar parcial o totalmente sus funciones originales</w:t>
            </w:r>
            <w:r w:rsidRPr="0064338C">
              <w:rPr>
                <w:rFonts w:ascii="Arial" w:eastAsia="Arial" w:hAnsi="Arial" w:cs="Arial"/>
                <w:sz w:val="18"/>
                <w:szCs w:val="18"/>
              </w:rPr>
              <w:t>.</w:t>
            </w:r>
          </w:p>
        </w:tc>
        <w:tc>
          <w:tcPr>
            <w:tcW w:w="476" w:type="pct"/>
          </w:tcPr>
          <w:p w:rsidR="003F331F" w:rsidRPr="0064338C" w:rsidRDefault="003F331F" w:rsidP="00BA6A95">
            <w:pPr>
              <w:pStyle w:val="Texto"/>
              <w:spacing w:line="237" w:lineRule="exact"/>
              <w:ind w:firstLine="0"/>
              <w:jc w:val="left"/>
              <w:rPr>
                <w:rFonts w:eastAsia="Calibri"/>
                <w:szCs w:val="18"/>
                <w:lang w:val="es-MX" w:eastAsia="en-US"/>
              </w:rPr>
            </w:pPr>
            <w:r w:rsidRPr="0064338C">
              <w:rPr>
                <w:rFonts w:eastAsia="Calibri"/>
                <w:szCs w:val="18"/>
                <w:lang w:val="es-MX" w:eastAsia="en-US"/>
              </w:rPr>
              <w:t>Inclusión de término.</w:t>
            </w:r>
          </w:p>
        </w:tc>
      </w:tr>
      <w:tr w:rsidR="0064338C" w:rsidRPr="0064338C" w:rsidTr="00CF135F">
        <w:tc>
          <w:tcPr>
            <w:tcW w:w="1880" w:type="pct"/>
          </w:tcPr>
          <w:p w:rsidR="003F331F" w:rsidRPr="0064338C" w:rsidRDefault="003F331F" w:rsidP="00BA6A95">
            <w:pPr>
              <w:pStyle w:val="Texto"/>
              <w:spacing w:line="237" w:lineRule="exact"/>
              <w:ind w:firstLine="0"/>
            </w:pPr>
            <w:r w:rsidRPr="0064338C">
              <w:rPr>
                <w:b/>
              </w:rPr>
              <w:t>LII.</w:t>
            </w:r>
            <w:r w:rsidRPr="0064338C">
              <w:rPr>
                <w:b/>
              </w:rPr>
              <w:tab/>
              <w:t>Restricción involuntaria:</w:t>
            </w:r>
            <w:r w:rsidRPr="0064338C">
              <w:t xml:space="preserve"> Aquellas acciones derivadas de la implementación de los apoyos que se llegaran a realizar sin que las </w:t>
            </w:r>
            <w:r w:rsidRPr="0064338C">
              <w:lastRenderedPageBreak/>
              <w:t>personas que viven dentro del área protegida consientan en ellas, ni tengan poder de decisión o se logren acuerdos respecto al acceso o uso de los recursos naturales.</w:t>
            </w:r>
          </w:p>
        </w:tc>
        <w:tc>
          <w:tcPr>
            <w:tcW w:w="2644" w:type="pct"/>
          </w:tcPr>
          <w:p w:rsidR="003F331F" w:rsidRPr="0064338C" w:rsidRDefault="003F331F" w:rsidP="009A5944">
            <w:pPr>
              <w:pStyle w:val="Texto"/>
              <w:spacing w:line="237" w:lineRule="exact"/>
              <w:ind w:firstLine="0"/>
            </w:pPr>
            <w:r w:rsidRPr="00A648FD">
              <w:rPr>
                <w:b/>
                <w:color w:val="FF0000"/>
              </w:rPr>
              <w:lastRenderedPageBreak/>
              <w:t>L</w:t>
            </w:r>
            <w:r w:rsidR="009A5944" w:rsidRPr="00A648FD">
              <w:rPr>
                <w:b/>
                <w:color w:val="FF0000"/>
              </w:rPr>
              <w:t>X</w:t>
            </w:r>
            <w:r w:rsidRPr="00A648FD">
              <w:rPr>
                <w:b/>
                <w:color w:val="FF0000"/>
              </w:rPr>
              <w:t>I</w:t>
            </w:r>
            <w:r w:rsidR="00A648FD" w:rsidRPr="00A648FD">
              <w:rPr>
                <w:b/>
                <w:color w:val="FF0000"/>
              </w:rPr>
              <w:t>II</w:t>
            </w:r>
            <w:r w:rsidRPr="0064338C">
              <w:rPr>
                <w:b/>
              </w:rPr>
              <w:t>.</w:t>
            </w:r>
            <w:r w:rsidRPr="0064338C">
              <w:rPr>
                <w:b/>
              </w:rPr>
              <w:tab/>
              <w:t>Restricción involuntaria:</w:t>
            </w:r>
            <w:r w:rsidRPr="0064338C">
              <w:t xml:space="preserve"> Aquellas acciones derivadas de la implementación de los apoyos que se llegaran a realizar sin que las personas que viven dentro del área protegida consientan en ellas, </w:t>
            </w:r>
            <w:r w:rsidRPr="0064338C">
              <w:lastRenderedPageBreak/>
              <w:t>ni tengan poder de decisión o se logren acuerdos respecto al acceso o uso de los recursos naturales.</w:t>
            </w:r>
          </w:p>
        </w:tc>
        <w:tc>
          <w:tcPr>
            <w:tcW w:w="476" w:type="pct"/>
          </w:tcPr>
          <w:p w:rsidR="003F331F" w:rsidRPr="0064338C" w:rsidRDefault="003F331F" w:rsidP="00104BA3">
            <w:pPr>
              <w:pStyle w:val="Texto"/>
              <w:spacing w:line="221" w:lineRule="exact"/>
              <w:ind w:firstLine="0"/>
              <w:rPr>
                <w:rFonts w:eastAsia="Calibri"/>
                <w:szCs w:val="18"/>
                <w:lang w:val="es-MX" w:eastAsia="en-US"/>
              </w:rPr>
            </w:pPr>
            <w:r w:rsidRPr="0064338C">
              <w:rPr>
                <w:rFonts w:eastAsia="Calibri"/>
                <w:szCs w:val="18"/>
                <w:lang w:val="es-MX" w:eastAsia="en-US"/>
              </w:rPr>
              <w:lastRenderedPageBreak/>
              <w:t>Adecuación de la numeració</w:t>
            </w:r>
            <w:r w:rsidRPr="0064338C">
              <w:rPr>
                <w:rFonts w:eastAsia="Calibri"/>
                <w:szCs w:val="18"/>
                <w:lang w:val="es-MX" w:eastAsia="en-US"/>
              </w:rPr>
              <w:lastRenderedPageBreak/>
              <w:t>n.</w:t>
            </w:r>
          </w:p>
        </w:tc>
      </w:tr>
      <w:tr w:rsidR="0064338C" w:rsidRPr="0064338C" w:rsidTr="00CF135F">
        <w:tc>
          <w:tcPr>
            <w:tcW w:w="1880" w:type="pct"/>
          </w:tcPr>
          <w:p w:rsidR="003F331F" w:rsidRPr="0064338C" w:rsidRDefault="003F331F" w:rsidP="00BA6A95">
            <w:pPr>
              <w:pStyle w:val="Texto"/>
              <w:spacing w:line="237" w:lineRule="exact"/>
              <w:ind w:firstLine="0"/>
            </w:pPr>
            <w:r w:rsidRPr="0064338C">
              <w:rPr>
                <w:b/>
              </w:rPr>
              <w:lastRenderedPageBreak/>
              <w:t>LIII.</w:t>
            </w:r>
            <w:r w:rsidRPr="0064338C">
              <w:rPr>
                <w:b/>
              </w:rPr>
              <w:tab/>
              <w:t>SEMARNAT:</w:t>
            </w:r>
            <w:r w:rsidRPr="0064338C">
              <w:t xml:space="preserve"> Secretaría de Medio Ambiente y Recursos Naturales.</w:t>
            </w:r>
          </w:p>
        </w:tc>
        <w:tc>
          <w:tcPr>
            <w:tcW w:w="2644" w:type="pct"/>
          </w:tcPr>
          <w:p w:rsidR="003F331F" w:rsidRPr="0064338C" w:rsidRDefault="003F331F" w:rsidP="00A648FD">
            <w:pPr>
              <w:pStyle w:val="Texto"/>
              <w:spacing w:line="237" w:lineRule="exact"/>
              <w:ind w:firstLine="0"/>
            </w:pPr>
            <w:r w:rsidRPr="00A648FD">
              <w:rPr>
                <w:b/>
                <w:color w:val="FF0000"/>
              </w:rPr>
              <w:t>LXI</w:t>
            </w:r>
            <w:r w:rsidR="00A648FD" w:rsidRPr="00A648FD">
              <w:rPr>
                <w:b/>
                <w:color w:val="FF0000"/>
              </w:rPr>
              <w:t>V</w:t>
            </w:r>
            <w:r w:rsidRPr="0064338C">
              <w:rPr>
                <w:b/>
              </w:rPr>
              <w:t>.</w:t>
            </w:r>
            <w:r w:rsidRPr="0064338C">
              <w:rPr>
                <w:b/>
              </w:rPr>
              <w:tab/>
              <w:t>SEMARNAT:</w:t>
            </w:r>
            <w:r w:rsidRPr="0064338C">
              <w:t xml:space="preserve"> Secretaría de Medio Ambiente y Recursos Naturales.</w:t>
            </w:r>
          </w:p>
        </w:tc>
        <w:tc>
          <w:tcPr>
            <w:tcW w:w="476" w:type="pct"/>
          </w:tcPr>
          <w:p w:rsidR="003F331F" w:rsidRPr="0064338C" w:rsidRDefault="003F331F" w:rsidP="00104BA3">
            <w:pPr>
              <w:pStyle w:val="Texto"/>
              <w:spacing w:line="221" w:lineRule="exact"/>
              <w:ind w:firstLine="0"/>
              <w:rPr>
                <w:rFonts w:eastAsia="Calibri"/>
                <w:szCs w:val="18"/>
                <w:lang w:val="es-MX" w:eastAsia="en-US"/>
              </w:rPr>
            </w:pPr>
            <w:r w:rsidRPr="0064338C">
              <w:rPr>
                <w:rFonts w:eastAsia="Calibri"/>
                <w:szCs w:val="18"/>
                <w:lang w:val="es-MX" w:eastAsia="en-US"/>
              </w:rPr>
              <w:t>Adecuación de la numeración.</w:t>
            </w:r>
          </w:p>
        </w:tc>
      </w:tr>
      <w:tr w:rsidR="0064338C" w:rsidRPr="0064338C" w:rsidTr="00CF135F">
        <w:tc>
          <w:tcPr>
            <w:tcW w:w="1880" w:type="pct"/>
          </w:tcPr>
          <w:p w:rsidR="003F331F" w:rsidRPr="0064338C" w:rsidRDefault="003F331F" w:rsidP="00F64F64">
            <w:pPr>
              <w:pStyle w:val="Texto"/>
              <w:spacing w:line="237" w:lineRule="exact"/>
              <w:ind w:firstLine="0"/>
            </w:pPr>
            <w:r w:rsidRPr="0064338C">
              <w:rPr>
                <w:b/>
              </w:rPr>
              <w:t>LIV.</w:t>
            </w:r>
            <w:r w:rsidRPr="0064338C">
              <w:rPr>
                <w:b/>
              </w:rPr>
              <w:tab/>
              <w:t>Shapefile:</w:t>
            </w:r>
            <w:r w:rsidRPr="0064338C">
              <w:t xml:space="preserve"> Formato de datos geográficos vectoriales que almacena la forma de un objeto geográfico, desarrollado por ESRI el cual se compone de al menos 4 archivos con extensiones *.shp, *.dbf, *.shx y *.prj.</w:t>
            </w:r>
          </w:p>
        </w:tc>
        <w:tc>
          <w:tcPr>
            <w:tcW w:w="2644" w:type="pct"/>
          </w:tcPr>
          <w:p w:rsidR="003F331F" w:rsidRPr="0064338C" w:rsidRDefault="003F331F" w:rsidP="00A648FD">
            <w:pPr>
              <w:pStyle w:val="Texto"/>
              <w:spacing w:line="237" w:lineRule="exact"/>
              <w:ind w:firstLine="0"/>
            </w:pPr>
            <w:r w:rsidRPr="0064338C">
              <w:rPr>
                <w:b/>
              </w:rPr>
              <w:t>L</w:t>
            </w:r>
            <w:r w:rsidRPr="00E36B2A">
              <w:rPr>
                <w:b/>
                <w:color w:val="FF0000"/>
              </w:rPr>
              <w:t>X</w:t>
            </w:r>
            <w:r w:rsidR="00A648FD">
              <w:rPr>
                <w:b/>
                <w:color w:val="FF0000"/>
              </w:rPr>
              <w:t>V</w:t>
            </w:r>
            <w:r w:rsidRPr="0064338C">
              <w:rPr>
                <w:b/>
              </w:rPr>
              <w:t>.</w:t>
            </w:r>
            <w:r w:rsidRPr="0064338C">
              <w:rPr>
                <w:b/>
              </w:rPr>
              <w:tab/>
              <w:t>Shapefile:</w:t>
            </w:r>
            <w:r w:rsidRPr="0064338C">
              <w:t xml:space="preserve"> Formato de datos geográficos vectoriales que almacena la forma de un objeto geográfico, desarrollado por ESRI el cual se compone de al menos 4 archivos con extensiones *.shp, *.dbf, *.shx y *.prj.</w:t>
            </w:r>
          </w:p>
        </w:tc>
        <w:tc>
          <w:tcPr>
            <w:tcW w:w="476" w:type="pct"/>
          </w:tcPr>
          <w:p w:rsidR="003F331F" w:rsidRPr="0064338C" w:rsidRDefault="003F331F" w:rsidP="00104BA3">
            <w:pPr>
              <w:pStyle w:val="Texto"/>
              <w:spacing w:line="221" w:lineRule="exact"/>
              <w:ind w:firstLine="0"/>
              <w:rPr>
                <w:rFonts w:eastAsia="Calibri"/>
                <w:szCs w:val="18"/>
                <w:lang w:val="es-MX" w:eastAsia="en-US"/>
              </w:rPr>
            </w:pPr>
            <w:r w:rsidRPr="0064338C">
              <w:rPr>
                <w:rFonts w:eastAsia="Calibri"/>
                <w:szCs w:val="18"/>
                <w:lang w:val="es-MX" w:eastAsia="en-US"/>
              </w:rPr>
              <w:t>Adecuación de la numeración.</w:t>
            </w:r>
          </w:p>
        </w:tc>
      </w:tr>
      <w:tr w:rsidR="0064338C" w:rsidRPr="0064338C" w:rsidTr="00CF135F">
        <w:tc>
          <w:tcPr>
            <w:tcW w:w="1880" w:type="pct"/>
          </w:tcPr>
          <w:p w:rsidR="003F331F" w:rsidRPr="0064338C" w:rsidRDefault="003F331F" w:rsidP="00F64F64">
            <w:pPr>
              <w:pStyle w:val="Texto"/>
              <w:spacing w:line="237" w:lineRule="exact"/>
              <w:ind w:firstLine="0"/>
            </w:pPr>
            <w:r w:rsidRPr="0064338C">
              <w:rPr>
                <w:b/>
              </w:rPr>
              <w:t>LV.</w:t>
            </w:r>
            <w:r w:rsidRPr="0064338C">
              <w:rPr>
                <w:b/>
              </w:rPr>
              <w:tab/>
              <w:t>Solicitud única de apoyo:</w:t>
            </w:r>
            <w:r w:rsidRPr="0064338C">
              <w:t xml:space="preserve"> Documento que contiene toda la información personal, económica, social y del predio, que debe llenar y entregar toda persona solicitante de apoyos de la CONAFOR.</w:t>
            </w:r>
          </w:p>
        </w:tc>
        <w:tc>
          <w:tcPr>
            <w:tcW w:w="2644" w:type="pct"/>
          </w:tcPr>
          <w:p w:rsidR="003F331F" w:rsidRPr="0064338C" w:rsidRDefault="003F331F" w:rsidP="00A648FD">
            <w:pPr>
              <w:pStyle w:val="Texto"/>
              <w:spacing w:line="237" w:lineRule="exact"/>
              <w:ind w:firstLine="0"/>
            </w:pPr>
            <w:r w:rsidRPr="0064338C">
              <w:rPr>
                <w:b/>
              </w:rPr>
              <w:t>L</w:t>
            </w:r>
            <w:r w:rsidRPr="00A648FD">
              <w:rPr>
                <w:b/>
                <w:color w:val="FF0000"/>
              </w:rPr>
              <w:t>XV</w:t>
            </w:r>
            <w:r w:rsidR="00A648FD">
              <w:rPr>
                <w:b/>
                <w:color w:val="FF0000"/>
              </w:rPr>
              <w:t>I</w:t>
            </w:r>
            <w:r w:rsidRPr="0064338C">
              <w:rPr>
                <w:b/>
              </w:rPr>
              <w:t>.</w:t>
            </w:r>
            <w:r w:rsidRPr="0064338C">
              <w:rPr>
                <w:b/>
              </w:rPr>
              <w:tab/>
              <w:t>Solicitud única de apoyo:</w:t>
            </w:r>
            <w:r w:rsidRPr="0064338C">
              <w:t xml:space="preserve"> Documento que contiene toda la información personal, económica, social y del predio, que debe llenar y entregar toda persona solicitante de apoyos de la CONAFOR.</w:t>
            </w:r>
          </w:p>
        </w:tc>
        <w:tc>
          <w:tcPr>
            <w:tcW w:w="476" w:type="pct"/>
          </w:tcPr>
          <w:p w:rsidR="003F331F" w:rsidRPr="0064338C" w:rsidRDefault="003F331F" w:rsidP="00104BA3">
            <w:pPr>
              <w:pStyle w:val="Texto"/>
              <w:spacing w:line="221" w:lineRule="exact"/>
              <w:ind w:firstLine="0"/>
              <w:rPr>
                <w:rFonts w:eastAsia="Calibri"/>
                <w:szCs w:val="18"/>
                <w:lang w:val="es-MX" w:eastAsia="en-US"/>
              </w:rPr>
            </w:pPr>
            <w:r w:rsidRPr="0064338C">
              <w:rPr>
                <w:rFonts w:eastAsia="Calibri"/>
                <w:szCs w:val="18"/>
                <w:lang w:val="es-MX" w:eastAsia="en-US"/>
              </w:rPr>
              <w:t>Adecuación de la numeración.</w:t>
            </w:r>
          </w:p>
        </w:tc>
      </w:tr>
      <w:tr w:rsidR="0064338C" w:rsidRPr="0064338C" w:rsidTr="00CF135F">
        <w:tc>
          <w:tcPr>
            <w:tcW w:w="1880" w:type="pct"/>
          </w:tcPr>
          <w:p w:rsidR="003F331F" w:rsidRPr="0064338C" w:rsidRDefault="003F331F" w:rsidP="00BA6A95">
            <w:pPr>
              <w:pStyle w:val="Texto"/>
              <w:spacing w:line="237" w:lineRule="exact"/>
              <w:ind w:firstLine="0"/>
            </w:pPr>
            <w:r w:rsidRPr="0064338C">
              <w:rPr>
                <w:b/>
              </w:rPr>
              <w:t>LVI.</w:t>
            </w:r>
            <w:r w:rsidRPr="0064338C">
              <w:rPr>
                <w:b/>
              </w:rPr>
              <w:tab/>
              <w:t>Transferencia de tecnología:</w:t>
            </w:r>
            <w:r w:rsidRPr="0064338C">
              <w:t xml:space="preserve"> Comprende la aplicación de paquetes tecnológicos que fomentan el desarrollo por medio de actividades que generan valor agregado a las materias primas forestales y/o que aporten herramientas para el aprovechamiento sustentable de los recursos forestales. Incluye en gran medida la transferencia de resultados y productos de proyectos de investigación.</w:t>
            </w:r>
          </w:p>
        </w:tc>
        <w:tc>
          <w:tcPr>
            <w:tcW w:w="2644" w:type="pct"/>
          </w:tcPr>
          <w:p w:rsidR="003F331F" w:rsidRPr="0064338C" w:rsidRDefault="003F331F" w:rsidP="00615306">
            <w:pPr>
              <w:pStyle w:val="Texto"/>
              <w:spacing w:line="237" w:lineRule="exact"/>
              <w:ind w:firstLine="0"/>
            </w:pPr>
            <w:r w:rsidRPr="00A648FD">
              <w:rPr>
                <w:b/>
                <w:color w:val="FF0000"/>
              </w:rPr>
              <w:t>L</w:t>
            </w:r>
            <w:r w:rsidR="00A648FD" w:rsidRPr="00A648FD">
              <w:rPr>
                <w:b/>
                <w:color w:val="FF0000"/>
              </w:rPr>
              <w:t>X</w:t>
            </w:r>
            <w:r w:rsidRPr="00A648FD">
              <w:rPr>
                <w:b/>
                <w:color w:val="FF0000"/>
              </w:rPr>
              <w:t>V</w:t>
            </w:r>
            <w:r w:rsidR="00A648FD" w:rsidRPr="00A648FD">
              <w:rPr>
                <w:b/>
                <w:color w:val="FF0000"/>
              </w:rPr>
              <w:t>II</w:t>
            </w:r>
            <w:r w:rsidRPr="0064338C">
              <w:rPr>
                <w:b/>
              </w:rPr>
              <w:t>.</w:t>
            </w:r>
            <w:r w:rsidRPr="0064338C">
              <w:rPr>
                <w:b/>
              </w:rPr>
              <w:tab/>
              <w:t>Transferencia de tecnología:</w:t>
            </w:r>
            <w:r w:rsidRPr="0064338C">
              <w:t xml:space="preserve"> Comprende la</w:t>
            </w:r>
            <w:r w:rsidRPr="00F62EDD">
              <w:rPr>
                <w:color w:val="FF0000"/>
              </w:rPr>
              <w:t xml:space="preserve"> transferencia y</w:t>
            </w:r>
            <w:r w:rsidRPr="0064338C">
              <w:t xml:space="preserve"> aplicación de paquetes tecnológicos por medio de </w:t>
            </w:r>
            <w:r w:rsidRPr="00F62EDD">
              <w:rPr>
                <w:color w:val="FF0000"/>
              </w:rPr>
              <w:t xml:space="preserve">los cuales se fomenta el desarrollo de </w:t>
            </w:r>
            <w:r w:rsidRPr="0064338C">
              <w:t>actividades</w:t>
            </w:r>
            <w:r w:rsidR="00744F4F">
              <w:t xml:space="preserve"> </w:t>
            </w:r>
            <w:r w:rsidR="00744F4F" w:rsidRPr="00744F4F">
              <w:rPr>
                <w:color w:val="FF0000"/>
              </w:rPr>
              <w:t>productivas</w:t>
            </w:r>
            <w:r w:rsidRPr="0064338C">
              <w:t xml:space="preserve"> que generan valor agregado a las materias primas forestales o que aport</w:t>
            </w:r>
            <w:r w:rsidRPr="00F62EDD">
              <w:rPr>
                <w:color w:val="FF0000"/>
              </w:rPr>
              <w:t>a</w:t>
            </w:r>
            <w:r w:rsidRPr="0064338C">
              <w:t>n herramientas para el aprovechamiento sustentable de los recursos forestales. Incluye en gran medida la transferencia de resultados y productos de proyectos de investigación.</w:t>
            </w:r>
          </w:p>
        </w:tc>
        <w:tc>
          <w:tcPr>
            <w:tcW w:w="476" w:type="pct"/>
          </w:tcPr>
          <w:p w:rsidR="003F331F" w:rsidRPr="0064338C" w:rsidRDefault="003F331F" w:rsidP="001E1728">
            <w:pPr>
              <w:pStyle w:val="Texto"/>
              <w:spacing w:line="237" w:lineRule="exact"/>
              <w:ind w:firstLine="0"/>
              <w:jc w:val="left"/>
              <w:rPr>
                <w:rFonts w:eastAsia="Calibri"/>
                <w:szCs w:val="18"/>
                <w:lang w:val="es-MX" w:eastAsia="en-US"/>
              </w:rPr>
            </w:pPr>
            <w:r w:rsidRPr="0064338C">
              <w:rPr>
                <w:rFonts w:eastAsia="Calibri"/>
                <w:szCs w:val="18"/>
                <w:lang w:val="es-MX" w:eastAsia="en-US"/>
              </w:rPr>
              <w:t>Precisión en la definición.</w:t>
            </w:r>
          </w:p>
        </w:tc>
      </w:tr>
      <w:tr w:rsidR="0064338C" w:rsidRPr="0064338C" w:rsidTr="00CF135F">
        <w:tc>
          <w:tcPr>
            <w:tcW w:w="1880" w:type="pct"/>
          </w:tcPr>
          <w:p w:rsidR="003F331F" w:rsidRPr="0064338C" w:rsidRDefault="003F331F" w:rsidP="00635EF1">
            <w:pPr>
              <w:pStyle w:val="Texto"/>
              <w:spacing w:line="237" w:lineRule="exact"/>
              <w:ind w:firstLine="0"/>
              <w:jc w:val="center"/>
              <w:rPr>
                <w:b/>
              </w:rPr>
            </w:pPr>
            <w:r w:rsidRPr="0064338C">
              <w:rPr>
                <w:b/>
              </w:rPr>
              <w:t>Capítulo II. De la Cobertura y regionalización</w:t>
            </w:r>
          </w:p>
        </w:tc>
        <w:tc>
          <w:tcPr>
            <w:tcW w:w="2644" w:type="pct"/>
          </w:tcPr>
          <w:p w:rsidR="003F331F" w:rsidRPr="0064338C" w:rsidRDefault="003F331F" w:rsidP="00104BA3">
            <w:pPr>
              <w:pStyle w:val="Texto"/>
              <w:spacing w:line="237" w:lineRule="exact"/>
              <w:ind w:firstLine="0"/>
              <w:jc w:val="center"/>
              <w:rPr>
                <w:b/>
              </w:rPr>
            </w:pPr>
            <w:r w:rsidRPr="0064338C">
              <w:rPr>
                <w:b/>
              </w:rPr>
              <w:t>Capítulo II. De la Cobertura y regionalización</w:t>
            </w:r>
          </w:p>
        </w:tc>
        <w:tc>
          <w:tcPr>
            <w:tcW w:w="476" w:type="pct"/>
          </w:tcPr>
          <w:p w:rsidR="003F331F" w:rsidRPr="0064338C" w:rsidRDefault="003F331F" w:rsidP="00D81119">
            <w:pPr>
              <w:pStyle w:val="Texto"/>
              <w:spacing w:line="237"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spacing w:line="237" w:lineRule="exact"/>
              <w:ind w:firstLine="0"/>
              <w:jc w:val="center"/>
              <w:rPr>
                <w:b/>
              </w:rPr>
            </w:pPr>
            <w:r w:rsidRPr="0064338C">
              <w:rPr>
                <w:b/>
              </w:rPr>
              <w:t>Sección I. De la Cobertura</w:t>
            </w:r>
          </w:p>
        </w:tc>
        <w:tc>
          <w:tcPr>
            <w:tcW w:w="2644" w:type="pct"/>
          </w:tcPr>
          <w:p w:rsidR="003F331F" w:rsidRPr="0064338C" w:rsidRDefault="003F331F" w:rsidP="00104BA3">
            <w:pPr>
              <w:pStyle w:val="Texto"/>
              <w:spacing w:line="237" w:lineRule="exact"/>
              <w:ind w:firstLine="0"/>
              <w:jc w:val="center"/>
              <w:rPr>
                <w:b/>
              </w:rPr>
            </w:pPr>
            <w:r w:rsidRPr="0064338C">
              <w:rPr>
                <w:b/>
              </w:rPr>
              <w:t>Sección I. De la Cobertura</w:t>
            </w:r>
          </w:p>
        </w:tc>
        <w:tc>
          <w:tcPr>
            <w:tcW w:w="476" w:type="pct"/>
          </w:tcPr>
          <w:p w:rsidR="003F331F" w:rsidRPr="0064338C" w:rsidRDefault="003F331F" w:rsidP="00D81119">
            <w:pPr>
              <w:pStyle w:val="Texto"/>
              <w:spacing w:line="237"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A64D1F">
            <w:pPr>
              <w:pStyle w:val="Texto"/>
              <w:spacing w:line="237" w:lineRule="exact"/>
              <w:ind w:firstLine="0"/>
            </w:pPr>
            <w:r w:rsidRPr="0064338C">
              <w:rPr>
                <w:b/>
              </w:rPr>
              <w:t>Artículo 4.</w:t>
            </w:r>
            <w:r w:rsidRPr="0064338C">
              <w:t xml:space="preserve"> El Programa Apoyos para el Desarrollo Forestal Sustentable tiene una cobertura nacional con un enfoque regional y/o de Entidades Federativas, atendiendo a criterios tales como: i) Unidades de Manejo Forestal ii) Aptitud del territorio; iii) Tipo de ecosistema; iv) Problemática forestal; v) Usos y costumbres de la población y, vi) Vecindad y comunicación entre las Entidades del país.</w:t>
            </w:r>
          </w:p>
        </w:tc>
        <w:tc>
          <w:tcPr>
            <w:tcW w:w="2644" w:type="pct"/>
          </w:tcPr>
          <w:p w:rsidR="003F331F" w:rsidRPr="0064338C" w:rsidRDefault="003F331F" w:rsidP="00104BA3">
            <w:pPr>
              <w:pStyle w:val="Texto"/>
              <w:spacing w:line="237" w:lineRule="exact"/>
              <w:ind w:firstLine="0"/>
            </w:pPr>
            <w:r w:rsidRPr="0064338C">
              <w:rPr>
                <w:b/>
              </w:rPr>
              <w:t>Artículo 4.</w:t>
            </w:r>
            <w:r w:rsidRPr="0064338C">
              <w:t xml:space="preserve"> El Programa Apoyos para el Desarrollo Forestal Sustentable tiene una cobertura nacional con un enfoque regional y/o de Entidades Federativas, atendiendo a criterios tales como: i) Unidades de Manejo Forestal ii) Aptitud del territorio; iii) Tipo de ecosistema; iv) Problemática forestal; v) Usos y costumbres de la población y, vi) Vecindad y comunicación entre las Entidades del país.</w:t>
            </w:r>
          </w:p>
        </w:tc>
        <w:tc>
          <w:tcPr>
            <w:tcW w:w="476" w:type="pct"/>
          </w:tcPr>
          <w:p w:rsidR="003F331F" w:rsidRPr="0064338C" w:rsidRDefault="003F331F" w:rsidP="00F41D63">
            <w:pPr>
              <w:pStyle w:val="Texto"/>
              <w:spacing w:line="237"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spacing w:line="237" w:lineRule="exact"/>
              <w:ind w:firstLine="0"/>
              <w:jc w:val="center"/>
              <w:rPr>
                <w:b/>
              </w:rPr>
            </w:pPr>
            <w:r w:rsidRPr="0064338C">
              <w:rPr>
                <w:b/>
              </w:rPr>
              <w:t>Sección II. De la Regionalización</w:t>
            </w:r>
          </w:p>
        </w:tc>
        <w:tc>
          <w:tcPr>
            <w:tcW w:w="2644" w:type="pct"/>
          </w:tcPr>
          <w:p w:rsidR="003F331F" w:rsidRPr="0064338C" w:rsidRDefault="003F331F" w:rsidP="00104BA3">
            <w:pPr>
              <w:pStyle w:val="Texto"/>
              <w:spacing w:line="237" w:lineRule="exact"/>
              <w:ind w:firstLine="0"/>
              <w:jc w:val="center"/>
              <w:rPr>
                <w:b/>
              </w:rPr>
            </w:pPr>
            <w:r w:rsidRPr="0064338C">
              <w:rPr>
                <w:b/>
              </w:rPr>
              <w:t>Sección II. De la Regionalización</w:t>
            </w:r>
          </w:p>
        </w:tc>
        <w:tc>
          <w:tcPr>
            <w:tcW w:w="476" w:type="pct"/>
          </w:tcPr>
          <w:p w:rsidR="003F331F" w:rsidRPr="0064338C" w:rsidRDefault="003F331F" w:rsidP="00D81119">
            <w:pPr>
              <w:pStyle w:val="Texto"/>
              <w:spacing w:line="237"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337E21">
            <w:pPr>
              <w:pStyle w:val="Texto"/>
              <w:spacing w:line="237" w:lineRule="exact"/>
              <w:ind w:firstLine="0"/>
            </w:pPr>
            <w:r w:rsidRPr="0064338C">
              <w:rPr>
                <w:b/>
              </w:rPr>
              <w:t>Artículo 5.</w:t>
            </w:r>
            <w:r w:rsidRPr="0064338C">
              <w:t xml:space="preserve"> La CONAFOR enfocará y priorizará territorialmente los componentes, modalidades y conceptos de apoyo del programa, estableciendo instrumentos como áreas elegibles, zonas de reactivación, cuencas de abasto, entre otros.</w:t>
            </w:r>
          </w:p>
        </w:tc>
        <w:tc>
          <w:tcPr>
            <w:tcW w:w="2644" w:type="pct"/>
          </w:tcPr>
          <w:p w:rsidR="003F331F" w:rsidRPr="0064338C" w:rsidRDefault="003F331F" w:rsidP="00337E21">
            <w:pPr>
              <w:pStyle w:val="Texto"/>
              <w:spacing w:line="237" w:lineRule="exact"/>
              <w:ind w:firstLine="0"/>
            </w:pPr>
            <w:r w:rsidRPr="0064338C">
              <w:rPr>
                <w:b/>
              </w:rPr>
              <w:t>Artículo 5.</w:t>
            </w:r>
            <w:r w:rsidRPr="0064338C">
              <w:t xml:space="preserve"> La CONAFOR enfocará y priorizará territorialmente los componentes, modalidades y conceptos de apoyo del programa, estableciendo instrumentos como áreas elegibles, zonas de reactivación, cuencas de abasto, entre otros.</w:t>
            </w:r>
          </w:p>
        </w:tc>
        <w:tc>
          <w:tcPr>
            <w:tcW w:w="476" w:type="pct"/>
          </w:tcPr>
          <w:p w:rsidR="003F331F" w:rsidRPr="0064338C" w:rsidRDefault="003F331F" w:rsidP="00D81119">
            <w:pPr>
              <w:pStyle w:val="Texto"/>
              <w:spacing w:line="237" w:lineRule="exact"/>
              <w:ind w:firstLine="0"/>
            </w:pPr>
          </w:p>
        </w:tc>
      </w:tr>
      <w:tr w:rsidR="0064338C" w:rsidRPr="0064338C" w:rsidTr="00CF135F">
        <w:tc>
          <w:tcPr>
            <w:tcW w:w="1880" w:type="pct"/>
          </w:tcPr>
          <w:p w:rsidR="003F331F" w:rsidRPr="0064338C" w:rsidRDefault="003F331F" w:rsidP="00635EF1">
            <w:pPr>
              <w:pStyle w:val="Texto"/>
              <w:spacing w:line="237" w:lineRule="exact"/>
              <w:ind w:firstLine="0"/>
            </w:pPr>
            <w:r w:rsidRPr="0064338C">
              <w:t>Los conceptos y modalidades de apoyo para cada una de las regiones y/o entidades federativas, se darán a conocer oportunamente a través de convocatorias, conforme a lo señalado en el Capítulo IV de las presentes Reglas.</w:t>
            </w:r>
          </w:p>
        </w:tc>
        <w:tc>
          <w:tcPr>
            <w:tcW w:w="2644" w:type="pct"/>
          </w:tcPr>
          <w:p w:rsidR="003F331F" w:rsidRPr="0064338C" w:rsidRDefault="003F331F" w:rsidP="00104BA3">
            <w:pPr>
              <w:pStyle w:val="Texto"/>
              <w:spacing w:line="237" w:lineRule="exact"/>
              <w:ind w:firstLine="0"/>
            </w:pPr>
            <w:r w:rsidRPr="0064338C">
              <w:t>Los conceptos y modalidades de apoyo para cada una de las regiones y/o entidades federativas, se darán a conocer oportunamente a través de convocatorias, conforme a lo señalado en el Capítulo IV de las presentes Reglas.</w:t>
            </w:r>
          </w:p>
        </w:tc>
        <w:tc>
          <w:tcPr>
            <w:tcW w:w="476" w:type="pct"/>
          </w:tcPr>
          <w:p w:rsidR="003F331F" w:rsidRPr="0064338C" w:rsidRDefault="003F331F" w:rsidP="00D81119">
            <w:pPr>
              <w:pStyle w:val="Texto"/>
              <w:spacing w:line="237"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spacing w:after="92"/>
              <w:ind w:firstLine="0"/>
              <w:jc w:val="center"/>
              <w:rPr>
                <w:b/>
              </w:rPr>
            </w:pPr>
            <w:r w:rsidRPr="0064338C">
              <w:rPr>
                <w:b/>
              </w:rPr>
              <w:lastRenderedPageBreak/>
              <w:t>Capítulo III. De los apoyos</w:t>
            </w:r>
          </w:p>
        </w:tc>
        <w:tc>
          <w:tcPr>
            <w:tcW w:w="2644" w:type="pct"/>
          </w:tcPr>
          <w:p w:rsidR="003F331F" w:rsidRPr="0064338C" w:rsidRDefault="003F331F" w:rsidP="00104BA3">
            <w:pPr>
              <w:pStyle w:val="Texto"/>
              <w:spacing w:after="92"/>
              <w:ind w:firstLine="0"/>
              <w:jc w:val="center"/>
              <w:rPr>
                <w:b/>
              </w:rPr>
            </w:pPr>
            <w:r w:rsidRPr="0064338C">
              <w:rPr>
                <w:b/>
              </w:rPr>
              <w:t>Capítulo III. De los apoyos</w:t>
            </w:r>
          </w:p>
        </w:tc>
        <w:tc>
          <w:tcPr>
            <w:tcW w:w="476" w:type="pct"/>
          </w:tcPr>
          <w:p w:rsidR="003F331F" w:rsidRPr="0064338C" w:rsidRDefault="003F331F" w:rsidP="00D81119">
            <w:pPr>
              <w:pStyle w:val="Texto"/>
              <w:spacing w:after="92"/>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spacing w:after="92"/>
              <w:ind w:firstLine="0"/>
              <w:jc w:val="center"/>
              <w:rPr>
                <w:b/>
              </w:rPr>
            </w:pPr>
            <w:r w:rsidRPr="0064338C">
              <w:rPr>
                <w:b/>
              </w:rPr>
              <w:t>Sección I. De la descripción y monto de los apoyos</w:t>
            </w:r>
          </w:p>
        </w:tc>
        <w:tc>
          <w:tcPr>
            <w:tcW w:w="2644" w:type="pct"/>
          </w:tcPr>
          <w:p w:rsidR="003F331F" w:rsidRPr="0064338C" w:rsidRDefault="003F331F" w:rsidP="00104BA3">
            <w:pPr>
              <w:pStyle w:val="Texto"/>
              <w:spacing w:after="92"/>
              <w:ind w:firstLine="0"/>
              <w:jc w:val="center"/>
              <w:rPr>
                <w:b/>
              </w:rPr>
            </w:pPr>
            <w:r w:rsidRPr="0064338C">
              <w:rPr>
                <w:b/>
              </w:rPr>
              <w:t>Sección I. De la descripción y monto de los apoyos</w:t>
            </w:r>
          </w:p>
        </w:tc>
        <w:tc>
          <w:tcPr>
            <w:tcW w:w="476" w:type="pct"/>
          </w:tcPr>
          <w:p w:rsidR="003F331F" w:rsidRPr="0064338C" w:rsidRDefault="003F331F" w:rsidP="00D81119">
            <w:pPr>
              <w:pStyle w:val="Texto"/>
              <w:spacing w:after="92"/>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spacing w:after="92"/>
              <w:ind w:firstLine="0"/>
            </w:pPr>
            <w:r w:rsidRPr="0064338C">
              <w:rPr>
                <w:b/>
              </w:rPr>
              <w:t>Artículo 6.</w:t>
            </w:r>
            <w:r w:rsidRPr="0064338C">
              <w:t xml:space="preserve"> Los apoyos que otorga la CONAFOR consisten en aportaciones directas destinadas a múltiples acciones y propósitos relacionados con el desarrollo forestal sustentable del país.</w:t>
            </w:r>
          </w:p>
        </w:tc>
        <w:tc>
          <w:tcPr>
            <w:tcW w:w="2644" w:type="pct"/>
          </w:tcPr>
          <w:p w:rsidR="003F331F" w:rsidRPr="0064338C" w:rsidRDefault="003F331F" w:rsidP="00104BA3">
            <w:pPr>
              <w:pStyle w:val="Texto"/>
              <w:spacing w:after="92"/>
              <w:ind w:firstLine="0"/>
            </w:pPr>
            <w:r w:rsidRPr="0064338C">
              <w:rPr>
                <w:b/>
              </w:rPr>
              <w:t>Artículo 6.</w:t>
            </w:r>
            <w:r w:rsidRPr="0064338C">
              <w:t xml:space="preserve"> Los apoyos que otorga la CONAFOR consisten en aportaciones directas destinadas a múltiples acciones y propósitos relacionados con el desarrollo forestal sustentable del país.</w:t>
            </w:r>
          </w:p>
        </w:tc>
        <w:tc>
          <w:tcPr>
            <w:tcW w:w="476" w:type="pct"/>
          </w:tcPr>
          <w:p w:rsidR="003F331F" w:rsidRPr="0064338C" w:rsidRDefault="003F331F" w:rsidP="00D81119">
            <w:pPr>
              <w:pStyle w:val="Texto"/>
              <w:spacing w:after="92"/>
              <w:ind w:firstLine="0"/>
              <w:rPr>
                <w:rFonts w:eastAsia="Calibri"/>
                <w:szCs w:val="18"/>
                <w:lang w:val="es-MX" w:eastAsia="en-US"/>
              </w:rPr>
            </w:pPr>
          </w:p>
        </w:tc>
      </w:tr>
      <w:tr w:rsidR="0064338C" w:rsidRPr="0064338C" w:rsidTr="00CF135F">
        <w:tc>
          <w:tcPr>
            <w:tcW w:w="1880" w:type="pct"/>
          </w:tcPr>
          <w:p w:rsidR="003F331F" w:rsidRPr="0064338C" w:rsidRDefault="003F331F" w:rsidP="001D3C62">
            <w:pPr>
              <w:pStyle w:val="Texto"/>
              <w:spacing w:after="92"/>
              <w:ind w:firstLine="0"/>
            </w:pPr>
            <w:r w:rsidRPr="0064338C">
              <w:t xml:space="preserve">Los componentes, conceptos y modalidades de apoyo que otorga la CONAFOR a través del programa, son los siguientes: </w:t>
            </w:r>
          </w:p>
        </w:tc>
        <w:tc>
          <w:tcPr>
            <w:tcW w:w="2644" w:type="pct"/>
          </w:tcPr>
          <w:p w:rsidR="003F331F" w:rsidRPr="0064338C" w:rsidRDefault="003F331F" w:rsidP="001D3C62">
            <w:pPr>
              <w:pStyle w:val="Texto"/>
              <w:spacing w:after="92"/>
              <w:ind w:firstLine="0"/>
            </w:pPr>
            <w:r w:rsidRPr="0064338C">
              <w:t xml:space="preserve">Los componentes, conceptos y modalidades de apoyo que otorga la CONAFOR a través del programa, son los siguientes: </w:t>
            </w:r>
          </w:p>
        </w:tc>
        <w:tc>
          <w:tcPr>
            <w:tcW w:w="476" w:type="pct"/>
          </w:tcPr>
          <w:p w:rsidR="003F331F" w:rsidRPr="0064338C" w:rsidRDefault="003F331F" w:rsidP="00D81119">
            <w:pPr>
              <w:pStyle w:val="Texto"/>
              <w:spacing w:after="92"/>
              <w:ind w:firstLine="0"/>
              <w:rPr>
                <w:rFonts w:eastAsia="Calibri"/>
                <w:szCs w:val="18"/>
                <w:lang w:val="es-MX" w:eastAsia="en-US"/>
              </w:rPr>
            </w:pPr>
          </w:p>
        </w:tc>
      </w:tr>
      <w:tr w:rsidR="0064338C" w:rsidRPr="0064338C" w:rsidTr="00CF135F">
        <w:tc>
          <w:tcPr>
            <w:tcW w:w="1880" w:type="pct"/>
          </w:tcPr>
          <w:tbl>
            <w:tblPr>
              <w:tblW w:w="4384" w:type="dxa"/>
              <w:tblInd w:w="144" w:type="dxa"/>
              <w:tblCellMar>
                <w:left w:w="70" w:type="dxa"/>
                <w:right w:w="70" w:type="dxa"/>
              </w:tblCellMar>
              <w:tblLook w:val="0000" w:firstRow="0" w:lastRow="0" w:firstColumn="0" w:lastColumn="0" w:noHBand="0" w:noVBand="0"/>
            </w:tblPr>
            <w:tblGrid>
              <w:gridCol w:w="909"/>
              <w:gridCol w:w="658"/>
              <w:gridCol w:w="622"/>
              <w:gridCol w:w="150"/>
              <w:gridCol w:w="696"/>
              <w:gridCol w:w="150"/>
              <w:gridCol w:w="527"/>
              <w:gridCol w:w="672"/>
            </w:tblGrid>
            <w:tr w:rsidR="0064338C" w:rsidRPr="0064338C" w:rsidTr="00DF3C47">
              <w:trPr>
                <w:trHeight w:val="20"/>
              </w:trPr>
              <w:tc>
                <w:tcPr>
                  <w:tcW w:w="4384" w:type="dxa"/>
                  <w:gridSpan w:val="8"/>
                  <w:tcBorders>
                    <w:top w:val="single" w:sz="6" w:space="0" w:color="auto"/>
                    <w:left w:val="single" w:sz="6" w:space="0" w:color="auto"/>
                    <w:bottom w:val="single" w:sz="6" w:space="0" w:color="auto"/>
                    <w:right w:val="single" w:sz="6" w:space="0" w:color="auto"/>
                  </w:tcBorders>
                  <w:shd w:val="clear" w:color="000000" w:fill="C0C0C0"/>
                  <w:vAlign w:val="center"/>
                </w:tcPr>
                <w:p w:rsidR="003F331F" w:rsidRPr="0064338C" w:rsidRDefault="003F331F" w:rsidP="00635EF1">
                  <w:pPr>
                    <w:pStyle w:val="Texto"/>
                    <w:spacing w:after="92"/>
                    <w:ind w:firstLine="0"/>
                    <w:jc w:val="center"/>
                    <w:rPr>
                      <w:b/>
                      <w:sz w:val="10"/>
                      <w:szCs w:val="10"/>
                    </w:rPr>
                  </w:pPr>
                  <w:r w:rsidRPr="0064338C">
                    <w:rPr>
                      <w:b/>
                      <w:sz w:val="10"/>
                      <w:szCs w:val="10"/>
                    </w:rPr>
                    <w:t>Componente I. Estudios Técnicos Forestales</w:t>
                  </w:r>
                  <w:r w:rsidRPr="0064338C" w:rsidDel="00773DB3">
                    <w:rPr>
                      <w:b/>
                      <w:sz w:val="10"/>
                      <w:szCs w:val="10"/>
                    </w:rPr>
                    <w:t xml:space="preserve"> </w:t>
                  </w:r>
                </w:p>
              </w:tc>
            </w:tr>
            <w:tr w:rsidR="0064338C" w:rsidRPr="0064338C" w:rsidTr="00DF3C47">
              <w:trPr>
                <w:trHeight w:val="20"/>
              </w:trPr>
              <w:tc>
                <w:tcPr>
                  <w:tcW w:w="699" w:type="dxa"/>
                  <w:vMerge w:val="restart"/>
                  <w:tcBorders>
                    <w:top w:val="single" w:sz="6" w:space="0" w:color="auto"/>
                    <w:left w:val="single" w:sz="6" w:space="0" w:color="auto"/>
                    <w:right w:val="single" w:sz="6" w:space="0" w:color="auto"/>
                  </w:tcBorders>
                  <w:shd w:val="clear" w:color="000000" w:fill="C0C0C0"/>
                  <w:vAlign w:val="center"/>
                </w:tcPr>
                <w:p w:rsidR="003F331F" w:rsidRPr="0064338C" w:rsidRDefault="003F331F" w:rsidP="00635EF1">
                  <w:pPr>
                    <w:pStyle w:val="Texto"/>
                    <w:spacing w:after="92"/>
                    <w:ind w:firstLine="0"/>
                    <w:jc w:val="center"/>
                    <w:rPr>
                      <w:b/>
                      <w:sz w:val="10"/>
                      <w:szCs w:val="10"/>
                    </w:rPr>
                  </w:pPr>
                  <w:r w:rsidRPr="0064338C">
                    <w:rPr>
                      <w:b/>
                      <w:sz w:val="10"/>
                      <w:szCs w:val="10"/>
                    </w:rPr>
                    <w:t>Concepto</w:t>
                  </w:r>
                </w:p>
              </w:tc>
              <w:tc>
                <w:tcPr>
                  <w:tcW w:w="709" w:type="dxa"/>
                  <w:vMerge w:val="restart"/>
                  <w:tcBorders>
                    <w:top w:val="single" w:sz="6" w:space="0" w:color="auto"/>
                    <w:left w:val="single" w:sz="6" w:space="0" w:color="auto"/>
                    <w:right w:val="single" w:sz="6" w:space="0" w:color="auto"/>
                  </w:tcBorders>
                  <w:shd w:val="clear" w:color="000000" w:fill="C0C0C0"/>
                  <w:vAlign w:val="center"/>
                </w:tcPr>
                <w:p w:rsidR="003F331F" w:rsidRPr="0064338C" w:rsidRDefault="003F331F" w:rsidP="00635EF1">
                  <w:pPr>
                    <w:pStyle w:val="Texto"/>
                    <w:spacing w:after="92"/>
                    <w:ind w:firstLine="0"/>
                    <w:jc w:val="center"/>
                    <w:rPr>
                      <w:b/>
                      <w:sz w:val="10"/>
                      <w:szCs w:val="10"/>
                    </w:rPr>
                  </w:pPr>
                  <w:r w:rsidRPr="0064338C">
                    <w:rPr>
                      <w:b/>
                      <w:sz w:val="10"/>
                      <w:szCs w:val="10"/>
                    </w:rPr>
                    <w:t>Modalidad</w:t>
                  </w:r>
                </w:p>
              </w:tc>
              <w:tc>
                <w:tcPr>
                  <w:tcW w:w="708" w:type="dxa"/>
                  <w:vMerge w:val="restart"/>
                  <w:tcBorders>
                    <w:top w:val="single" w:sz="6" w:space="0" w:color="auto"/>
                    <w:left w:val="single" w:sz="6" w:space="0" w:color="auto"/>
                    <w:right w:val="single" w:sz="6" w:space="0" w:color="auto"/>
                  </w:tcBorders>
                  <w:shd w:val="clear" w:color="000000" w:fill="C0C0C0"/>
                  <w:vAlign w:val="center"/>
                </w:tcPr>
                <w:p w:rsidR="003F331F" w:rsidRPr="0064338C" w:rsidRDefault="003F331F" w:rsidP="00635EF1">
                  <w:pPr>
                    <w:pStyle w:val="Texto"/>
                    <w:spacing w:after="92"/>
                    <w:ind w:firstLine="0"/>
                    <w:jc w:val="center"/>
                    <w:rPr>
                      <w:b/>
                      <w:sz w:val="10"/>
                      <w:szCs w:val="10"/>
                    </w:rPr>
                  </w:pPr>
                  <w:r w:rsidRPr="0064338C">
                    <w:rPr>
                      <w:b/>
                      <w:sz w:val="10"/>
                      <w:szCs w:val="10"/>
                    </w:rPr>
                    <w:t>Monto máximo ($)</w:t>
                  </w:r>
                </w:p>
              </w:tc>
              <w:tc>
                <w:tcPr>
                  <w:tcW w:w="160" w:type="dxa"/>
                  <w:tcBorders>
                    <w:top w:val="single" w:sz="6" w:space="0" w:color="auto"/>
                    <w:left w:val="single" w:sz="6" w:space="0" w:color="auto"/>
                    <w:right w:val="single" w:sz="6" w:space="0" w:color="auto"/>
                  </w:tcBorders>
                  <w:vAlign w:val="center"/>
                </w:tcPr>
                <w:p w:rsidR="003F331F" w:rsidRPr="0064338C" w:rsidRDefault="003F331F" w:rsidP="00635EF1">
                  <w:pPr>
                    <w:pStyle w:val="Texto"/>
                    <w:spacing w:after="92"/>
                    <w:ind w:firstLine="0"/>
                    <w:jc w:val="center"/>
                    <w:rPr>
                      <w:b/>
                      <w:sz w:val="10"/>
                      <w:szCs w:val="10"/>
                    </w:rPr>
                  </w:pPr>
                </w:p>
              </w:tc>
              <w:tc>
                <w:tcPr>
                  <w:tcW w:w="691" w:type="dxa"/>
                  <w:tcBorders>
                    <w:top w:val="single" w:sz="6" w:space="0" w:color="auto"/>
                    <w:left w:val="single" w:sz="6" w:space="0" w:color="auto"/>
                    <w:bottom w:val="single" w:sz="6" w:space="0" w:color="auto"/>
                    <w:right w:val="single" w:sz="6" w:space="0" w:color="auto"/>
                  </w:tcBorders>
                  <w:shd w:val="clear" w:color="000000" w:fill="C0C0C0"/>
                  <w:vAlign w:val="center"/>
                </w:tcPr>
                <w:p w:rsidR="003F331F" w:rsidRPr="0064338C" w:rsidRDefault="003F331F" w:rsidP="00635EF1">
                  <w:pPr>
                    <w:pStyle w:val="Texto"/>
                    <w:spacing w:after="92"/>
                    <w:ind w:firstLine="0"/>
                    <w:jc w:val="center"/>
                    <w:rPr>
                      <w:b/>
                      <w:sz w:val="10"/>
                      <w:szCs w:val="10"/>
                    </w:rPr>
                  </w:pPr>
                  <w:r w:rsidRPr="0064338C">
                    <w:rPr>
                      <w:b/>
                      <w:sz w:val="10"/>
                      <w:szCs w:val="10"/>
                    </w:rPr>
                    <w:t>Persona beneficiaria</w:t>
                  </w:r>
                </w:p>
              </w:tc>
              <w:tc>
                <w:tcPr>
                  <w:tcW w:w="160" w:type="dxa"/>
                  <w:tcBorders>
                    <w:top w:val="single" w:sz="6" w:space="0" w:color="auto"/>
                    <w:left w:val="single" w:sz="6" w:space="0" w:color="auto"/>
                    <w:right w:val="single" w:sz="6" w:space="0" w:color="auto"/>
                  </w:tcBorders>
                  <w:shd w:val="clear" w:color="000000" w:fill="FFFFFF"/>
                  <w:vAlign w:val="center"/>
                </w:tcPr>
                <w:p w:rsidR="003F331F" w:rsidRPr="0064338C" w:rsidRDefault="003F331F" w:rsidP="00635EF1">
                  <w:pPr>
                    <w:pStyle w:val="Texto"/>
                    <w:spacing w:after="92"/>
                    <w:ind w:firstLine="0"/>
                    <w:jc w:val="center"/>
                    <w:rPr>
                      <w:b/>
                      <w:sz w:val="10"/>
                      <w:szCs w:val="10"/>
                    </w:rPr>
                  </w:pPr>
                </w:p>
              </w:tc>
              <w:tc>
                <w:tcPr>
                  <w:tcW w:w="1257" w:type="dxa"/>
                  <w:gridSpan w:val="2"/>
                  <w:tcBorders>
                    <w:top w:val="single" w:sz="6" w:space="0" w:color="auto"/>
                    <w:left w:val="single" w:sz="6" w:space="0" w:color="auto"/>
                    <w:bottom w:val="single" w:sz="6" w:space="0" w:color="auto"/>
                    <w:right w:val="single" w:sz="6" w:space="0" w:color="auto"/>
                  </w:tcBorders>
                  <w:shd w:val="clear" w:color="000000" w:fill="C0C0C0"/>
                  <w:vAlign w:val="center"/>
                </w:tcPr>
                <w:p w:rsidR="003F331F" w:rsidRPr="0064338C" w:rsidRDefault="003F331F" w:rsidP="00635EF1">
                  <w:pPr>
                    <w:pStyle w:val="Texto"/>
                    <w:spacing w:after="92"/>
                    <w:ind w:firstLine="0"/>
                    <w:jc w:val="center"/>
                    <w:rPr>
                      <w:b/>
                      <w:sz w:val="10"/>
                      <w:szCs w:val="10"/>
                    </w:rPr>
                  </w:pPr>
                  <w:r w:rsidRPr="0064338C">
                    <w:rPr>
                      <w:b/>
                      <w:sz w:val="10"/>
                      <w:szCs w:val="10"/>
                    </w:rPr>
                    <w:t>Asistencia Técnica Certificada</w:t>
                  </w:r>
                </w:p>
              </w:tc>
            </w:tr>
            <w:tr w:rsidR="0064338C" w:rsidRPr="0064338C" w:rsidTr="00DF3C47">
              <w:trPr>
                <w:trHeight w:val="20"/>
              </w:trPr>
              <w:tc>
                <w:tcPr>
                  <w:tcW w:w="699" w:type="dxa"/>
                  <w:vMerge/>
                  <w:tcBorders>
                    <w:left w:val="single" w:sz="6" w:space="0" w:color="auto"/>
                    <w:bottom w:val="single" w:sz="4" w:space="0" w:color="auto"/>
                    <w:right w:val="single" w:sz="6" w:space="0" w:color="auto"/>
                  </w:tcBorders>
                  <w:vAlign w:val="center"/>
                </w:tcPr>
                <w:p w:rsidR="003F331F" w:rsidRPr="0064338C" w:rsidRDefault="003F331F" w:rsidP="00635EF1">
                  <w:pPr>
                    <w:pStyle w:val="Texto"/>
                    <w:spacing w:after="92"/>
                    <w:ind w:firstLine="0"/>
                    <w:jc w:val="center"/>
                    <w:rPr>
                      <w:b/>
                      <w:sz w:val="10"/>
                      <w:szCs w:val="10"/>
                    </w:rPr>
                  </w:pPr>
                </w:p>
              </w:tc>
              <w:tc>
                <w:tcPr>
                  <w:tcW w:w="709" w:type="dxa"/>
                  <w:vMerge/>
                  <w:tcBorders>
                    <w:left w:val="single" w:sz="6" w:space="0" w:color="auto"/>
                    <w:bottom w:val="single" w:sz="4" w:space="0" w:color="auto"/>
                    <w:right w:val="single" w:sz="6" w:space="0" w:color="auto"/>
                  </w:tcBorders>
                  <w:vAlign w:val="center"/>
                </w:tcPr>
                <w:p w:rsidR="003F331F" w:rsidRPr="0064338C" w:rsidRDefault="003F331F" w:rsidP="00635EF1">
                  <w:pPr>
                    <w:pStyle w:val="Texto"/>
                    <w:spacing w:after="92"/>
                    <w:ind w:firstLine="0"/>
                    <w:jc w:val="center"/>
                    <w:rPr>
                      <w:b/>
                      <w:sz w:val="10"/>
                      <w:szCs w:val="10"/>
                    </w:rPr>
                  </w:pPr>
                </w:p>
              </w:tc>
              <w:tc>
                <w:tcPr>
                  <w:tcW w:w="708" w:type="dxa"/>
                  <w:vMerge/>
                  <w:tcBorders>
                    <w:left w:val="single" w:sz="6" w:space="0" w:color="auto"/>
                    <w:bottom w:val="single" w:sz="6" w:space="0" w:color="000000"/>
                    <w:right w:val="single" w:sz="6" w:space="0" w:color="auto"/>
                  </w:tcBorders>
                  <w:vAlign w:val="center"/>
                </w:tcPr>
                <w:p w:rsidR="003F331F" w:rsidRPr="0064338C" w:rsidRDefault="003F331F" w:rsidP="00635EF1">
                  <w:pPr>
                    <w:pStyle w:val="Texto"/>
                    <w:spacing w:after="92"/>
                    <w:ind w:firstLine="0"/>
                    <w:jc w:val="center"/>
                    <w:rPr>
                      <w:b/>
                      <w:sz w:val="10"/>
                      <w:szCs w:val="10"/>
                    </w:rPr>
                  </w:pPr>
                </w:p>
              </w:tc>
              <w:tc>
                <w:tcPr>
                  <w:tcW w:w="160" w:type="dxa"/>
                  <w:tcBorders>
                    <w:left w:val="single" w:sz="6" w:space="0" w:color="auto"/>
                    <w:right w:val="single" w:sz="6" w:space="0" w:color="auto"/>
                  </w:tcBorders>
                  <w:vAlign w:val="center"/>
                </w:tcPr>
                <w:p w:rsidR="003F331F" w:rsidRPr="0064338C" w:rsidRDefault="003F331F" w:rsidP="00635EF1">
                  <w:pPr>
                    <w:pStyle w:val="Texto"/>
                    <w:spacing w:after="92"/>
                    <w:ind w:firstLine="0"/>
                    <w:jc w:val="center"/>
                    <w:rPr>
                      <w:b/>
                      <w:sz w:val="10"/>
                      <w:szCs w:val="10"/>
                    </w:rPr>
                  </w:pPr>
                </w:p>
              </w:tc>
              <w:tc>
                <w:tcPr>
                  <w:tcW w:w="691" w:type="dxa"/>
                  <w:tcBorders>
                    <w:top w:val="single" w:sz="6" w:space="0" w:color="auto"/>
                    <w:left w:val="single" w:sz="6" w:space="0" w:color="auto"/>
                    <w:bottom w:val="single" w:sz="6" w:space="0" w:color="auto"/>
                    <w:right w:val="single" w:sz="6" w:space="0" w:color="auto"/>
                  </w:tcBorders>
                  <w:shd w:val="clear" w:color="000000" w:fill="C0C0C0"/>
                  <w:vAlign w:val="center"/>
                </w:tcPr>
                <w:p w:rsidR="003F331F" w:rsidRPr="0064338C" w:rsidRDefault="003F331F" w:rsidP="00635EF1">
                  <w:pPr>
                    <w:pStyle w:val="Texto"/>
                    <w:spacing w:after="92"/>
                    <w:ind w:firstLine="0"/>
                    <w:jc w:val="center"/>
                    <w:rPr>
                      <w:b/>
                      <w:sz w:val="10"/>
                      <w:szCs w:val="10"/>
                    </w:rPr>
                  </w:pPr>
                  <w:r w:rsidRPr="0064338C">
                    <w:rPr>
                      <w:b/>
                      <w:sz w:val="10"/>
                      <w:szCs w:val="10"/>
                    </w:rPr>
                    <w:t>Número máximo de apoyos</w:t>
                  </w:r>
                </w:p>
              </w:tc>
              <w:tc>
                <w:tcPr>
                  <w:tcW w:w="160" w:type="dxa"/>
                  <w:tcBorders>
                    <w:left w:val="single" w:sz="6" w:space="0" w:color="auto"/>
                    <w:right w:val="single" w:sz="6" w:space="0" w:color="auto"/>
                  </w:tcBorders>
                  <w:shd w:val="clear" w:color="000000" w:fill="FFFFFF"/>
                  <w:vAlign w:val="center"/>
                </w:tcPr>
                <w:p w:rsidR="003F331F" w:rsidRPr="0064338C" w:rsidRDefault="003F331F" w:rsidP="00635EF1">
                  <w:pPr>
                    <w:pStyle w:val="Texto"/>
                    <w:spacing w:after="92"/>
                    <w:ind w:firstLine="0"/>
                    <w:jc w:val="center"/>
                    <w:rPr>
                      <w:b/>
                      <w:sz w:val="10"/>
                      <w:szCs w:val="10"/>
                    </w:rPr>
                  </w:pPr>
                </w:p>
              </w:tc>
              <w:tc>
                <w:tcPr>
                  <w:tcW w:w="549" w:type="dxa"/>
                  <w:tcBorders>
                    <w:top w:val="single" w:sz="6" w:space="0" w:color="auto"/>
                    <w:left w:val="single" w:sz="6" w:space="0" w:color="auto"/>
                    <w:bottom w:val="single" w:sz="6" w:space="0" w:color="auto"/>
                    <w:right w:val="single" w:sz="6" w:space="0" w:color="auto"/>
                  </w:tcBorders>
                  <w:shd w:val="clear" w:color="000000" w:fill="C0C0C0"/>
                  <w:vAlign w:val="center"/>
                </w:tcPr>
                <w:p w:rsidR="003F331F" w:rsidRPr="0064338C" w:rsidRDefault="003F331F" w:rsidP="00635EF1">
                  <w:pPr>
                    <w:pStyle w:val="Texto"/>
                    <w:spacing w:after="92"/>
                    <w:ind w:firstLine="0"/>
                    <w:jc w:val="center"/>
                    <w:rPr>
                      <w:b/>
                      <w:sz w:val="10"/>
                      <w:szCs w:val="10"/>
                    </w:rPr>
                  </w:pPr>
                  <w:r w:rsidRPr="0064338C">
                    <w:rPr>
                      <w:b/>
                      <w:sz w:val="10"/>
                      <w:szCs w:val="10"/>
                    </w:rPr>
                    <w:t>Número máximo de apoyos</w:t>
                  </w:r>
                </w:p>
              </w:tc>
              <w:tc>
                <w:tcPr>
                  <w:tcW w:w="708" w:type="dxa"/>
                  <w:tcBorders>
                    <w:top w:val="single" w:sz="6" w:space="0" w:color="auto"/>
                    <w:left w:val="single" w:sz="6" w:space="0" w:color="auto"/>
                    <w:bottom w:val="single" w:sz="6" w:space="0" w:color="auto"/>
                    <w:right w:val="single" w:sz="6" w:space="0" w:color="auto"/>
                  </w:tcBorders>
                  <w:shd w:val="clear" w:color="000000" w:fill="C0C0C0"/>
                  <w:vAlign w:val="center"/>
                </w:tcPr>
                <w:p w:rsidR="003F331F" w:rsidRPr="0064338C" w:rsidRDefault="003F331F" w:rsidP="00635EF1">
                  <w:pPr>
                    <w:pStyle w:val="Texto"/>
                    <w:spacing w:after="92"/>
                    <w:ind w:firstLine="0"/>
                    <w:jc w:val="center"/>
                    <w:rPr>
                      <w:b/>
                      <w:sz w:val="10"/>
                      <w:szCs w:val="10"/>
                    </w:rPr>
                  </w:pPr>
                  <w:r w:rsidRPr="0064338C">
                    <w:rPr>
                      <w:b/>
                      <w:sz w:val="10"/>
                      <w:szCs w:val="10"/>
                    </w:rPr>
                    <w:t>Capacidad Técnica Certificada requerida</w:t>
                  </w:r>
                </w:p>
              </w:tc>
            </w:tr>
            <w:tr w:rsidR="0064338C" w:rsidRPr="0064338C" w:rsidTr="00DF3C47">
              <w:trPr>
                <w:trHeight w:val="20"/>
              </w:trPr>
              <w:tc>
                <w:tcPr>
                  <w:tcW w:w="699" w:type="dxa"/>
                  <w:tcBorders>
                    <w:top w:val="single" w:sz="4" w:space="0" w:color="auto"/>
                    <w:left w:val="single" w:sz="4" w:space="0" w:color="auto"/>
                    <w:bottom w:val="single" w:sz="4" w:space="0" w:color="auto"/>
                    <w:right w:val="single" w:sz="4" w:space="0" w:color="auto"/>
                  </w:tcBorders>
                  <w:vAlign w:val="center"/>
                </w:tcPr>
                <w:p w:rsidR="003F331F" w:rsidRPr="0064338C" w:rsidRDefault="003F331F" w:rsidP="00635EF1">
                  <w:pPr>
                    <w:pStyle w:val="Texto"/>
                    <w:spacing w:after="92"/>
                    <w:ind w:firstLine="0"/>
                    <w:jc w:val="center"/>
                    <w:rPr>
                      <w:b/>
                      <w:sz w:val="10"/>
                      <w:szCs w:val="10"/>
                    </w:rPr>
                  </w:pPr>
                </w:p>
                <w:p w:rsidR="003F331F" w:rsidRPr="0064338C" w:rsidRDefault="003F331F" w:rsidP="00A40C26">
                  <w:pPr>
                    <w:pStyle w:val="Texto"/>
                    <w:spacing w:after="92"/>
                    <w:ind w:firstLine="0"/>
                    <w:jc w:val="center"/>
                    <w:rPr>
                      <w:b/>
                      <w:sz w:val="10"/>
                      <w:szCs w:val="10"/>
                    </w:rPr>
                  </w:pPr>
                  <w:r w:rsidRPr="0064338C">
                    <w:rPr>
                      <w:b/>
                      <w:sz w:val="10"/>
                      <w:szCs w:val="10"/>
                    </w:rPr>
                    <w:t>ETF.1</w:t>
                  </w:r>
                  <w:r w:rsidRPr="0064338C">
                    <w:rPr>
                      <w:sz w:val="10"/>
                      <w:szCs w:val="10"/>
                    </w:rPr>
                    <w:t xml:space="preserve"> Programa de manejo forestal maderable</w:t>
                  </w:r>
                </w:p>
              </w:tc>
              <w:tc>
                <w:tcPr>
                  <w:tcW w:w="709" w:type="dxa"/>
                  <w:tcBorders>
                    <w:top w:val="single" w:sz="4" w:space="0" w:color="auto"/>
                    <w:left w:val="single" w:sz="4" w:space="0" w:color="auto"/>
                    <w:bottom w:val="single" w:sz="4" w:space="0" w:color="auto"/>
                    <w:right w:val="single" w:sz="4" w:space="0" w:color="auto"/>
                  </w:tcBorders>
                  <w:vAlign w:val="center"/>
                </w:tcPr>
                <w:p w:rsidR="003F331F" w:rsidRPr="0064338C" w:rsidRDefault="003F331F" w:rsidP="007650D5">
                  <w:pPr>
                    <w:pStyle w:val="Texto"/>
                    <w:spacing w:after="92"/>
                    <w:ind w:firstLine="0"/>
                    <w:jc w:val="center"/>
                    <w:rPr>
                      <w:b/>
                      <w:sz w:val="10"/>
                      <w:szCs w:val="10"/>
                    </w:rPr>
                  </w:pPr>
                  <w:r w:rsidRPr="0064338C">
                    <w:rPr>
                      <w:b/>
                      <w:sz w:val="10"/>
                      <w:szCs w:val="10"/>
                    </w:rPr>
                    <w:t>No aplica</w:t>
                  </w:r>
                </w:p>
                <w:p w:rsidR="003F331F" w:rsidRPr="0064338C" w:rsidRDefault="003F331F" w:rsidP="007650D5">
                  <w:pPr>
                    <w:pStyle w:val="Texto"/>
                    <w:spacing w:after="92"/>
                    <w:ind w:firstLine="0"/>
                    <w:jc w:val="center"/>
                    <w:rPr>
                      <w:sz w:val="10"/>
                      <w:szCs w:val="10"/>
                    </w:rPr>
                  </w:pPr>
                </w:p>
              </w:tc>
              <w:tc>
                <w:tcPr>
                  <w:tcW w:w="708" w:type="dxa"/>
                  <w:tcBorders>
                    <w:top w:val="single" w:sz="6" w:space="0" w:color="auto"/>
                    <w:left w:val="single" w:sz="4" w:space="0" w:color="auto"/>
                    <w:bottom w:val="single" w:sz="6" w:space="0" w:color="000000"/>
                    <w:right w:val="single" w:sz="6" w:space="0" w:color="auto"/>
                  </w:tcBorders>
                  <w:vAlign w:val="center"/>
                </w:tcPr>
                <w:p w:rsidR="003F331F" w:rsidRPr="0064338C" w:rsidRDefault="003F331F" w:rsidP="00635EF1">
                  <w:pPr>
                    <w:pStyle w:val="Texto"/>
                    <w:spacing w:after="92"/>
                    <w:ind w:firstLine="0"/>
                    <w:jc w:val="center"/>
                    <w:rPr>
                      <w:sz w:val="10"/>
                      <w:szCs w:val="10"/>
                    </w:rPr>
                  </w:pPr>
                  <w:r w:rsidRPr="0064338C">
                    <w:rPr>
                      <w:sz w:val="10"/>
                      <w:szCs w:val="10"/>
                    </w:rPr>
                    <w:t>683,000</w:t>
                  </w:r>
                </w:p>
                <w:p w:rsidR="003F331F" w:rsidRPr="0064338C" w:rsidRDefault="003F331F" w:rsidP="00635EF1">
                  <w:pPr>
                    <w:pStyle w:val="Texto"/>
                    <w:spacing w:after="92"/>
                    <w:ind w:firstLine="0"/>
                    <w:jc w:val="center"/>
                    <w:rPr>
                      <w:sz w:val="10"/>
                      <w:szCs w:val="10"/>
                    </w:rPr>
                  </w:pPr>
                  <w:r w:rsidRPr="0064338C">
                    <w:rPr>
                      <w:sz w:val="10"/>
                      <w:szCs w:val="10"/>
                    </w:rPr>
                    <w:t>Para predios de hasta 5000 ha</w:t>
                  </w:r>
                </w:p>
                <w:p w:rsidR="003F331F" w:rsidRPr="0064338C" w:rsidRDefault="003F331F" w:rsidP="00635EF1">
                  <w:pPr>
                    <w:pStyle w:val="Texto"/>
                    <w:spacing w:after="92"/>
                    <w:ind w:firstLine="0"/>
                    <w:jc w:val="center"/>
                    <w:rPr>
                      <w:sz w:val="10"/>
                      <w:szCs w:val="10"/>
                    </w:rPr>
                  </w:pPr>
                  <w:r w:rsidRPr="0064338C">
                    <w:rPr>
                      <w:sz w:val="10"/>
                      <w:szCs w:val="10"/>
                    </w:rPr>
                    <w:t>4,283,000</w:t>
                  </w:r>
                </w:p>
                <w:p w:rsidR="003F331F" w:rsidRPr="0064338C" w:rsidRDefault="003F331F" w:rsidP="00635EF1">
                  <w:pPr>
                    <w:pStyle w:val="Texto"/>
                    <w:spacing w:after="92"/>
                    <w:ind w:firstLine="0"/>
                    <w:jc w:val="center"/>
                    <w:rPr>
                      <w:sz w:val="10"/>
                      <w:szCs w:val="10"/>
                    </w:rPr>
                  </w:pPr>
                  <w:r w:rsidRPr="0064338C">
                    <w:rPr>
                      <w:sz w:val="10"/>
                      <w:szCs w:val="10"/>
                    </w:rPr>
                    <w:t>Para predios mayores a 5000 ha</w:t>
                  </w:r>
                </w:p>
              </w:tc>
              <w:tc>
                <w:tcPr>
                  <w:tcW w:w="160" w:type="dxa"/>
                  <w:tcBorders>
                    <w:left w:val="single" w:sz="6" w:space="0" w:color="auto"/>
                    <w:right w:val="single" w:sz="6" w:space="0" w:color="auto"/>
                  </w:tcBorders>
                  <w:vAlign w:val="center"/>
                </w:tcPr>
                <w:p w:rsidR="003F331F" w:rsidRPr="0064338C" w:rsidRDefault="003F331F" w:rsidP="00635EF1">
                  <w:pPr>
                    <w:pStyle w:val="Texto"/>
                    <w:spacing w:after="92"/>
                    <w:ind w:firstLine="0"/>
                    <w:jc w:val="center"/>
                    <w:rPr>
                      <w:sz w:val="10"/>
                      <w:szCs w:val="10"/>
                    </w:rPr>
                  </w:pPr>
                </w:p>
              </w:tc>
              <w:tc>
                <w:tcPr>
                  <w:tcW w:w="691"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after="92"/>
                    <w:ind w:firstLine="0"/>
                    <w:jc w:val="center"/>
                    <w:rPr>
                      <w:sz w:val="10"/>
                      <w:szCs w:val="10"/>
                    </w:rPr>
                  </w:pPr>
                  <w:r w:rsidRPr="0064338C">
                    <w:rPr>
                      <w:sz w:val="10"/>
                      <w:szCs w:val="10"/>
                    </w:rPr>
                    <w:t>1</w:t>
                  </w:r>
                </w:p>
              </w:tc>
              <w:tc>
                <w:tcPr>
                  <w:tcW w:w="160" w:type="dxa"/>
                  <w:tcBorders>
                    <w:left w:val="single" w:sz="6" w:space="0" w:color="auto"/>
                    <w:right w:val="single" w:sz="6" w:space="0" w:color="auto"/>
                  </w:tcBorders>
                  <w:vAlign w:val="center"/>
                </w:tcPr>
                <w:p w:rsidR="003F331F" w:rsidRPr="0064338C" w:rsidRDefault="003F331F" w:rsidP="00635EF1">
                  <w:pPr>
                    <w:pStyle w:val="Texto"/>
                    <w:spacing w:after="92"/>
                    <w:ind w:firstLine="0"/>
                    <w:jc w:val="center"/>
                    <w:rPr>
                      <w:sz w:val="10"/>
                      <w:szCs w:val="10"/>
                    </w:rPr>
                  </w:pPr>
                </w:p>
              </w:tc>
              <w:tc>
                <w:tcPr>
                  <w:tcW w:w="549"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after="92"/>
                    <w:ind w:firstLine="0"/>
                    <w:jc w:val="center"/>
                    <w:rPr>
                      <w:sz w:val="10"/>
                      <w:szCs w:val="10"/>
                    </w:rPr>
                  </w:pPr>
                  <w:r w:rsidRPr="0064338C">
                    <w:rPr>
                      <w:sz w:val="10"/>
                      <w:szCs w:val="10"/>
                    </w:rPr>
                    <w:t>15</w:t>
                  </w:r>
                </w:p>
              </w:tc>
              <w:tc>
                <w:tcPr>
                  <w:tcW w:w="708"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after="92"/>
                    <w:ind w:firstLine="0"/>
                    <w:jc w:val="center"/>
                    <w:rPr>
                      <w:sz w:val="10"/>
                      <w:szCs w:val="10"/>
                    </w:rPr>
                  </w:pPr>
                  <w:r w:rsidRPr="0064338C">
                    <w:rPr>
                      <w:sz w:val="10"/>
                      <w:szCs w:val="10"/>
                    </w:rPr>
                    <w:t>Registro Forestal Nacional</w:t>
                  </w:r>
                </w:p>
              </w:tc>
            </w:tr>
            <w:tr w:rsidR="0064338C" w:rsidRPr="0064338C" w:rsidTr="00DF3C47">
              <w:trPr>
                <w:trHeight w:val="20"/>
              </w:trPr>
              <w:tc>
                <w:tcPr>
                  <w:tcW w:w="699" w:type="dxa"/>
                  <w:tcBorders>
                    <w:top w:val="single" w:sz="4" w:space="0" w:color="auto"/>
                    <w:left w:val="single" w:sz="4" w:space="0" w:color="auto"/>
                    <w:bottom w:val="single" w:sz="4" w:space="0" w:color="auto"/>
                    <w:right w:val="single" w:sz="4" w:space="0" w:color="auto"/>
                  </w:tcBorders>
                  <w:vAlign w:val="center"/>
                </w:tcPr>
                <w:p w:rsidR="003F331F" w:rsidRPr="0064338C" w:rsidRDefault="003F331F" w:rsidP="00635EF1">
                  <w:pPr>
                    <w:pStyle w:val="Texto"/>
                    <w:spacing w:after="92"/>
                    <w:ind w:firstLine="0"/>
                    <w:jc w:val="center"/>
                    <w:rPr>
                      <w:b/>
                      <w:sz w:val="10"/>
                      <w:szCs w:val="10"/>
                    </w:rPr>
                  </w:pPr>
                  <w:r w:rsidRPr="0064338C">
                    <w:rPr>
                      <w:b/>
                      <w:sz w:val="10"/>
                      <w:szCs w:val="10"/>
                    </w:rPr>
                    <w:t>ETF.2</w:t>
                  </w:r>
                  <w:r w:rsidRPr="0064338C">
                    <w:rPr>
                      <w:sz w:val="10"/>
                      <w:szCs w:val="10"/>
                    </w:rPr>
                    <w:t xml:space="preserve"> Manifestación de impacto ambiental particular</w:t>
                  </w:r>
                </w:p>
              </w:tc>
              <w:tc>
                <w:tcPr>
                  <w:tcW w:w="709" w:type="dxa"/>
                  <w:tcBorders>
                    <w:top w:val="single" w:sz="4" w:space="0" w:color="auto"/>
                    <w:left w:val="single" w:sz="4" w:space="0" w:color="auto"/>
                    <w:bottom w:val="single" w:sz="4" w:space="0" w:color="auto"/>
                    <w:right w:val="single" w:sz="4" w:space="0" w:color="auto"/>
                  </w:tcBorders>
                  <w:vAlign w:val="center"/>
                </w:tcPr>
                <w:p w:rsidR="003F331F" w:rsidRPr="0064338C" w:rsidRDefault="003F331F" w:rsidP="007650D5">
                  <w:pPr>
                    <w:pStyle w:val="Texto"/>
                    <w:spacing w:after="92"/>
                    <w:ind w:firstLine="0"/>
                    <w:jc w:val="center"/>
                    <w:rPr>
                      <w:b/>
                      <w:sz w:val="10"/>
                      <w:szCs w:val="10"/>
                    </w:rPr>
                  </w:pPr>
                  <w:r w:rsidRPr="0064338C">
                    <w:rPr>
                      <w:b/>
                      <w:sz w:val="10"/>
                      <w:szCs w:val="10"/>
                    </w:rPr>
                    <w:t>No aplica</w:t>
                  </w:r>
                </w:p>
                <w:p w:rsidR="003F331F" w:rsidRPr="0064338C" w:rsidRDefault="003F331F" w:rsidP="007650D5">
                  <w:pPr>
                    <w:pStyle w:val="Texto"/>
                    <w:spacing w:after="92"/>
                    <w:ind w:firstLine="0"/>
                    <w:jc w:val="center"/>
                    <w:rPr>
                      <w:b/>
                      <w:sz w:val="10"/>
                      <w:szCs w:val="10"/>
                    </w:rPr>
                  </w:pPr>
                </w:p>
              </w:tc>
              <w:tc>
                <w:tcPr>
                  <w:tcW w:w="708" w:type="dxa"/>
                  <w:tcBorders>
                    <w:top w:val="single" w:sz="6" w:space="0" w:color="auto"/>
                    <w:left w:val="single" w:sz="4" w:space="0" w:color="auto"/>
                    <w:bottom w:val="single" w:sz="6" w:space="0" w:color="auto"/>
                    <w:right w:val="single" w:sz="6" w:space="0" w:color="auto"/>
                  </w:tcBorders>
                  <w:vAlign w:val="center"/>
                </w:tcPr>
                <w:p w:rsidR="003F331F" w:rsidRPr="0064338C" w:rsidRDefault="003F331F" w:rsidP="00635EF1">
                  <w:pPr>
                    <w:pStyle w:val="Texto"/>
                    <w:spacing w:after="92"/>
                    <w:ind w:firstLine="0"/>
                    <w:jc w:val="center"/>
                    <w:rPr>
                      <w:sz w:val="10"/>
                      <w:szCs w:val="10"/>
                    </w:rPr>
                  </w:pPr>
                  <w:r w:rsidRPr="0064338C">
                    <w:rPr>
                      <w:sz w:val="10"/>
                      <w:szCs w:val="10"/>
                    </w:rPr>
                    <w:t>270,000</w:t>
                  </w:r>
                </w:p>
              </w:tc>
              <w:tc>
                <w:tcPr>
                  <w:tcW w:w="160" w:type="dxa"/>
                  <w:tcBorders>
                    <w:left w:val="single" w:sz="6" w:space="0" w:color="auto"/>
                    <w:right w:val="single" w:sz="6" w:space="0" w:color="auto"/>
                  </w:tcBorders>
                  <w:vAlign w:val="center"/>
                </w:tcPr>
                <w:p w:rsidR="003F331F" w:rsidRPr="0064338C" w:rsidRDefault="003F331F" w:rsidP="00635EF1">
                  <w:pPr>
                    <w:pStyle w:val="Texto"/>
                    <w:spacing w:after="92"/>
                    <w:ind w:firstLine="0"/>
                    <w:jc w:val="center"/>
                    <w:rPr>
                      <w:sz w:val="10"/>
                      <w:szCs w:val="10"/>
                    </w:rPr>
                  </w:pPr>
                </w:p>
              </w:tc>
              <w:tc>
                <w:tcPr>
                  <w:tcW w:w="691"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after="92"/>
                    <w:ind w:firstLine="0"/>
                    <w:jc w:val="center"/>
                    <w:rPr>
                      <w:sz w:val="10"/>
                      <w:szCs w:val="10"/>
                    </w:rPr>
                  </w:pPr>
                  <w:r w:rsidRPr="0064338C">
                    <w:rPr>
                      <w:sz w:val="10"/>
                      <w:szCs w:val="10"/>
                    </w:rPr>
                    <w:t>1</w:t>
                  </w:r>
                </w:p>
              </w:tc>
              <w:tc>
                <w:tcPr>
                  <w:tcW w:w="160" w:type="dxa"/>
                  <w:tcBorders>
                    <w:left w:val="single" w:sz="6" w:space="0" w:color="auto"/>
                    <w:right w:val="single" w:sz="6" w:space="0" w:color="auto"/>
                  </w:tcBorders>
                  <w:vAlign w:val="center"/>
                </w:tcPr>
                <w:p w:rsidR="003F331F" w:rsidRPr="0064338C" w:rsidRDefault="003F331F" w:rsidP="00635EF1">
                  <w:pPr>
                    <w:pStyle w:val="Texto"/>
                    <w:spacing w:after="92"/>
                    <w:ind w:firstLine="0"/>
                    <w:jc w:val="center"/>
                    <w:rPr>
                      <w:sz w:val="10"/>
                      <w:szCs w:val="10"/>
                    </w:rPr>
                  </w:pPr>
                </w:p>
              </w:tc>
              <w:tc>
                <w:tcPr>
                  <w:tcW w:w="549"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after="92"/>
                    <w:ind w:firstLine="0"/>
                    <w:jc w:val="center"/>
                    <w:rPr>
                      <w:sz w:val="10"/>
                      <w:szCs w:val="10"/>
                    </w:rPr>
                  </w:pPr>
                  <w:r w:rsidRPr="0064338C">
                    <w:rPr>
                      <w:sz w:val="10"/>
                      <w:szCs w:val="10"/>
                    </w:rPr>
                    <w:t>10</w:t>
                  </w:r>
                </w:p>
              </w:tc>
              <w:tc>
                <w:tcPr>
                  <w:tcW w:w="708"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after="92"/>
                    <w:ind w:firstLine="0"/>
                    <w:jc w:val="center"/>
                    <w:rPr>
                      <w:sz w:val="10"/>
                      <w:szCs w:val="10"/>
                    </w:rPr>
                  </w:pPr>
                  <w:r w:rsidRPr="0064338C">
                    <w:rPr>
                      <w:sz w:val="10"/>
                      <w:szCs w:val="10"/>
                    </w:rPr>
                    <w:t>Estudios Forestales</w:t>
                  </w:r>
                </w:p>
              </w:tc>
            </w:tr>
            <w:tr w:rsidR="0064338C" w:rsidRPr="0064338C" w:rsidTr="00DF3C47">
              <w:trPr>
                <w:trHeight w:val="20"/>
              </w:trPr>
              <w:tc>
                <w:tcPr>
                  <w:tcW w:w="699" w:type="dxa"/>
                  <w:tcBorders>
                    <w:top w:val="single" w:sz="4" w:space="0" w:color="auto"/>
                    <w:left w:val="single" w:sz="4" w:space="0" w:color="auto"/>
                    <w:bottom w:val="single" w:sz="4" w:space="0" w:color="auto"/>
                    <w:right w:val="single" w:sz="4" w:space="0" w:color="auto"/>
                  </w:tcBorders>
                  <w:vAlign w:val="center"/>
                </w:tcPr>
                <w:p w:rsidR="003F331F" w:rsidRPr="0064338C" w:rsidRDefault="003F331F" w:rsidP="00635EF1">
                  <w:pPr>
                    <w:pStyle w:val="Texto"/>
                    <w:spacing w:after="92"/>
                    <w:ind w:firstLine="0"/>
                    <w:jc w:val="center"/>
                    <w:rPr>
                      <w:b/>
                      <w:sz w:val="10"/>
                      <w:szCs w:val="10"/>
                    </w:rPr>
                  </w:pPr>
                  <w:r w:rsidRPr="0064338C">
                    <w:rPr>
                      <w:b/>
                      <w:sz w:val="10"/>
                      <w:szCs w:val="10"/>
                    </w:rPr>
                    <w:t>ETF.3</w:t>
                  </w:r>
                  <w:r w:rsidRPr="0064338C">
                    <w:rPr>
                      <w:sz w:val="10"/>
                      <w:szCs w:val="10"/>
                    </w:rPr>
                    <w:t xml:space="preserve"> Estudio técnico para el aprovechamiento de recursos forestales no maderable</w:t>
                  </w:r>
                </w:p>
              </w:tc>
              <w:tc>
                <w:tcPr>
                  <w:tcW w:w="709" w:type="dxa"/>
                  <w:tcBorders>
                    <w:top w:val="single" w:sz="4" w:space="0" w:color="auto"/>
                    <w:left w:val="single" w:sz="4" w:space="0" w:color="auto"/>
                    <w:bottom w:val="single" w:sz="4" w:space="0" w:color="auto"/>
                    <w:right w:val="single" w:sz="4" w:space="0" w:color="auto"/>
                  </w:tcBorders>
                  <w:vAlign w:val="center"/>
                </w:tcPr>
                <w:p w:rsidR="003F331F" w:rsidRPr="0064338C" w:rsidRDefault="003F331F" w:rsidP="007650D5">
                  <w:pPr>
                    <w:pStyle w:val="Texto"/>
                    <w:spacing w:after="92"/>
                    <w:ind w:firstLine="0"/>
                    <w:jc w:val="center"/>
                    <w:rPr>
                      <w:b/>
                      <w:sz w:val="10"/>
                      <w:szCs w:val="10"/>
                    </w:rPr>
                  </w:pPr>
                  <w:r w:rsidRPr="0064338C">
                    <w:rPr>
                      <w:b/>
                      <w:sz w:val="10"/>
                      <w:szCs w:val="10"/>
                    </w:rPr>
                    <w:t>No aplica</w:t>
                  </w:r>
                </w:p>
                <w:p w:rsidR="003F331F" w:rsidRPr="0064338C" w:rsidRDefault="003F331F" w:rsidP="00635EF1">
                  <w:pPr>
                    <w:pStyle w:val="Texto"/>
                    <w:spacing w:after="92"/>
                    <w:ind w:firstLine="0"/>
                    <w:jc w:val="center"/>
                    <w:rPr>
                      <w:sz w:val="10"/>
                      <w:szCs w:val="10"/>
                    </w:rPr>
                  </w:pPr>
                </w:p>
              </w:tc>
              <w:tc>
                <w:tcPr>
                  <w:tcW w:w="708" w:type="dxa"/>
                  <w:tcBorders>
                    <w:top w:val="single" w:sz="6" w:space="0" w:color="auto"/>
                    <w:left w:val="single" w:sz="4" w:space="0" w:color="auto"/>
                    <w:bottom w:val="single" w:sz="6" w:space="0" w:color="000000"/>
                    <w:right w:val="single" w:sz="6" w:space="0" w:color="auto"/>
                  </w:tcBorders>
                  <w:vAlign w:val="center"/>
                </w:tcPr>
                <w:p w:rsidR="003F331F" w:rsidRPr="0064338C" w:rsidRDefault="003F331F" w:rsidP="00635EF1">
                  <w:pPr>
                    <w:pStyle w:val="Texto"/>
                    <w:spacing w:after="92"/>
                    <w:ind w:firstLine="0"/>
                    <w:jc w:val="center"/>
                    <w:rPr>
                      <w:sz w:val="10"/>
                      <w:szCs w:val="10"/>
                    </w:rPr>
                  </w:pPr>
                  <w:r w:rsidRPr="0064338C">
                    <w:rPr>
                      <w:sz w:val="10"/>
                      <w:szCs w:val="10"/>
                    </w:rPr>
                    <w:t>250,000</w:t>
                  </w:r>
                </w:p>
              </w:tc>
              <w:tc>
                <w:tcPr>
                  <w:tcW w:w="160" w:type="dxa"/>
                  <w:tcBorders>
                    <w:left w:val="single" w:sz="6" w:space="0" w:color="auto"/>
                    <w:right w:val="single" w:sz="6" w:space="0" w:color="auto"/>
                  </w:tcBorders>
                  <w:vAlign w:val="center"/>
                </w:tcPr>
                <w:p w:rsidR="003F331F" w:rsidRPr="0064338C" w:rsidRDefault="003F331F" w:rsidP="00635EF1">
                  <w:pPr>
                    <w:pStyle w:val="Texto"/>
                    <w:spacing w:after="92"/>
                    <w:ind w:firstLine="0"/>
                    <w:jc w:val="center"/>
                    <w:rPr>
                      <w:sz w:val="10"/>
                      <w:szCs w:val="10"/>
                    </w:rPr>
                  </w:pPr>
                </w:p>
              </w:tc>
              <w:tc>
                <w:tcPr>
                  <w:tcW w:w="691"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after="92"/>
                    <w:ind w:firstLine="0"/>
                    <w:jc w:val="center"/>
                    <w:rPr>
                      <w:sz w:val="10"/>
                      <w:szCs w:val="10"/>
                    </w:rPr>
                  </w:pPr>
                  <w:r w:rsidRPr="0064338C">
                    <w:rPr>
                      <w:sz w:val="10"/>
                      <w:szCs w:val="10"/>
                    </w:rPr>
                    <w:t>1</w:t>
                  </w:r>
                </w:p>
              </w:tc>
              <w:tc>
                <w:tcPr>
                  <w:tcW w:w="160" w:type="dxa"/>
                  <w:tcBorders>
                    <w:left w:val="single" w:sz="6" w:space="0" w:color="auto"/>
                    <w:right w:val="single" w:sz="6" w:space="0" w:color="auto"/>
                  </w:tcBorders>
                  <w:vAlign w:val="center"/>
                </w:tcPr>
                <w:p w:rsidR="003F331F" w:rsidRPr="0064338C" w:rsidRDefault="003F331F" w:rsidP="00635EF1">
                  <w:pPr>
                    <w:pStyle w:val="Texto"/>
                    <w:spacing w:after="92"/>
                    <w:ind w:firstLine="0"/>
                    <w:jc w:val="center"/>
                    <w:rPr>
                      <w:sz w:val="10"/>
                      <w:szCs w:val="10"/>
                    </w:rPr>
                  </w:pPr>
                </w:p>
              </w:tc>
              <w:tc>
                <w:tcPr>
                  <w:tcW w:w="549"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after="92"/>
                    <w:ind w:firstLine="0"/>
                    <w:jc w:val="center"/>
                    <w:rPr>
                      <w:sz w:val="10"/>
                      <w:szCs w:val="10"/>
                    </w:rPr>
                  </w:pPr>
                  <w:r w:rsidRPr="0064338C">
                    <w:rPr>
                      <w:sz w:val="10"/>
                      <w:szCs w:val="10"/>
                    </w:rPr>
                    <w:t>15</w:t>
                  </w:r>
                </w:p>
              </w:tc>
              <w:tc>
                <w:tcPr>
                  <w:tcW w:w="708"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after="92"/>
                    <w:ind w:firstLine="0"/>
                    <w:jc w:val="center"/>
                    <w:rPr>
                      <w:sz w:val="10"/>
                      <w:szCs w:val="10"/>
                    </w:rPr>
                  </w:pPr>
                  <w:r w:rsidRPr="0064338C">
                    <w:rPr>
                      <w:sz w:val="10"/>
                      <w:szCs w:val="10"/>
                    </w:rPr>
                    <w:t>Registro Forestal Nacional</w:t>
                  </w:r>
                </w:p>
              </w:tc>
            </w:tr>
            <w:tr w:rsidR="0064338C" w:rsidRPr="0064338C" w:rsidTr="00DF3C47">
              <w:trPr>
                <w:trHeight w:val="20"/>
              </w:trPr>
              <w:tc>
                <w:tcPr>
                  <w:tcW w:w="699" w:type="dxa"/>
                  <w:tcBorders>
                    <w:top w:val="single" w:sz="4" w:space="0" w:color="auto"/>
                    <w:left w:val="single" w:sz="4" w:space="0" w:color="auto"/>
                    <w:bottom w:val="single" w:sz="4" w:space="0" w:color="auto"/>
                    <w:right w:val="single" w:sz="4" w:space="0" w:color="auto"/>
                  </w:tcBorders>
                  <w:vAlign w:val="center"/>
                </w:tcPr>
                <w:p w:rsidR="003F331F" w:rsidRPr="0064338C" w:rsidRDefault="003F331F" w:rsidP="00635EF1">
                  <w:pPr>
                    <w:pStyle w:val="Texto"/>
                    <w:spacing w:after="92"/>
                    <w:ind w:firstLine="0"/>
                    <w:jc w:val="center"/>
                    <w:rPr>
                      <w:b/>
                      <w:sz w:val="10"/>
                      <w:szCs w:val="10"/>
                    </w:rPr>
                  </w:pPr>
                  <w:r w:rsidRPr="0064338C">
                    <w:rPr>
                      <w:b/>
                      <w:sz w:val="10"/>
                      <w:szCs w:val="10"/>
                    </w:rPr>
                    <w:t>ETF.4</w:t>
                  </w:r>
                  <w:r w:rsidRPr="0064338C">
                    <w:rPr>
                      <w:sz w:val="10"/>
                      <w:szCs w:val="10"/>
                    </w:rPr>
                    <w:t xml:space="preserve"> Documento técnico unificado de aprovechamiento forestal maderable</w:t>
                  </w:r>
                </w:p>
              </w:tc>
              <w:tc>
                <w:tcPr>
                  <w:tcW w:w="709" w:type="dxa"/>
                  <w:tcBorders>
                    <w:top w:val="single" w:sz="4" w:space="0" w:color="auto"/>
                    <w:left w:val="single" w:sz="4" w:space="0" w:color="auto"/>
                    <w:bottom w:val="single" w:sz="4" w:space="0" w:color="auto"/>
                    <w:right w:val="single" w:sz="4" w:space="0" w:color="auto"/>
                  </w:tcBorders>
                  <w:vAlign w:val="center"/>
                </w:tcPr>
                <w:p w:rsidR="003F331F" w:rsidRPr="0064338C" w:rsidRDefault="003F331F" w:rsidP="007650D5">
                  <w:pPr>
                    <w:pStyle w:val="Texto"/>
                    <w:spacing w:after="92"/>
                    <w:ind w:firstLine="0"/>
                    <w:jc w:val="center"/>
                    <w:rPr>
                      <w:b/>
                      <w:sz w:val="10"/>
                      <w:szCs w:val="10"/>
                    </w:rPr>
                  </w:pPr>
                  <w:r w:rsidRPr="0064338C">
                    <w:rPr>
                      <w:b/>
                      <w:sz w:val="10"/>
                      <w:szCs w:val="10"/>
                    </w:rPr>
                    <w:t>No aplica</w:t>
                  </w:r>
                </w:p>
                <w:p w:rsidR="003F331F" w:rsidRPr="0064338C" w:rsidRDefault="003F331F" w:rsidP="00635EF1">
                  <w:pPr>
                    <w:pStyle w:val="Texto"/>
                    <w:spacing w:after="92"/>
                    <w:ind w:firstLine="0"/>
                    <w:jc w:val="center"/>
                    <w:rPr>
                      <w:sz w:val="10"/>
                      <w:szCs w:val="10"/>
                    </w:rPr>
                  </w:pPr>
                </w:p>
              </w:tc>
              <w:tc>
                <w:tcPr>
                  <w:tcW w:w="708" w:type="dxa"/>
                  <w:tcBorders>
                    <w:top w:val="single" w:sz="6" w:space="0" w:color="auto"/>
                    <w:left w:val="single" w:sz="4" w:space="0" w:color="auto"/>
                    <w:bottom w:val="single" w:sz="6" w:space="0" w:color="auto"/>
                    <w:right w:val="single" w:sz="6" w:space="0" w:color="auto"/>
                  </w:tcBorders>
                  <w:vAlign w:val="center"/>
                </w:tcPr>
                <w:p w:rsidR="003F331F" w:rsidRPr="0064338C" w:rsidRDefault="003F331F" w:rsidP="00635EF1">
                  <w:pPr>
                    <w:pStyle w:val="Texto"/>
                    <w:spacing w:after="92"/>
                    <w:ind w:firstLine="0"/>
                    <w:jc w:val="center"/>
                    <w:rPr>
                      <w:sz w:val="10"/>
                      <w:szCs w:val="10"/>
                    </w:rPr>
                  </w:pPr>
                  <w:r w:rsidRPr="0064338C">
                    <w:rPr>
                      <w:sz w:val="10"/>
                      <w:szCs w:val="10"/>
                    </w:rPr>
                    <w:t>888,000</w:t>
                  </w:r>
                </w:p>
                <w:p w:rsidR="003F331F" w:rsidRPr="0064338C" w:rsidRDefault="003F331F" w:rsidP="00635EF1">
                  <w:pPr>
                    <w:pStyle w:val="Texto"/>
                    <w:spacing w:after="92"/>
                    <w:ind w:firstLine="0"/>
                    <w:jc w:val="center"/>
                    <w:rPr>
                      <w:sz w:val="10"/>
                      <w:szCs w:val="10"/>
                    </w:rPr>
                  </w:pPr>
                  <w:r w:rsidRPr="0064338C">
                    <w:rPr>
                      <w:sz w:val="10"/>
                      <w:szCs w:val="10"/>
                    </w:rPr>
                    <w:t>Para predios de hasta 5000 ha</w:t>
                  </w:r>
                </w:p>
                <w:p w:rsidR="003F331F" w:rsidRPr="0064338C" w:rsidRDefault="003F331F" w:rsidP="00635EF1">
                  <w:pPr>
                    <w:pStyle w:val="Texto"/>
                    <w:spacing w:after="92"/>
                    <w:ind w:firstLine="0"/>
                    <w:jc w:val="center"/>
                    <w:rPr>
                      <w:sz w:val="10"/>
                      <w:szCs w:val="10"/>
                    </w:rPr>
                  </w:pPr>
                  <w:r w:rsidRPr="0064338C">
                    <w:rPr>
                      <w:sz w:val="10"/>
                      <w:szCs w:val="10"/>
                    </w:rPr>
                    <w:t>5,568,000</w:t>
                  </w:r>
                </w:p>
                <w:p w:rsidR="003F331F" w:rsidRPr="0064338C" w:rsidRDefault="003F331F" w:rsidP="00635EF1">
                  <w:pPr>
                    <w:pStyle w:val="Texto"/>
                    <w:spacing w:after="92"/>
                    <w:ind w:firstLine="0"/>
                    <w:jc w:val="center"/>
                    <w:rPr>
                      <w:sz w:val="10"/>
                      <w:szCs w:val="10"/>
                    </w:rPr>
                  </w:pPr>
                  <w:r w:rsidRPr="0064338C">
                    <w:rPr>
                      <w:sz w:val="10"/>
                      <w:szCs w:val="10"/>
                    </w:rPr>
                    <w:t>Para predios mayores a 5000 ha</w:t>
                  </w:r>
                </w:p>
              </w:tc>
              <w:tc>
                <w:tcPr>
                  <w:tcW w:w="160" w:type="dxa"/>
                  <w:tcBorders>
                    <w:left w:val="single" w:sz="6" w:space="0" w:color="auto"/>
                    <w:bottom w:val="single" w:sz="6" w:space="0" w:color="auto"/>
                    <w:right w:val="single" w:sz="6" w:space="0" w:color="auto"/>
                  </w:tcBorders>
                  <w:vAlign w:val="center"/>
                </w:tcPr>
                <w:p w:rsidR="003F331F" w:rsidRPr="0064338C" w:rsidRDefault="003F331F" w:rsidP="00635EF1">
                  <w:pPr>
                    <w:pStyle w:val="Texto"/>
                    <w:spacing w:after="92"/>
                    <w:ind w:firstLine="0"/>
                    <w:jc w:val="center"/>
                    <w:rPr>
                      <w:sz w:val="10"/>
                      <w:szCs w:val="10"/>
                    </w:rPr>
                  </w:pPr>
                </w:p>
              </w:tc>
              <w:tc>
                <w:tcPr>
                  <w:tcW w:w="691"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after="92"/>
                    <w:ind w:firstLine="0"/>
                    <w:jc w:val="center"/>
                    <w:rPr>
                      <w:sz w:val="10"/>
                      <w:szCs w:val="10"/>
                    </w:rPr>
                  </w:pPr>
                  <w:r w:rsidRPr="0064338C">
                    <w:rPr>
                      <w:sz w:val="10"/>
                      <w:szCs w:val="10"/>
                    </w:rPr>
                    <w:t>1</w:t>
                  </w:r>
                </w:p>
              </w:tc>
              <w:tc>
                <w:tcPr>
                  <w:tcW w:w="160" w:type="dxa"/>
                  <w:tcBorders>
                    <w:left w:val="single" w:sz="6" w:space="0" w:color="auto"/>
                    <w:bottom w:val="single" w:sz="6" w:space="0" w:color="auto"/>
                    <w:right w:val="single" w:sz="6" w:space="0" w:color="auto"/>
                  </w:tcBorders>
                  <w:vAlign w:val="center"/>
                </w:tcPr>
                <w:p w:rsidR="003F331F" w:rsidRPr="0064338C" w:rsidRDefault="003F331F" w:rsidP="00635EF1">
                  <w:pPr>
                    <w:pStyle w:val="Texto"/>
                    <w:spacing w:after="92"/>
                    <w:ind w:firstLine="0"/>
                    <w:jc w:val="center"/>
                    <w:rPr>
                      <w:sz w:val="10"/>
                      <w:szCs w:val="10"/>
                    </w:rPr>
                  </w:pPr>
                </w:p>
              </w:tc>
              <w:tc>
                <w:tcPr>
                  <w:tcW w:w="549"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after="92"/>
                    <w:ind w:firstLine="0"/>
                    <w:jc w:val="center"/>
                    <w:rPr>
                      <w:sz w:val="10"/>
                      <w:szCs w:val="10"/>
                    </w:rPr>
                  </w:pPr>
                  <w:r w:rsidRPr="0064338C">
                    <w:rPr>
                      <w:sz w:val="10"/>
                      <w:szCs w:val="10"/>
                    </w:rPr>
                    <w:t>10</w:t>
                  </w:r>
                </w:p>
              </w:tc>
              <w:tc>
                <w:tcPr>
                  <w:tcW w:w="708"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after="92"/>
                    <w:ind w:firstLine="0"/>
                    <w:jc w:val="center"/>
                    <w:rPr>
                      <w:sz w:val="10"/>
                      <w:szCs w:val="10"/>
                    </w:rPr>
                  </w:pPr>
                  <w:r w:rsidRPr="0064338C">
                    <w:rPr>
                      <w:sz w:val="10"/>
                      <w:szCs w:val="10"/>
                    </w:rPr>
                    <w:t>Registro Forestal Nacional</w:t>
                  </w:r>
                </w:p>
              </w:tc>
            </w:tr>
          </w:tbl>
          <w:p w:rsidR="003F331F" w:rsidRPr="0064338C" w:rsidRDefault="003F331F" w:rsidP="00635EF1">
            <w:pPr>
              <w:pStyle w:val="Texto"/>
              <w:spacing w:after="92"/>
              <w:ind w:firstLine="0"/>
            </w:pPr>
          </w:p>
        </w:tc>
        <w:tc>
          <w:tcPr>
            <w:tcW w:w="2644" w:type="pct"/>
          </w:tcPr>
          <w:tbl>
            <w:tblPr>
              <w:tblW w:w="5130" w:type="dxa"/>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91"/>
              <w:gridCol w:w="739"/>
              <w:gridCol w:w="692"/>
              <w:gridCol w:w="715"/>
              <w:gridCol w:w="804"/>
              <w:gridCol w:w="616"/>
              <w:gridCol w:w="762"/>
            </w:tblGrid>
            <w:tr w:rsidR="0064338C" w:rsidRPr="00F62EDD" w:rsidTr="00DF3C47">
              <w:trPr>
                <w:trHeight w:val="30"/>
              </w:trPr>
              <w:tc>
                <w:tcPr>
                  <w:tcW w:w="5130" w:type="dxa"/>
                  <w:gridSpan w:val="7"/>
                  <w:shd w:val="clear" w:color="auto" w:fill="C0C0C0"/>
                  <w:vAlign w:val="center"/>
                </w:tcPr>
                <w:p w:rsidR="00DA446D" w:rsidRPr="00F62EDD" w:rsidRDefault="00DA446D" w:rsidP="003861C9">
                  <w:pPr>
                    <w:pBdr>
                      <w:top w:val="nil"/>
                      <w:left w:val="nil"/>
                      <w:bottom w:val="nil"/>
                      <w:right w:val="nil"/>
                      <w:between w:val="nil"/>
                    </w:pBdr>
                    <w:spacing w:before="30" w:after="40"/>
                    <w:jc w:val="center"/>
                    <w:rPr>
                      <w:rFonts w:ascii="Arial" w:eastAsia="Arial" w:hAnsi="Arial" w:cs="Arial"/>
                      <w:b/>
                      <w:sz w:val="14"/>
                      <w:szCs w:val="14"/>
                      <w:u w:val="single"/>
                    </w:rPr>
                  </w:pPr>
                  <w:r w:rsidRPr="00F62EDD">
                    <w:rPr>
                      <w:rFonts w:ascii="Arial" w:eastAsia="Arial" w:hAnsi="Arial" w:cs="Arial"/>
                      <w:b/>
                      <w:sz w:val="14"/>
                      <w:szCs w:val="14"/>
                      <w:u w:val="single"/>
                    </w:rPr>
                    <w:t>Componente I. Estudios Técnicos Forestales</w:t>
                  </w:r>
                </w:p>
              </w:tc>
            </w:tr>
            <w:tr w:rsidR="0064338C" w:rsidRPr="00F62EDD" w:rsidTr="00DF3C47">
              <w:trPr>
                <w:trHeight w:val="30"/>
              </w:trPr>
              <w:tc>
                <w:tcPr>
                  <w:tcW w:w="935" w:type="dxa"/>
                  <w:vMerge w:val="restart"/>
                  <w:shd w:val="clear" w:color="auto" w:fill="C0C0C0"/>
                  <w:vAlign w:val="center"/>
                </w:tcPr>
                <w:p w:rsidR="00DA446D" w:rsidRPr="00F62EDD" w:rsidRDefault="00DA446D" w:rsidP="003861C9">
                  <w:pPr>
                    <w:pBdr>
                      <w:top w:val="nil"/>
                      <w:left w:val="nil"/>
                      <w:bottom w:val="nil"/>
                      <w:right w:val="nil"/>
                      <w:between w:val="nil"/>
                    </w:pBdr>
                    <w:spacing w:before="30" w:after="40"/>
                    <w:jc w:val="center"/>
                    <w:rPr>
                      <w:rFonts w:ascii="Arial" w:eastAsia="Arial" w:hAnsi="Arial" w:cs="Arial"/>
                      <w:b/>
                      <w:sz w:val="14"/>
                      <w:szCs w:val="14"/>
                      <w:u w:val="single"/>
                    </w:rPr>
                  </w:pPr>
                  <w:r w:rsidRPr="00F62EDD">
                    <w:rPr>
                      <w:rFonts w:ascii="Arial" w:eastAsia="Arial" w:hAnsi="Arial" w:cs="Arial"/>
                      <w:b/>
                      <w:sz w:val="14"/>
                      <w:szCs w:val="14"/>
                      <w:u w:val="single"/>
                    </w:rPr>
                    <w:t>Concepto</w:t>
                  </w:r>
                </w:p>
              </w:tc>
              <w:tc>
                <w:tcPr>
                  <w:tcW w:w="655" w:type="dxa"/>
                  <w:vMerge w:val="restart"/>
                  <w:shd w:val="clear" w:color="auto" w:fill="C0C0C0"/>
                  <w:vAlign w:val="center"/>
                </w:tcPr>
                <w:p w:rsidR="00DA446D" w:rsidRPr="00F62EDD" w:rsidRDefault="00DA446D" w:rsidP="003861C9">
                  <w:pPr>
                    <w:pBdr>
                      <w:top w:val="nil"/>
                      <w:left w:val="nil"/>
                      <w:bottom w:val="nil"/>
                      <w:right w:val="nil"/>
                      <w:between w:val="nil"/>
                    </w:pBdr>
                    <w:spacing w:before="30" w:after="40"/>
                    <w:jc w:val="center"/>
                    <w:rPr>
                      <w:rFonts w:ascii="Arial" w:eastAsia="Arial" w:hAnsi="Arial" w:cs="Arial"/>
                      <w:b/>
                      <w:sz w:val="14"/>
                      <w:szCs w:val="14"/>
                      <w:u w:val="single"/>
                    </w:rPr>
                  </w:pPr>
                  <w:r w:rsidRPr="00F62EDD">
                    <w:rPr>
                      <w:rFonts w:ascii="Arial" w:eastAsia="Arial" w:hAnsi="Arial" w:cs="Arial"/>
                      <w:b/>
                      <w:sz w:val="14"/>
                      <w:szCs w:val="14"/>
                      <w:u w:val="single"/>
                    </w:rPr>
                    <w:t>Modalidad</w:t>
                  </w:r>
                </w:p>
              </w:tc>
              <w:tc>
                <w:tcPr>
                  <w:tcW w:w="705" w:type="dxa"/>
                  <w:vMerge w:val="restart"/>
                  <w:shd w:val="clear" w:color="auto" w:fill="C0C0C0"/>
                  <w:vAlign w:val="center"/>
                </w:tcPr>
                <w:p w:rsidR="00DA446D" w:rsidRPr="00F62EDD" w:rsidRDefault="00DA446D" w:rsidP="003861C9">
                  <w:pPr>
                    <w:pBdr>
                      <w:top w:val="nil"/>
                      <w:left w:val="nil"/>
                      <w:bottom w:val="nil"/>
                      <w:right w:val="nil"/>
                      <w:between w:val="nil"/>
                    </w:pBdr>
                    <w:spacing w:before="30" w:after="40"/>
                    <w:jc w:val="center"/>
                    <w:rPr>
                      <w:rFonts w:ascii="Arial" w:eastAsia="Arial" w:hAnsi="Arial" w:cs="Arial"/>
                      <w:b/>
                      <w:sz w:val="14"/>
                      <w:szCs w:val="14"/>
                      <w:u w:val="single"/>
                    </w:rPr>
                  </w:pPr>
                  <w:r w:rsidRPr="00F62EDD">
                    <w:rPr>
                      <w:rFonts w:ascii="Arial" w:eastAsia="Arial" w:hAnsi="Arial" w:cs="Arial"/>
                      <w:b/>
                      <w:sz w:val="14"/>
                      <w:szCs w:val="14"/>
                      <w:u w:val="single"/>
                    </w:rPr>
                    <w:t>Monto máximo ($)</w:t>
                  </w:r>
                </w:p>
              </w:tc>
              <w:tc>
                <w:tcPr>
                  <w:tcW w:w="686" w:type="dxa"/>
                  <w:vMerge w:val="restart"/>
                  <w:shd w:val="clear" w:color="auto" w:fill="C0C0C0"/>
                  <w:vAlign w:val="center"/>
                </w:tcPr>
                <w:p w:rsidR="00DA446D" w:rsidRPr="0097236D" w:rsidRDefault="003D2CF3" w:rsidP="003D2CF3">
                  <w:pPr>
                    <w:pBdr>
                      <w:top w:val="nil"/>
                      <w:left w:val="nil"/>
                      <w:bottom w:val="nil"/>
                      <w:right w:val="nil"/>
                      <w:between w:val="nil"/>
                    </w:pBdr>
                    <w:spacing w:before="30" w:after="40"/>
                    <w:jc w:val="center"/>
                    <w:rPr>
                      <w:rFonts w:ascii="Arial" w:eastAsia="Arial" w:hAnsi="Arial" w:cs="Arial"/>
                      <w:b/>
                      <w:color w:val="FF0000"/>
                      <w:sz w:val="14"/>
                      <w:szCs w:val="14"/>
                      <w:u w:val="single"/>
                    </w:rPr>
                  </w:pPr>
                  <w:r>
                    <w:rPr>
                      <w:rFonts w:ascii="Arial" w:eastAsia="Arial" w:hAnsi="Arial" w:cs="Arial"/>
                      <w:b/>
                      <w:color w:val="FF0000"/>
                      <w:sz w:val="14"/>
                      <w:szCs w:val="14"/>
                      <w:u w:val="single"/>
                    </w:rPr>
                    <w:t>Tipo de productor elegible</w:t>
                  </w:r>
                </w:p>
              </w:tc>
              <w:tc>
                <w:tcPr>
                  <w:tcW w:w="794" w:type="dxa"/>
                  <w:shd w:val="clear" w:color="auto" w:fill="C0C0C0"/>
                  <w:vAlign w:val="center"/>
                </w:tcPr>
                <w:p w:rsidR="00DA446D" w:rsidRPr="00F62EDD" w:rsidRDefault="00DA446D" w:rsidP="003861C9">
                  <w:pPr>
                    <w:pBdr>
                      <w:top w:val="nil"/>
                      <w:left w:val="nil"/>
                      <w:bottom w:val="nil"/>
                      <w:right w:val="nil"/>
                      <w:between w:val="nil"/>
                    </w:pBdr>
                    <w:spacing w:before="30" w:after="40"/>
                    <w:jc w:val="center"/>
                    <w:rPr>
                      <w:rFonts w:ascii="Arial" w:eastAsia="Arial" w:hAnsi="Arial" w:cs="Arial"/>
                      <w:b/>
                      <w:sz w:val="14"/>
                      <w:szCs w:val="14"/>
                      <w:u w:val="single"/>
                    </w:rPr>
                  </w:pPr>
                  <w:r w:rsidRPr="00F62EDD">
                    <w:rPr>
                      <w:rFonts w:ascii="Arial" w:eastAsia="Arial" w:hAnsi="Arial" w:cs="Arial"/>
                      <w:b/>
                      <w:sz w:val="14"/>
                      <w:szCs w:val="14"/>
                      <w:u w:val="single"/>
                    </w:rPr>
                    <w:t>Persona beneficiaria</w:t>
                  </w:r>
                </w:p>
              </w:tc>
              <w:tc>
                <w:tcPr>
                  <w:tcW w:w="1355" w:type="dxa"/>
                  <w:gridSpan w:val="2"/>
                  <w:shd w:val="clear" w:color="auto" w:fill="C0C0C0"/>
                  <w:vAlign w:val="center"/>
                </w:tcPr>
                <w:p w:rsidR="00DA446D" w:rsidRPr="00F62EDD" w:rsidRDefault="00DA446D" w:rsidP="003861C9">
                  <w:pPr>
                    <w:pBdr>
                      <w:top w:val="nil"/>
                      <w:left w:val="nil"/>
                      <w:bottom w:val="nil"/>
                      <w:right w:val="nil"/>
                      <w:between w:val="nil"/>
                    </w:pBdr>
                    <w:spacing w:before="30" w:after="40"/>
                    <w:jc w:val="center"/>
                    <w:rPr>
                      <w:rFonts w:ascii="Arial" w:eastAsia="Arial" w:hAnsi="Arial" w:cs="Arial"/>
                      <w:b/>
                      <w:sz w:val="14"/>
                      <w:szCs w:val="14"/>
                      <w:u w:val="single"/>
                    </w:rPr>
                  </w:pPr>
                  <w:r w:rsidRPr="00F62EDD">
                    <w:rPr>
                      <w:rFonts w:ascii="Arial" w:eastAsia="Arial" w:hAnsi="Arial" w:cs="Arial"/>
                      <w:b/>
                      <w:sz w:val="14"/>
                      <w:szCs w:val="14"/>
                      <w:u w:val="single"/>
                    </w:rPr>
                    <w:t>Asistencia Técnica Certificada</w:t>
                  </w:r>
                </w:p>
              </w:tc>
            </w:tr>
            <w:tr w:rsidR="0064338C" w:rsidRPr="00F62EDD" w:rsidTr="00DF3C47">
              <w:trPr>
                <w:trHeight w:val="1847"/>
              </w:trPr>
              <w:tc>
                <w:tcPr>
                  <w:tcW w:w="935" w:type="dxa"/>
                  <w:vMerge/>
                  <w:shd w:val="clear" w:color="auto" w:fill="C0C0C0"/>
                  <w:vAlign w:val="center"/>
                </w:tcPr>
                <w:p w:rsidR="00DA446D" w:rsidRPr="00F62EDD" w:rsidRDefault="00DA446D" w:rsidP="003861C9">
                  <w:pPr>
                    <w:widowControl w:val="0"/>
                    <w:pBdr>
                      <w:top w:val="nil"/>
                      <w:left w:val="nil"/>
                      <w:bottom w:val="nil"/>
                      <w:right w:val="nil"/>
                      <w:between w:val="nil"/>
                    </w:pBdr>
                    <w:jc w:val="center"/>
                    <w:rPr>
                      <w:rFonts w:ascii="Arial" w:eastAsia="Arial" w:hAnsi="Arial" w:cs="Arial"/>
                      <w:sz w:val="14"/>
                      <w:szCs w:val="14"/>
                      <w:u w:val="single"/>
                    </w:rPr>
                  </w:pPr>
                </w:p>
              </w:tc>
              <w:tc>
                <w:tcPr>
                  <w:tcW w:w="655" w:type="dxa"/>
                  <w:vMerge/>
                  <w:shd w:val="clear" w:color="auto" w:fill="C0C0C0"/>
                  <w:vAlign w:val="center"/>
                </w:tcPr>
                <w:p w:rsidR="00DA446D" w:rsidRPr="00F62EDD" w:rsidRDefault="00DA446D" w:rsidP="003861C9">
                  <w:pPr>
                    <w:widowControl w:val="0"/>
                    <w:pBdr>
                      <w:top w:val="nil"/>
                      <w:left w:val="nil"/>
                      <w:bottom w:val="nil"/>
                      <w:right w:val="nil"/>
                      <w:between w:val="nil"/>
                    </w:pBdr>
                    <w:jc w:val="center"/>
                    <w:rPr>
                      <w:rFonts w:ascii="Arial" w:eastAsia="Arial" w:hAnsi="Arial" w:cs="Arial"/>
                      <w:sz w:val="14"/>
                      <w:szCs w:val="14"/>
                      <w:u w:val="single"/>
                    </w:rPr>
                  </w:pPr>
                </w:p>
              </w:tc>
              <w:tc>
                <w:tcPr>
                  <w:tcW w:w="705" w:type="dxa"/>
                  <w:vMerge/>
                  <w:shd w:val="clear" w:color="auto" w:fill="C0C0C0"/>
                  <w:vAlign w:val="center"/>
                </w:tcPr>
                <w:p w:rsidR="00DA446D" w:rsidRPr="00F62EDD" w:rsidRDefault="00DA446D" w:rsidP="003861C9">
                  <w:pPr>
                    <w:widowControl w:val="0"/>
                    <w:pBdr>
                      <w:top w:val="nil"/>
                      <w:left w:val="nil"/>
                      <w:bottom w:val="nil"/>
                      <w:right w:val="nil"/>
                      <w:between w:val="nil"/>
                    </w:pBdr>
                    <w:jc w:val="center"/>
                    <w:rPr>
                      <w:rFonts w:ascii="Arial" w:eastAsia="Arial" w:hAnsi="Arial" w:cs="Arial"/>
                      <w:sz w:val="14"/>
                      <w:szCs w:val="14"/>
                      <w:u w:val="single"/>
                    </w:rPr>
                  </w:pPr>
                </w:p>
              </w:tc>
              <w:tc>
                <w:tcPr>
                  <w:tcW w:w="686" w:type="dxa"/>
                  <w:vMerge/>
                  <w:shd w:val="clear" w:color="auto" w:fill="C0C0C0"/>
                  <w:vAlign w:val="center"/>
                </w:tcPr>
                <w:p w:rsidR="00DA446D" w:rsidRPr="00F62EDD" w:rsidRDefault="00DA446D" w:rsidP="003861C9">
                  <w:pPr>
                    <w:pBdr>
                      <w:top w:val="nil"/>
                      <w:left w:val="nil"/>
                      <w:bottom w:val="nil"/>
                      <w:right w:val="nil"/>
                      <w:between w:val="nil"/>
                    </w:pBdr>
                    <w:spacing w:before="30" w:after="40"/>
                    <w:jc w:val="center"/>
                    <w:rPr>
                      <w:rFonts w:ascii="Arial" w:eastAsia="Arial" w:hAnsi="Arial" w:cs="Arial"/>
                      <w:b/>
                      <w:sz w:val="14"/>
                      <w:szCs w:val="14"/>
                      <w:u w:val="single"/>
                    </w:rPr>
                  </w:pPr>
                </w:p>
              </w:tc>
              <w:tc>
                <w:tcPr>
                  <w:tcW w:w="794" w:type="dxa"/>
                  <w:shd w:val="clear" w:color="auto" w:fill="C0C0C0"/>
                  <w:vAlign w:val="center"/>
                </w:tcPr>
                <w:p w:rsidR="00DA446D" w:rsidRPr="00F62EDD" w:rsidRDefault="00DA446D" w:rsidP="003861C9">
                  <w:pPr>
                    <w:pBdr>
                      <w:top w:val="nil"/>
                      <w:left w:val="nil"/>
                      <w:bottom w:val="nil"/>
                      <w:right w:val="nil"/>
                      <w:between w:val="nil"/>
                    </w:pBdr>
                    <w:spacing w:before="30" w:after="40"/>
                    <w:jc w:val="center"/>
                    <w:rPr>
                      <w:rFonts w:ascii="Arial" w:eastAsia="Arial" w:hAnsi="Arial" w:cs="Arial"/>
                      <w:b/>
                      <w:sz w:val="14"/>
                      <w:szCs w:val="14"/>
                      <w:u w:val="single"/>
                    </w:rPr>
                  </w:pPr>
                  <w:r w:rsidRPr="00F62EDD">
                    <w:rPr>
                      <w:rFonts w:ascii="Arial" w:eastAsia="Arial" w:hAnsi="Arial" w:cs="Arial"/>
                      <w:b/>
                      <w:sz w:val="14"/>
                      <w:szCs w:val="14"/>
                      <w:u w:val="single"/>
                    </w:rPr>
                    <w:t>Número máximo de apoyos</w:t>
                  </w:r>
                </w:p>
              </w:tc>
              <w:tc>
                <w:tcPr>
                  <w:tcW w:w="646" w:type="dxa"/>
                  <w:shd w:val="clear" w:color="auto" w:fill="C0C0C0"/>
                  <w:vAlign w:val="center"/>
                </w:tcPr>
                <w:p w:rsidR="00DA446D" w:rsidRPr="00F62EDD" w:rsidRDefault="00DA446D" w:rsidP="003861C9">
                  <w:pPr>
                    <w:pBdr>
                      <w:top w:val="nil"/>
                      <w:left w:val="nil"/>
                      <w:bottom w:val="nil"/>
                      <w:right w:val="nil"/>
                      <w:between w:val="nil"/>
                    </w:pBdr>
                    <w:spacing w:before="30" w:after="40"/>
                    <w:jc w:val="center"/>
                    <w:rPr>
                      <w:rFonts w:ascii="Arial" w:eastAsia="Arial" w:hAnsi="Arial" w:cs="Arial"/>
                      <w:b/>
                      <w:sz w:val="14"/>
                      <w:szCs w:val="14"/>
                      <w:u w:val="single"/>
                    </w:rPr>
                  </w:pPr>
                  <w:r w:rsidRPr="00F62EDD">
                    <w:rPr>
                      <w:rFonts w:ascii="Arial" w:eastAsia="Arial" w:hAnsi="Arial" w:cs="Arial"/>
                      <w:b/>
                      <w:sz w:val="14"/>
                      <w:szCs w:val="14"/>
                      <w:u w:val="single"/>
                    </w:rPr>
                    <w:t>Número máximo de apoyos</w:t>
                  </w:r>
                </w:p>
              </w:tc>
              <w:tc>
                <w:tcPr>
                  <w:tcW w:w="709" w:type="dxa"/>
                  <w:shd w:val="clear" w:color="auto" w:fill="C0C0C0"/>
                  <w:vAlign w:val="center"/>
                </w:tcPr>
                <w:p w:rsidR="00DA446D" w:rsidRPr="00F62EDD" w:rsidRDefault="00DA446D" w:rsidP="003861C9">
                  <w:pPr>
                    <w:pBdr>
                      <w:top w:val="nil"/>
                      <w:left w:val="nil"/>
                      <w:bottom w:val="nil"/>
                      <w:right w:val="nil"/>
                      <w:between w:val="nil"/>
                    </w:pBdr>
                    <w:spacing w:before="30" w:after="40"/>
                    <w:jc w:val="center"/>
                    <w:rPr>
                      <w:rFonts w:ascii="Arial" w:eastAsia="Arial" w:hAnsi="Arial" w:cs="Arial"/>
                      <w:b/>
                      <w:sz w:val="14"/>
                      <w:szCs w:val="14"/>
                      <w:u w:val="single"/>
                    </w:rPr>
                  </w:pPr>
                  <w:r w:rsidRPr="00F62EDD">
                    <w:rPr>
                      <w:rFonts w:ascii="Arial" w:eastAsia="Arial" w:hAnsi="Arial" w:cs="Arial"/>
                      <w:b/>
                      <w:sz w:val="14"/>
                      <w:szCs w:val="14"/>
                      <w:u w:val="single"/>
                    </w:rPr>
                    <w:t>Capacidad Técnica Certificada requerida</w:t>
                  </w:r>
                </w:p>
              </w:tc>
            </w:tr>
            <w:tr w:rsidR="0064338C" w:rsidRPr="00F62EDD" w:rsidTr="00DF3C47">
              <w:trPr>
                <w:trHeight w:val="30"/>
              </w:trPr>
              <w:tc>
                <w:tcPr>
                  <w:tcW w:w="935" w:type="dxa"/>
                  <w:vAlign w:val="center"/>
                </w:tcPr>
                <w:p w:rsidR="00DA446D" w:rsidRPr="00F62EDD" w:rsidRDefault="00DA446D" w:rsidP="003861C9">
                  <w:pPr>
                    <w:pBdr>
                      <w:top w:val="nil"/>
                      <w:left w:val="nil"/>
                      <w:bottom w:val="nil"/>
                      <w:right w:val="nil"/>
                      <w:between w:val="nil"/>
                    </w:pBdr>
                    <w:spacing w:before="30" w:after="40"/>
                    <w:jc w:val="center"/>
                    <w:rPr>
                      <w:rFonts w:ascii="Arial" w:eastAsia="Arial" w:hAnsi="Arial" w:cs="Arial"/>
                      <w:b/>
                      <w:sz w:val="14"/>
                      <w:szCs w:val="14"/>
                    </w:rPr>
                  </w:pPr>
                  <w:r w:rsidRPr="00F62EDD">
                    <w:rPr>
                      <w:rFonts w:ascii="Arial" w:eastAsia="Arial" w:hAnsi="Arial" w:cs="Arial"/>
                      <w:b/>
                      <w:sz w:val="14"/>
                      <w:szCs w:val="14"/>
                    </w:rPr>
                    <w:t>ETF.1 Programa de manejo forestal maderable</w:t>
                  </w:r>
                </w:p>
              </w:tc>
              <w:tc>
                <w:tcPr>
                  <w:tcW w:w="655" w:type="dxa"/>
                  <w:vAlign w:val="center"/>
                </w:tcPr>
                <w:p w:rsidR="00DA446D" w:rsidRPr="00F62EDD" w:rsidRDefault="00DA446D" w:rsidP="003861C9">
                  <w:pPr>
                    <w:pBdr>
                      <w:top w:val="nil"/>
                      <w:left w:val="nil"/>
                      <w:bottom w:val="nil"/>
                      <w:right w:val="nil"/>
                      <w:between w:val="nil"/>
                    </w:pBdr>
                    <w:spacing w:before="30" w:after="40"/>
                    <w:jc w:val="center"/>
                    <w:rPr>
                      <w:rFonts w:ascii="Arial" w:eastAsia="Arial" w:hAnsi="Arial" w:cs="Arial"/>
                      <w:color w:val="FF0000"/>
                      <w:sz w:val="14"/>
                      <w:szCs w:val="14"/>
                    </w:rPr>
                  </w:pPr>
                  <w:r w:rsidRPr="00F62EDD">
                    <w:rPr>
                      <w:rFonts w:ascii="Arial" w:eastAsia="Arial" w:hAnsi="Arial" w:cs="Arial"/>
                      <w:color w:val="FF0000"/>
                      <w:sz w:val="14"/>
                      <w:szCs w:val="14"/>
                    </w:rPr>
                    <w:t>Única</w:t>
                  </w:r>
                </w:p>
              </w:tc>
              <w:tc>
                <w:tcPr>
                  <w:tcW w:w="705" w:type="dxa"/>
                  <w:vAlign w:val="center"/>
                </w:tcPr>
                <w:p w:rsidR="00DA446D" w:rsidRPr="00F62EDD" w:rsidRDefault="00DA446D" w:rsidP="003861C9">
                  <w:pPr>
                    <w:pBdr>
                      <w:top w:val="nil"/>
                      <w:left w:val="nil"/>
                      <w:bottom w:val="nil"/>
                      <w:right w:val="nil"/>
                      <w:between w:val="nil"/>
                    </w:pBdr>
                    <w:spacing w:before="30" w:after="40"/>
                    <w:jc w:val="center"/>
                    <w:rPr>
                      <w:rFonts w:ascii="Arial" w:eastAsia="Arial" w:hAnsi="Arial" w:cs="Arial"/>
                      <w:color w:val="FF0000"/>
                      <w:sz w:val="14"/>
                      <w:szCs w:val="14"/>
                    </w:rPr>
                  </w:pPr>
                  <w:r w:rsidRPr="00F62EDD">
                    <w:rPr>
                      <w:rFonts w:ascii="Arial" w:eastAsia="Arial" w:hAnsi="Arial" w:cs="Arial"/>
                      <w:color w:val="FF0000"/>
                      <w:sz w:val="14"/>
                      <w:szCs w:val="14"/>
                    </w:rPr>
                    <w:t>760,400</w:t>
                  </w:r>
                </w:p>
                <w:p w:rsidR="00DA446D" w:rsidRPr="00F62EDD" w:rsidRDefault="00DA446D" w:rsidP="003861C9">
                  <w:pPr>
                    <w:pBdr>
                      <w:top w:val="nil"/>
                      <w:left w:val="nil"/>
                      <w:bottom w:val="nil"/>
                      <w:right w:val="nil"/>
                      <w:between w:val="nil"/>
                    </w:pBdr>
                    <w:spacing w:before="30" w:after="40"/>
                    <w:jc w:val="center"/>
                    <w:rPr>
                      <w:rFonts w:ascii="Arial" w:eastAsia="Arial" w:hAnsi="Arial" w:cs="Arial"/>
                      <w:color w:val="FF0000"/>
                      <w:sz w:val="14"/>
                      <w:szCs w:val="14"/>
                    </w:rPr>
                  </w:pPr>
                  <w:r w:rsidRPr="00F62EDD">
                    <w:rPr>
                      <w:rFonts w:ascii="Arial" w:eastAsia="Arial" w:hAnsi="Arial" w:cs="Arial"/>
                      <w:color w:val="FF0000"/>
                      <w:sz w:val="14"/>
                      <w:szCs w:val="14"/>
                    </w:rPr>
                    <w:t>Para predios de hasta 5</w:t>
                  </w:r>
                  <w:r w:rsidR="00FA1AB1">
                    <w:rPr>
                      <w:rFonts w:ascii="Arial" w:eastAsia="Arial" w:hAnsi="Arial" w:cs="Arial"/>
                      <w:color w:val="FF0000"/>
                      <w:sz w:val="14"/>
                      <w:szCs w:val="14"/>
                    </w:rPr>
                    <w:t>,</w:t>
                  </w:r>
                  <w:r w:rsidRPr="00F62EDD">
                    <w:rPr>
                      <w:rFonts w:ascii="Arial" w:eastAsia="Arial" w:hAnsi="Arial" w:cs="Arial"/>
                      <w:color w:val="FF0000"/>
                      <w:sz w:val="14"/>
                      <w:szCs w:val="14"/>
                    </w:rPr>
                    <w:t>000 ha</w:t>
                  </w:r>
                </w:p>
                <w:p w:rsidR="00DA446D" w:rsidRPr="00F62EDD" w:rsidRDefault="00DA446D" w:rsidP="003861C9">
                  <w:pPr>
                    <w:pBdr>
                      <w:top w:val="nil"/>
                      <w:left w:val="nil"/>
                      <w:bottom w:val="nil"/>
                      <w:right w:val="nil"/>
                      <w:between w:val="nil"/>
                    </w:pBdr>
                    <w:spacing w:before="30" w:after="40"/>
                    <w:jc w:val="center"/>
                    <w:rPr>
                      <w:rFonts w:ascii="Arial" w:eastAsia="Arial" w:hAnsi="Arial" w:cs="Arial"/>
                      <w:color w:val="FF0000"/>
                      <w:sz w:val="14"/>
                      <w:szCs w:val="14"/>
                    </w:rPr>
                  </w:pPr>
                  <w:r w:rsidRPr="00F62EDD">
                    <w:rPr>
                      <w:rFonts w:ascii="Arial" w:eastAsia="Arial" w:hAnsi="Arial" w:cs="Arial"/>
                      <w:color w:val="FF0000"/>
                      <w:sz w:val="14"/>
                      <w:szCs w:val="14"/>
                    </w:rPr>
                    <w:t>4,810,400 Para predios mayores a 5000 ha</w:t>
                  </w:r>
                </w:p>
                <w:p w:rsidR="00DA446D" w:rsidRPr="00F62EDD" w:rsidRDefault="00DA446D" w:rsidP="003861C9">
                  <w:pPr>
                    <w:pBdr>
                      <w:top w:val="nil"/>
                      <w:left w:val="nil"/>
                      <w:bottom w:val="nil"/>
                      <w:right w:val="nil"/>
                      <w:between w:val="nil"/>
                    </w:pBdr>
                    <w:spacing w:before="30" w:after="40"/>
                    <w:jc w:val="center"/>
                    <w:rPr>
                      <w:rFonts w:ascii="Arial" w:eastAsia="Arial" w:hAnsi="Arial" w:cs="Arial"/>
                      <w:color w:val="FF0000"/>
                      <w:sz w:val="14"/>
                      <w:szCs w:val="14"/>
                    </w:rPr>
                  </w:pPr>
                </w:p>
              </w:tc>
              <w:tc>
                <w:tcPr>
                  <w:tcW w:w="686" w:type="dxa"/>
                  <w:vAlign w:val="center"/>
                </w:tcPr>
                <w:p w:rsidR="00DA446D" w:rsidRPr="00F62EDD" w:rsidRDefault="00DA446D" w:rsidP="003861C9">
                  <w:pPr>
                    <w:pBdr>
                      <w:top w:val="nil"/>
                      <w:left w:val="nil"/>
                      <w:bottom w:val="nil"/>
                      <w:right w:val="nil"/>
                      <w:between w:val="nil"/>
                    </w:pBdr>
                    <w:spacing w:before="30" w:after="40"/>
                    <w:jc w:val="center"/>
                    <w:rPr>
                      <w:rFonts w:ascii="Arial" w:eastAsia="Arial" w:hAnsi="Arial" w:cs="Arial"/>
                      <w:color w:val="FF0000"/>
                      <w:sz w:val="14"/>
                      <w:szCs w:val="14"/>
                    </w:rPr>
                  </w:pPr>
                  <w:r w:rsidRPr="00F62EDD">
                    <w:rPr>
                      <w:rFonts w:ascii="Arial" w:eastAsia="Arial" w:hAnsi="Arial" w:cs="Arial"/>
                      <w:color w:val="FF0000"/>
                      <w:sz w:val="14"/>
                      <w:szCs w:val="14"/>
                    </w:rPr>
                    <w:t>I, II, III</w:t>
                  </w:r>
                </w:p>
              </w:tc>
              <w:tc>
                <w:tcPr>
                  <w:tcW w:w="794" w:type="dxa"/>
                  <w:vAlign w:val="center"/>
                </w:tcPr>
                <w:p w:rsidR="00DA446D" w:rsidRPr="00F62EDD" w:rsidRDefault="00DA446D" w:rsidP="003861C9">
                  <w:pPr>
                    <w:pBdr>
                      <w:top w:val="nil"/>
                      <w:left w:val="nil"/>
                      <w:bottom w:val="nil"/>
                      <w:right w:val="nil"/>
                      <w:between w:val="nil"/>
                    </w:pBdr>
                    <w:spacing w:before="30" w:after="40"/>
                    <w:jc w:val="center"/>
                    <w:rPr>
                      <w:rFonts w:ascii="Arial" w:eastAsia="Arial" w:hAnsi="Arial" w:cs="Arial"/>
                      <w:sz w:val="14"/>
                      <w:szCs w:val="14"/>
                    </w:rPr>
                  </w:pPr>
                  <w:r w:rsidRPr="00F62EDD">
                    <w:rPr>
                      <w:rFonts w:ascii="Arial" w:eastAsia="Arial" w:hAnsi="Arial" w:cs="Arial"/>
                      <w:sz w:val="14"/>
                      <w:szCs w:val="14"/>
                    </w:rPr>
                    <w:t>1</w:t>
                  </w:r>
                </w:p>
              </w:tc>
              <w:tc>
                <w:tcPr>
                  <w:tcW w:w="646" w:type="dxa"/>
                  <w:vAlign w:val="center"/>
                </w:tcPr>
                <w:p w:rsidR="00DA446D" w:rsidRPr="00F62EDD" w:rsidRDefault="00DA446D" w:rsidP="003861C9">
                  <w:pPr>
                    <w:pBdr>
                      <w:top w:val="nil"/>
                      <w:left w:val="nil"/>
                      <w:bottom w:val="nil"/>
                      <w:right w:val="nil"/>
                      <w:between w:val="nil"/>
                    </w:pBdr>
                    <w:spacing w:before="30" w:after="40"/>
                    <w:jc w:val="center"/>
                    <w:rPr>
                      <w:rFonts w:ascii="Arial" w:eastAsia="Arial" w:hAnsi="Arial" w:cs="Arial"/>
                      <w:sz w:val="14"/>
                      <w:szCs w:val="14"/>
                    </w:rPr>
                  </w:pPr>
                  <w:r w:rsidRPr="00F62EDD">
                    <w:rPr>
                      <w:rFonts w:ascii="Arial" w:eastAsia="Arial" w:hAnsi="Arial" w:cs="Arial"/>
                      <w:sz w:val="14"/>
                      <w:szCs w:val="14"/>
                    </w:rPr>
                    <w:t>15</w:t>
                  </w:r>
                </w:p>
              </w:tc>
              <w:tc>
                <w:tcPr>
                  <w:tcW w:w="709" w:type="dxa"/>
                  <w:vAlign w:val="center"/>
                </w:tcPr>
                <w:p w:rsidR="00DA446D" w:rsidRPr="00F62EDD" w:rsidRDefault="00DA446D" w:rsidP="003861C9">
                  <w:pPr>
                    <w:pBdr>
                      <w:top w:val="nil"/>
                      <w:left w:val="nil"/>
                      <w:bottom w:val="nil"/>
                      <w:right w:val="nil"/>
                      <w:between w:val="nil"/>
                    </w:pBdr>
                    <w:spacing w:before="30" w:after="40"/>
                    <w:jc w:val="center"/>
                    <w:rPr>
                      <w:rFonts w:ascii="Arial" w:eastAsia="Arial" w:hAnsi="Arial" w:cs="Arial"/>
                      <w:sz w:val="14"/>
                      <w:szCs w:val="14"/>
                      <w:u w:val="single"/>
                    </w:rPr>
                  </w:pPr>
                  <w:r w:rsidRPr="00F62EDD">
                    <w:rPr>
                      <w:rFonts w:ascii="Arial" w:eastAsia="Arial" w:hAnsi="Arial" w:cs="Arial"/>
                      <w:sz w:val="14"/>
                      <w:szCs w:val="14"/>
                      <w:u w:val="single"/>
                    </w:rPr>
                    <w:t>Registro Forestal Nacional</w:t>
                  </w:r>
                </w:p>
                <w:p w:rsidR="00DA446D" w:rsidRPr="00F62EDD" w:rsidRDefault="00DA446D" w:rsidP="003861C9">
                  <w:pPr>
                    <w:pBdr>
                      <w:top w:val="nil"/>
                      <w:left w:val="nil"/>
                      <w:bottom w:val="nil"/>
                      <w:right w:val="nil"/>
                      <w:between w:val="nil"/>
                    </w:pBdr>
                    <w:spacing w:before="30" w:after="40"/>
                    <w:jc w:val="center"/>
                    <w:rPr>
                      <w:rFonts w:ascii="Arial" w:eastAsia="Arial" w:hAnsi="Arial" w:cs="Arial"/>
                      <w:sz w:val="14"/>
                      <w:szCs w:val="14"/>
                      <w:u w:val="single"/>
                    </w:rPr>
                  </w:pPr>
                </w:p>
              </w:tc>
            </w:tr>
            <w:tr w:rsidR="0064338C" w:rsidRPr="00F62EDD" w:rsidTr="00DF3C47">
              <w:trPr>
                <w:trHeight w:val="30"/>
              </w:trPr>
              <w:tc>
                <w:tcPr>
                  <w:tcW w:w="935" w:type="dxa"/>
                  <w:vAlign w:val="center"/>
                </w:tcPr>
                <w:p w:rsidR="00DA446D" w:rsidRPr="00F62EDD" w:rsidRDefault="00DA446D" w:rsidP="003861C9">
                  <w:pPr>
                    <w:pBdr>
                      <w:top w:val="nil"/>
                      <w:left w:val="nil"/>
                      <w:bottom w:val="nil"/>
                      <w:right w:val="nil"/>
                      <w:between w:val="nil"/>
                    </w:pBdr>
                    <w:spacing w:before="30" w:after="40"/>
                    <w:jc w:val="center"/>
                    <w:rPr>
                      <w:rFonts w:ascii="Arial" w:eastAsia="Arial" w:hAnsi="Arial" w:cs="Arial"/>
                      <w:b/>
                      <w:sz w:val="14"/>
                      <w:szCs w:val="14"/>
                    </w:rPr>
                  </w:pPr>
                  <w:r w:rsidRPr="00F62EDD">
                    <w:rPr>
                      <w:rFonts w:ascii="Arial" w:eastAsia="Arial" w:hAnsi="Arial" w:cs="Arial"/>
                      <w:b/>
                      <w:sz w:val="14"/>
                      <w:szCs w:val="14"/>
                    </w:rPr>
                    <w:t xml:space="preserve">ETF.2 Manifestación de impacto ambiental particular </w:t>
                  </w:r>
                  <w:r w:rsidR="007169B2" w:rsidRPr="00F62EDD">
                    <w:rPr>
                      <w:rFonts w:ascii="Arial" w:eastAsia="Arial" w:hAnsi="Arial" w:cs="Arial"/>
                      <w:b/>
                      <w:sz w:val="14"/>
                      <w:szCs w:val="14"/>
                    </w:rPr>
                    <w:t>o</w:t>
                  </w:r>
                  <w:r w:rsidRPr="00F62EDD">
                    <w:rPr>
                      <w:rFonts w:ascii="Arial" w:eastAsia="Arial" w:hAnsi="Arial" w:cs="Arial"/>
                      <w:b/>
                      <w:sz w:val="14"/>
                      <w:szCs w:val="14"/>
                    </w:rPr>
                    <w:t xml:space="preserve"> regional</w:t>
                  </w:r>
                </w:p>
              </w:tc>
              <w:tc>
                <w:tcPr>
                  <w:tcW w:w="655" w:type="dxa"/>
                  <w:vAlign w:val="center"/>
                </w:tcPr>
                <w:p w:rsidR="00DA446D" w:rsidRPr="00F62EDD" w:rsidRDefault="00DA446D" w:rsidP="003861C9">
                  <w:pPr>
                    <w:pBdr>
                      <w:top w:val="nil"/>
                      <w:left w:val="nil"/>
                      <w:bottom w:val="nil"/>
                      <w:right w:val="nil"/>
                      <w:between w:val="nil"/>
                    </w:pBdr>
                    <w:spacing w:before="30" w:after="40"/>
                    <w:jc w:val="center"/>
                    <w:rPr>
                      <w:rFonts w:ascii="Arial" w:eastAsia="Arial" w:hAnsi="Arial" w:cs="Arial"/>
                      <w:color w:val="FF0000"/>
                      <w:sz w:val="14"/>
                      <w:szCs w:val="14"/>
                    </w:rPr>
                  </w:pPr>
                  <w:r w:rsidRPr="00F62EDD">
                    <w:rPr>
                      <w:rFonts w:ascii="Arial" w:eastAsia="Arial" w:hAnsi="Arial" w:cs="Arial"/>
                      <w:color w:val="FF0000"/>
                      <w:sz w:val="14"/>
                      <w:szCs w:val="14"/>
                    </w:rPr>
                    <w:t>Única</w:t>
                  </w:r>
                </w:p>
              </w:tc>
              <w:tc>
                <w:tcPr>
                  <w:tcW w:w="705" w:type="dxa"/>
                  <w:vAlign w:val="center"/>
                </w:tcPr>
                <w:p w:rsidR="00DA446D" w:rsidRPr="00F62EDD" w:rsidRDefault="00DA446D" w:rsidP="003861C9">
                  <w:pPr>
                    <w:pBdr>
                      <w:top w:val="nil"/>
                      <w:left w:val="nil"/>
                      <w:bottom w:val="nil"/>
                      <w:right w:val="nil"/>
                      <w:between w:val="nil"/>
                    </w:pBdr>
                    <w:spacing w:before="30" w:after="40"/>
                    <w:jc w:val="center"/>
                    <w:rPr>
                      <w:rFonts w:ascii="Arial" w:eastAsia="Arial" w:hAnsi="Arial" w:cs="Arial"/>
                      <w:color w:val="FF0000"/>
                      <w:sz w:val="14"/>
                      <w:szCs w:val="14"/>
                    </w:rPr>
                  </w:pPr>
                  <w:r w:rsidRPr="00F62EDD">
                    <w:rPr>
                      <w:rFonts w:ascii="Arial" w:eastAsia="Arial" w:hAnsi="Arial" w:cs="Arial"/>
                      <w:color w:val="FF0000"/>
                      <w:sz w:val="14"/>
                      <w:szCs w:val="14"/>
                    </w:rPr>
                    <w:t>Particular: 270,000</w:t>
                  </w:r>
                </w:p>
                <w:p w:rsidR="00DA446D" w:rsidRPr="00F62EDD" w:rsidRDefault="00DA446D" w:rsidP="003861C9">
                  <w:pPr>
                    <w:pBdr>
                      <w:top w:val="nil"/>
                      <w:left w:val="nil"/>
                      <w:bottom w:val="nil"/>
                      <w:right w:val="nil"/>
                      <w:between w:val="nil"/>
                    </w:pBdr>
                    <w:spacing w:before="30" w:after="40"/>
                    <w:jc w:val="center"/>
                    <w:rPr>
                      <w:rFonts w:ascii="Arial" w:eastAsia="Arial" w:hAnsi="Arial" w:cs="Arial"/>
                      <w:color w:val="FF0000"/>
                      <w:sz w:val="14"/>
                      <w:szCs w:val="14"/>
                    </w:rPr>
                  </w:pPr>
                  <w:r w:rsidRPr="00F62EDD">
                    <w:rPr>
                      <w:rFonts w:ascii="Arial" w:eastAsia="Arial" w:hAnsi="Arial" w:cs="Arial"/>
                      <w:color w:val="FF0000"/>
                      <w:sz w:val="14"/>
                      <w:szCs w:val="14"/>
                    </w:rPr>
                    <w:t>Regional: 500,000</w:t>
                  </w:r>
                </w:p>
              </w:tc>
              <w:tc>
                <w:tcPr>
                  <w:tcW w:w="686" w:type="dxa"/>
                  <w:vAlign w:val="center"/>
                </w:tcPr>
                <w:p w:rsidR="00DA446D" w:rsidRPr="00F62EDD" w:rsidRDefault="00DA446D" w:rsidP="003861C9">
                  <w:pPr>
                    <w:pBdr>
                      <w:top w:val="nil"/>
                      <w:left w:val="nil"/>
                      <w:bottom w:val="nil"/>
                      <w:right w:val="nil"/>
                      <w:between w:val="nil"/>
                    </w:pBdr>
                    <w:spacing w:before="30" w:after="40"/>
                    <w:jc w:val="center"/>
                    <w:rPr>
                      <w:rFonts w:ascii="Arial" w:eastAsia="Arial" w:hAnsi="Arial" w:cs="Arial"/>
                      <w:color w:val="FF0000"/>
                      <w:sz w:val="14"/>
                      <w:szCs w:val="14"/>
                    </w:rPr>
                  </w:pPr>
                  <w:r w:rsidRPr="00F62EDD">
                    <w:rPr>
                      <w:rFonts w:ascii="Arial" w:eastAsia="Arial" w:hAnsi="Arial" w:cs="Arial"/>
                      <w:color w:val="FF0000"/>
                      <w:sz w:val="14"/>
                      <w:szCs w:val="14"/>
                    </w:rPr>
                    <w:t>I, II  III y IV</w:t>
                  </w:r>
                </w:p>
              </w:tc>
              <w:tc>
                <w:tcPr>
                  <w:tcW w:w="794" w:type="dxa"/>
                  <w:vAlign w:val="center"/>
                </w:tcPr>
                <w:p w:rsidR="00DA446D" w:rsidRPr="00F62EDD" w:rsidRDefault="00DA446D" w:rsidP="003861C9">
                  <w:pPr>
                    <w:pBdr>
                      <w:top w:val="nil"/>
                      <w:left w:val="nil"/>
                      <w:bottom w:val="nil"/>
                      <w:right w:val="nil"/>
                      <w:between w:val="nil"/>
                    </w:pBdr>
                    <w:spacing w:before="30" w:after="40"/>
                    <w:jc w:val="center"/>
                    <w:rPr>
                      <w:rFonts w:ascii="Arial" w:eastAsia="Arial" w:hAnsi="Arial" w:cs="Arial"/>
                      <w:sz w:val="14"/>
                      <w:szCs w:val="14"/>
                    </w:rPr>
                  </w:pPr>
                  <w:r w:rsidRPr="00F62EDD">
                    <w:rPr>
                      <w:rFonts w:ascii="Arial" w:eastAsia="Arial" w:hAnsi="Arial" w:cs="Arial"/>
                      <w:sz w:val="14"/>
                      <w:szCs w:val="14"/>
                    </w:rPr>
                    <w:t>1</w:t>
                  </w:r>
                </w:p>
              </w:tc>
              <w:tc>
                <w:tcPr>
                  <w:tcW w:w="646" w:type="dxa"/>
                  <w:vAlign w:val="center"/>
                </w:tcPr>
                <w:p w:rsidR="00DA446D" w:rsidRPr="00F62EDD" w:rsidRDefault="00DA446D" w:rsidP="003861C9">
                  <w:pPr>
                    <w:pBdr>
                      <w:top w:val="nil"/>
                      <w:left w:val="nil"/>
                      <w:bottom w:val="nil"/>
                      <w:right w:val="nil"/>
                      <w:between w:val="nil"/>
                    </w:pBdr>
                    <w:spacing w:before="30" w:after="40"/>
                    <w:jc w:val="center"/>
                    <w:rPr>
                      <w:rFonts w:ascii="Arial" w:eastAsia="Arial" w:hAnsi="Arial" w:cs="Arial"/>
                      <w:sz w:val="14"/>
                      <w:szCs w:val="14"/>
                    </w:rPr>
                  </w:pPr>
                  <w:r w:rsidRPr="00F62EDD">
                    <w:rPr>
                      <w:rFonts w:ascii="Arial" w:eastAsia="Arial" w:hAnsi="Arial" w:cs="Arial"/>
                      <w:sz w:val="14"/>
                      <w:szCs w:val="14"/>
                    </w:rPr>
                    <w:t>10</w:t>
                  </w:r>
                </w:p>
              </w:tc>
              <w:tc>
                <w:tcPr>
                  <w:tcW w:w="709" w:type="dxa"/>
                  <w:vAlign w:val="center"/>
                </w:tcPr>
                <w:p w:rsidR="00DA446D" w:rsidRPr="00F62EDD" w:rsidRDefault="00DA446D" w:rsidP="003861C9">
                  <w:pPr>
                    <w:pBdr>
                      <w:top w:val="nil"/>
                      <w:left w:val="nil"/>
                      <w:bottom w:val="nil"/>
                      <w:right w:val="nil"/>
                      <w:between w:val="nil"/>
                    </w:pBdr>
                    <w:spacing w:before="30" w:after="40"/>
                    <w:jc w:val="center"/>
                    <w:rPr>
                      <w:rFonts w:ascii="Arial" w:eastAsia="Arial" w:hAnsi="Arial" w:cs="Arial"/>
                      <w:sz w:val="14"/>
                      <w:szCs w:val="14"/>
                      <w:u w:val="single"/>
                    </w:rPr>
                  </w:pPr>
                  <w:r w:rsidRPr="00F62EDD">
                    <w:rPr>
                      <w:rFonts w:ascii="Arial" w:eastAsia="Arial" w:hAnsi="Arial" w:cs="Arial"/>
                      <w:sz w:val="14"/>
                      <w:szCs w:val="14"/>
                      <w:u w:val="single"/>
                    </w:rPr>
                    <w:t>Estudios Forestales</w:t>
                  </w:r>
                </w:p>
              </w:tc>
            </w:tr>
            <w:tr w:rsidR="0064338C" w:rsidRPr="00F62EDD" w:rsidTr="00DF3C47">
              <w:trPr>
                <w:trHeight w:val="30"/>
              </w:trPr>
              <w:tc>
                <w:tcPr>
                  <w:tcW w:w="935" w:type="dxa"/>
                  <w:vAlign w:val="center"/>
                </w:tcPr>
                <w:p w:rsidR="00DA446D" w:rsidRPr="00F62EDD" w:rsidRDefault="00DA446D" w:rsidP="003861C9">
                  <w:pPr>
                    <w:pBdr>
                      <w:top w:val="nil"/>
                      <w:left w:val="nil"/>
                      <w:bottom w:val="nil"/>
                      <w:right w:val="nil"/>
                      <w:between w:val="nil"/>
                    </w:pBdr>
                    <w:spacing w:before="30" w:after="40"/>
                    <w:jc w:val="center"/>
                    <w:rPr>
                      <w:rFonts w:ascii="Arial" w:eastAsia="Arial" w:hAnsi="Arial" w:cs="Arial"/>
                      <w:b/>
                      <w:sz w:val="14"/>
                      <w:szCs w:val="14"/>
                    </w:rPr>
                  </w:pPr>
                  <w:r w:rsidRPr="00F62EDD">
                    <w:rPr>
                      <w:rFonts w:ascii="Arial" w:eastAsia="Arial" w:hAnsi="Arial" w:cs="Arial"/>
                      <w:b/>
                      <w:sz w:val="14"/>
                      <w:szCs w:val="14"/>
                    </w:rPr>
                    <w:t>ETF.3 Estudio técnico para el aprovechamiento de recursos forestales no maderables</w:t>
                  </w:r>
                </w:p>
              </w:tc>
              <w:tc>
                <w:tcPr>
                  <w:tcW w:w="655" w:type="dxa"/>
                  <w:vAlign w:val="center"/>
                </w:tcPr>
                <w:p w:rsidR="00DA446D" w:rsidRPr="00F62EDD" w:rsidRDefault="00DA446D" w:rsidP="003861C9">
                  <w:pPr>
                    <w:pBdr>
                      <w:top w:val="nil"/>
                      <w:left w:val="nil"/>
                      <w:bottom w:val="nil"/>
                      <w:right w:val="nil"/>
                      <w:between w:val="nil"/>
                    </w:pBdr>
                    <w:spacing w:before="30" w:after="40"/>
                    <w:jc w:val="center"/>
                    <w:rPr>
                      <w:rFonts w:ascii="Arial" w:eastAsia="Arial" w:hAnsi="Arial" w:cs="Arial"/>
                      <w:color w:val="FF0000"/>
                      <w:sz w:val="14"/>
                      <w:szCs w:val="14"/>
                    </w:rPr>
                  </w:pPr>
                  <w:r w:rsidRPr="00F62EDD">
                    <w:rPr>
                      <w:rFonts w:ascii="Arial" w:eastAsia="Arial" w:hAnsi="Arial" w:cs="Arial"/>
                      <w:color w:val="FF0000"/>
                      <w:sz w:val="14"/>
                      <w:szCs w:val="14"/>
                    </w:rPr>
                    <w:t>Única</w:t>
                  </w:r>
                </w:p>
              </w:tc>
              <w:tc>
                <w:tcPr>
                  <w:tcW w:w="705" w:type="dxa"/>
                  <w:vAlign w:val="center"/>
                </w:tcPr>
                <w:p w:rsidR="00DA446D" w:rsidRPr="00F62EDD" w:rsidRDefault="00DA446D" w:rsidP="003861C9">
                  <w:pPr>
                    <w:pBdr>
                      <w:top w:val="nil"/>
                      <w:left w:val="nil"/>
                      <w:bottom w:val="nil"/>
                      <w:right w:val="nil"/>
                      <w:between w:val="nil"/>
                    </w:pBdr>
                    <w:spacing w:before="30" w:after="40"/>
                    <w:jc w:val="center"/>
                    <w:rPr>
                      <w:rFonts w:ascii="Arial" w:eastAsia="Arial" w:hAnsi="Arial" w:cs="Arial"/>
                      <w:color w:val="FF0000"/>
                      <w:sz w:val="14"/>
                      <w:szCs w:val="14"/>
                    </w:rPr>
                  </w:pPr>
                  <w:r w:rsidRPr="00F62EDD">
                    <w:rPr>
                      <w:rFonts w:ascii="Arial" w:eastAsia="Arial" w:hAnsi="Arial" w:cs="Arial"/>
                      <w:color w:val="FF0000"/>
                      <w:sz w:val="14"/>
                      <w:szCs w:val="14"/>
                    </w:rPr>
                    <w:t>250,000</w:t>
                  </w:r>
                </w:p>
              </w:tc>
              <w:tc>
                <w:tcPr>
                  <w:tcW w:w="686" w:type="dxa"/>
                  <w:vAlign w:val="center"/>
                </w:tcPr>
                <w:p w:rsidR="00DA446D" w:rsidRPr="00F62EDD" w:rsidRDefault="00DA446D" w:rsidP="003861C9">
                  <w:pPr>
                    <w:pBdr>
                      <w:top w:val="nil"/>
                      <w:left w:val="nil"/>
                      <w:bottom w:val="nil"/>
                      <w:right w:val="nil"/>
                      <w:between w:val="nil"/>
                    </w:pBdr>
                    <w:spacing w:before="30" w:after="40"/>
                    <w:jc w:val="center"/>
                    <w:rPr>
                      <w:rFonts w:ascii="Arial" w:eastAsia="Arial" w:hAnsi="Arial" w:cs="Arial"/>
                      <w:color w:val="FF0000"/>
                      <w:sz w:val="14"/>
                      <w:szCs w:val="14"/>
                    </w:rPr>
                  </w:pPr>
                  <w:r w:rsidRPr="00F62EDD">
                    <w:rPr>
                      <w:rFonts w:ascii="Arial" w:eastAsia="Arial" w:hAnsi="Arial" w:cs="Arial"/>
                      <w:color w:val="FF0000"/>
                      <w:sz w:val="14"/>
                      <w:szCs w:val="14"/>
                    </w:rPr>
                    <w:t>I, II</w:t>
                  </w:r>
                  <w:r w:rsidR="00E129E2" w:rsidRPr="00F62EDD">
                    <w:rPr>
                      <w:rFonts w:ascii="Arial" w:eastAsia="Arial" w:hAnsi="Arial" w:cs="Arial"/>
                      <w:color w:val="FF0000"/>
                      <w:sz w:val="14"/>
                      <w:szCs w:val="14"/>
                    </w:rPr>
                    <w:t xml:space="preserve"> y</w:t>
                  </w:r>
                  <w:r w:rsidRPr="00F62EDD">
                    <w:rPr>
                      <w:rFonts w:ascii="Arial" w:eastAsia="Arial" w:hAnsi="Arial" w:cs="Arial"/>
                      <w:color w:val="FF0000"/>
                      <w:sz w:val="14"/>
                      <w:szCs w:val="14"/>
                    </w:rPr>
                    <w:t xml:space="preserve"> III</w:t>
                  </w:r>
                </w:p>
              </w:tc>
              <w:tc>
                <w:tcPr>
                  <w:tcW w:w="794" w:type="dxa"/>
                  <w:vAlign w:val="center"/>
                </w:tcPr>
                <w:p w:rsidR="00DA446D" w:rsidRPr="00F62EDD" w:rsidRDefault="00DA446D" w:rsidP="003861C9">
                  <w:pPr>
                    <w:pBdr>
                      <w:top w:val="nil"/>
                      <w:left w:val="nil"/>
                      <w:bottom w:val="nil"/>
                      <w:right w:val="nil"/>
                      <w:between w:val="nil"/>
                    </w:pBdr>
                    <w:spacing w:before="30" w:after="40"/>
                    <w:jc w:val="center"/>
                    <w:rPr>
                      <w:rFonts w:ascii="Arial" w:eastAsia="Arial" w:hAnsi="Arial" w:cs="Arial"/>
                      <w:sz w:val="14"/>
                      <w:szCs w:val="14"/>
                    </w:rPr>
                  </w:pPr>
                  <w:r w:rsidRPr="00F62EDD">
                    <w:rPr>
                      <w:rFonts w:ascii="Arial" w:eastAsia="Arial" w:hAnsi="Arial" w:cs="Arial"/>
                      <w:sz w:val="14"/>
                      <w:szCs w:val="14"/>
                    </w:rPr>
                    <w:t>1</w:t>
                  </w:r>
                </w:p>
              </w:tc>
              <w:tc>
                <w:tcPr>
                  <w:tcW w:w="646" w:type="dxa"/>
                  <w:vAlign w:val="center"/>
                </w:tcPr>
                <w:p w:rsidR="00DA446D" w:rsidRPr="00F62EDD" w:rsidRDefault="00DA446D" w:rsidP="003861C9">
                  <w:pPr>
                    <w:pBdr>
                      <w:top w:val="nil"/>
                      <w:left w:val="nil"/>
                      <w:bottom w:val="nil"/>
                      <w:right w:val="nil"/>
                      <w:between w:val="nil"/>
                    </w:pBdr>
                    <w:spacing w:before="30" w:after="40"/>
                    <w:jc w:val="center"/>
                    <w:rPr>
                      <w:rFonts w:ascii="Arial" w:eastAsia="Arial" w:hAnsi="Arial" w:cs="Arial"/>
                      <w:sz w:val="14"/>
                      <w:szCs w:val="14"/>
                    </w:rPr>
                  </w:pPr>
                  <w:r w:rsidRPr="00F62EDD">
                    <w:rPr>
                      <w:rFonts w:ascii="Arial" w:eastAsia="Arial" w:hAnsi="Arial" w:cs="Arial"/>
                      <w:sz w:val="14"/>
                      <w:szCs w:val="14"/>
                    </w:rPr>
                    <w:t>15</w:t>
                  </w:r>
                </w:p>
              </w:tc>
              <w:tc>
                <w:tcPr>
                  <w:tcW w:w="709" w:type="dxa"/>
                  <w:vAlign w:val="center"/>
                </w:tcPr>
                <w:p w:rsidR="00DA446D" w:rsidRPr="00F62EDD" w:rsidRDefault="00DA446D" w:rsidP="003861C9">
                  <w:pPr>
                    <w:pBdr>
                      <w:top w:val="nil"/>
                      <w:left w:val="nil"/>
                      <w:bottom w:val="nil"/>
                      <w:right w:val="nil"/>
                      <w:between w:val="nil"/>
                    </w:pBdr>
                    <w:spacing w:before="30" w:after="40"/>
                    <w:jc w:val="center"/>
                    <w:rPr>
                      <w:rFonts w:ascii="Arial" w:eastAsia="Arial" w:hAnsi="Arial" w:cs="Arial"/>
                      <w:sz w:val="14"/>
                      <w:szCs w:val="14"/>
                      <w:u w:val="single"/>
                    </w:rPr>
                  </w:pPr>
                  <w:r w:rsidRPr="00F62EDD">
                    <w:rPr>
                      <w:rFonts w:ascii="Arial" w:eastAsia="Arial" w:hAnsi="Arial" w:cs="Arial"/>
                      <w:sz w:val="14"/>
                      <w:szCs w:val="14"/>
                      <w:u w:val="single"/>
                    </w:rPr>
                    <w:t>Registro Forestal Nacional</w:t>
                  </w:r>
                </w:p>
              </w:tc>
            </w:tr>
            <w:tr w:rsidR="0064338C" w:rsidRPr="00F62EDD" w:rsidTr="00DF3C47">
              <w:trPr>
                <w:trHeight w:val="30"/>
              </w:trPr>
              <w:tc>
                <w:tcPr>
                  <w:tcW w:w="935" w:type="dxa"/>
                  <w:vAlign w:val="center"/>
                </w:tcPr>
                <w:p w:rsidR="00DA446D" w:rsidRPr="00F62EDD" w:rsidRDefault="00DA446D" w:rsidP="003861C9">
                  <w:pPr>
                    <w:pBdr>
                      <w:top w:val="nil"/>
                      <w:left w:val="nil"/>
                      <w:bottom w:val="nil"/>
                      <w:right w:val="nil"/>
                      <w:between w:val="nil"/>
                    </w:pBdr>
                    <w:spacing w:before="30" w:after="40"/>
                    <w:jc w:val="center"/>
                    <w:rPr>
                      <w:rFonts w:ascii="Arial" w:eastAsia="Arial" w:hAnsi="Arial" w:cs="Arial"/>
                      <w:b/>
                      <w:sz w:val="14"/>
                      <w:szCs w:val="14"/>
                    </w:rPr>
                  </w:pPr>
                  <w:r w:rsidRPr="00F62EDD">
                    <w:rPr>
                      <w:rFonts w:ascii="Arial" w:eastAsia="Arial" w:hAnsi="Arial" w:cs="Arial"/>
                      <w:b/>
                      <w:sz w:val="14"/>
                      <w:szCs w:val="14"/>
                    </w:rPr>
                    <w:t>ETF.4 Documento técnico unificado de aprovechami</w:t>
                  </w:r>
                  <w:r w:rsidRPr="00F62EDD">
                    <w:rPr>
                      <w:rFonts w:ascii="Arial" w:eastAsia="Arial" w:hAnsi="Arial" w:cs="Arial"/>
                      <w:b/>
                      <w:sz w:val="14"/>
                      <w:szCs w:val="14"/>
                    </w:rPr>
                    <w:lastRenderedPageBreak/>
                    <w:t>ento forestal maderable</w:t>
                  </w:r>
                </w:p>
              </w:tc>
              <w:tc>
                <w:tcPr>
                  <w:tcW w:w="655" w:type="dxa"/>
                  <w:vAlign w:val="center"/>
                </w:tcPr>
                <w:p w:rsidR="00DA446D" w:rsidRPr="00F62EDD" w:rsidRDefault="00DA446D" w:rsidP="003861C9">
                  <w:pPr>
                    <w:pBdr>
                      <w:top w:val="nil"/>
                      <w:left w:val="nil"/>
                      <w:bottom w:val="nil"/>
                      <w:right w:val="nil"/>
                      <w:between w:val="nil"/>
                    </w:pBdr>
                    <w:spacing w:before="30" w:after="40"/>
                    <w:jc w:val="center"/>
                    <w:rPr>
                      <w:rFonts w:ascii="Arial" w:eastAsia="Arial" w:hAnsi="Arial" w:cs="Arial"/>
                      <w:color w:val="FF0000"/>
                      <w:sz w:val="14"/>
                      <w:szCs w:val="14"/>
                    </w:rPr>
                  </w:pPr>
                  <w:r w:rsidRPr="00F62EDD">
                    <w:rPr>
                      <w:rFonts w:ascii="Arial" w:eastAsia="Arial" w:hAnsi="Arial" w:cs="Arial"/>
                      <w:color w:val="FF0000"/>
                      <w:sz w:val="14"/>
                      <w:szCs w:val="14"/>
                    </w:rPr>
                    <w:lastRenderedPageBreak/>
                    <w:t>Única</w:t>
                  </w:r>
                </w:p>
              </w:tc>
              <w:tc>
                <w:tcPr>
                  <w:tcW w:w="705" w:type="dxa"/>
                  <w:vAlign w:val="center"/>
                </w:tcPr>
                <w:p w:rsidR="00DA446D" w:rsidRPr="00F62EDD" w:rsidRDefault="00DA446D" w:rsidP="003861C9">
                  <w:pPr>
                    <w:pBdr>
                      <w:top w:val="nil"/>
                      <w:left w:val="nil"/>
                      <w:bottom w:val="nil"/>
                      <w:right w:val="nil"/>
                      <w:between w:val="nil"/>
                    </w:pBdr>
                    <w:spacing w:before="30" w:after="40"/>
                    <w:jc w:val="center"/>
                    <w:rPr>
                      <w:rFonts w:ascii="Arial" w:eastAsia="Arial" w:hAnsi="Arial" w:cs="Arial"/>
                      <w:color w:val="FF0000"/>
                      <w:sz w:val="14"/>
                      <w:szCs w:val="14"/>
                    </w:rPr>
                  </w:pPr>
                  <w:r w:rsidRPr="00F62EDD">
                    <w:rPr>
                      <w:rFonts w:ascii="Arial" w:eastAsia="Arial" w:hAnsi="Arial" w:cs="Arial"/>
                      <w:color w:val="FF0000"/>
                      <w:sz w:val="14"/>
                      <w:szCs w:val="14"/>
                    </w:rPr>
                    <w:t>988,520</w:t>
                  </w:r>
                </w:p>
                <w:p w:rsidR="00DA446D" w:rsidRPr="00F62EDD" w:rsidRDefault="00DA446D" w:rsidP="003861C9">
                  <w:pPr>
                    <w:pBdr>
                      <w:top w:val="nil"/>
                      <w:left w:val="nil"/>
                      <w:bottom w:val="nil"/>
                      <w:right w:val="nil"/>
                      <w:between w:val="nil"/>
                    </w:pBdr>
                    <w:spacing w:before="30" w:after="40"/>
                    <w:jc w:val="center"/>
                    <w:rPr>
                      <w:rFonts w:ascii="Arial" w:eastAsia="Arial" w:hAnsi="Arial" w:cs="Arial"/>
                      <w:color w:val="FF0000"/>
                      <w:sz w:val="14"/>
                      <w:szCs w:val="14"/>
                    </w:rPr>
                  </w:pPr>
                  <w:r w:rsidRPr="00F62EDD">
                    <w:rPr>
                      <w:rFonts w:ascii="Arial" w:eastAsia="Arial" w:hAnsi="Arial" w:cs="Arial"/>
                      <w:color w:val="FF0000"/>
                      <w:sz w:val="14"/>
                      <w:szCs w:val="14"/>
                    </w:rPr>
                    <w:t xml:space="preserve">Para predios de </w:t>
                  </w:r>
                  <w:r w:rsidRPr="00F62EDD">
                    <w:rPr>
                      <w:rFonts w:ascii="Arial" w:eastAsia="Arial" w:hAnsi="Arial" w:cs="Arial"/>
                      <w:color w:val="FF0000"/>
                      <w:sz w:val="14"/>
                      <w:szCs w:val="14"/>
                    </w:rPr>
                    <w:lastRenderedPageBreak/>
                    <w:t>hasta 5000 ha</w:t>
                  </w:r>
                </w:p>
                <w:p w:rsidR="00DA446D" w:rsidRPr="00F62EDD" w:rsidRDefault="00DA446D" w:rsidP="003861C9">
                  <w:pPr>
                    <w:pBdr>
                      <w:top w:val="nil"/>
                      <w:left w:val="nil"/>
                      <w:bottom w:val="nil"/>
                      <w:right w:val="nil"/>
                      <w:between w:val="nil"/>
                    </w:pBdr>
                    <w:spacing w:before="30" w:after="40"/>
                    <w:jc w:val="center"/>
                    <w:rPr>
                      <w:rFonts w:ascii="Arial" w:eastAsia="Arial" w:hAnsi="Arial" w:cs="Arial"/>
                      <w:color w:val="FF0000"/>
                      <w:sz w:val="14"/>
                      <w:szCs w:val="14"/>
                    </w:rPr>
                  </w:pPr>
                  <w:r w:rsidRPr="00F62EDD">
                    <w:rPr>
                      <w:rFonts w:ascii="Arial" w:eastAsia="Arial" w:hAnsi="Arial" w:cs="Arial"/>
                      <w:color w:val="FF0000"/>
                      <w:sz w:val="14"/>
                      <w:szCs w:val="14"/>
                    </w:rPr>
                    <w:t>6,253,520 Para predios mayores a 5000 ha</w:t>
                  </w:r>
                </w:p>
              </w:tc>
              <w:tc>
                <w:tcPr>
                  <w:tcW w:w="686" w:type="dxa"/>
                  <w:vAlign w:val="center"/>
                </w:tcPr>
                <w:p w:rsidR="00DA446D" w:rsidRPr="00F62EDD" w:rsidRDefault="00DA446D" w:rsidP="00E129E2">
                  <w:pPr>
                    <w:pBdr>
                      <w:top w:val="nil"/>
                      <w:left w:val="nil"/>
                      <w:bottom w:val="nil"/>
                      <w:right w:val="nil"/>
                      <w:between w:val="nil"/>
                    </w:pBdr>
                    <w:spacing w:before="30" w:after="40"/>
                    <w:jc w:val="center"/>
                    <w:rPr>
                      <w:rFonts w:ascii="Arial" w:eastAsia="Arial" w:hAnsi="Arial" w:cs="Arial"/>
                      <w:color w:val="FF0000"/>
                      <w:sz w:val="14"/>
                      <w:szCs w:val="14"/>
                    </w:rPr>
                  </w:pPr>
                  <w:r w:rsidRPr="00F62EDD">
                    <w:rPr>
                      <w:rFonts w:ascii="Arial" w:eastAsia="Arial" w:hAnsi="Arial" w:cs="Arial"/>
                      <w:color w:val="FF0000"/>
                      <w:sz w:val="14"/>
                      <w:szCs w:val="14"/>
                    </w:rPr>
                    <w:lastRenderedPageBreak/>
                    <w:t>I, II</w:t>
                  </w:r>
                  <w:r w:rsidR="00E129E2" w:rsidRPr="00F62EDD">
                    <w:rPr>
                      <w:rFonts w:ascii="Arial" w:eastAsia="Arial" w:hAnsi="Arial" w:cs="Arial"/>
                      <w:color w:val="FF0000"/>
                      <w:sz w:val="14"/>
                      <w:szCs w:val="14"/>
                    </w:rPr>
                    <w:t xml:space="preserve"> y</w:t>
                  </w:r>
                  <w:r w:rsidRPr="00F62EDD">
                    <w:rPr>
                      <w:rFonts w:ascii="Arial" w:eastAsia="Arial" w:hAnsi="Arial" w:cs="Arial"/>
                      <w:color w:val="FF0000"/>
                      <w:sz w:val="14"/>
                      <w:szCs w:val="14"/>
                    </w:rPr>
                    <w:t xml:space="preserve"> III</w:t>
                  </w:r>
                </w:p>
              </w:tc>
              <w:tc>
                <w:tcPr>
                  <w:tcW w:w="794" w:type="dxa"/>
                  <w:vAlign w:val="center"/>
                </w:tcPr>
                <w:p w:rsidR="00DA446D" w:rsidRPr="00F62EDD" w:rsidRDefault="00DA446D" w:rsidP="003861C9">
                  <w:pPr>
                    <w:pBdr>
                      <w:top w:val="nil"/>
                      <w:left w:val="nil"/>
                      <w:bottom w:val="nil"/>
                      <w:right w:val="nil"/>
                      <w:between w:val="nil"/>
                    </w:pBdr>
                    <w:spacing w:before="30" w:after="40"/>
                    <w:jc w:val="center"/>
                    <w:rPr>
                      <w:rFonts w:ascii="Arial" w:eastAsia="Arial" w:hAnsi="Arial" w:cs="Arial"/>
                      <w:sz w:val="14"/>
                      <w:szCs w:val="14"/>
                    </w:rPr>
                  </w:pPr>
                  <w:r w:rsidRPr="00F62EDD">
                    <w:rPr>
                      <w:rFonts w:ascii="Arial" w:eastAsia="Arial" w:hAnsi="Arial" w:cs="Arial"/>
                      <w:sz w:val="14"/>
                      <w:szCs w:val="14"/>
                    </w:rPr>
                    <w:t>1</w:t>
                  </w:r>
                </w:p>
              </w:tc>
              <w:tc>
                <w:tcPr>
                  <w:tcW w:w="646" w:type="dxa"/>
                  <w:vAlign w:val="center"/>
                </w:tcPr>
                <w:p w:rsidR="00DA446D" w:rsidRPr="00F62EDD" w:rsidRDefault="00DA446D" w:rsidP="003861C9">
                  <w:pPr>
                    <w:pBdr>
                      <w:top w:val="nil"/>
                      <w:left w:val="nil"/>
                      <w:bottom w:val="nil"/>
                      <w:right w:val="nil"/>
                      <w:between w:val="nil"/>
                    </w:pBdr>
                    <w:spacing w:before="30" w:after="40"/>
                    <w:jc w:val="center"/>
                    <w:rPr>
                      <w:rFonts w:ascii="Arial" w:eastAsia="Arial" w:hAnsi="Arial" w:cs="Arial"/>
                      <w:sz w:val="14"/>
                      <w:szCs w:val="14"/>
                    </w:rPr>
                  </w:pPr>
                  <w:r w:rsidRPr="00F62EDD">
                    <w:rPr>
                      <w:rFonts w:ascii="Arial" w:eastAsia="Arial" w:hAnsi="Arial" w:cs="Arial"/>
                      <w:sz w:val="14"/>
                      <w:szCs w:val="14"/>
                    </w:rPr>
                    <w:t>10</w:t>
                  </w:r>
                </w:p>
              </w:tc>
              <w:tc>
                <w:tcPr>
                  <w:tcW w:w="709" w:type="dxa"/>
                  <w:vAlign w:val="center"/>
                </w:tcPr>
                <w:p w:rsidR="00DA446D" w:rsidRPr="00F62EDD" w:rsidRDefault="00DA446D" w:rsidP="003861C9">
                  <w:pPr>
                    <w:pBdr>
                      <w:top w:val="nil"/>
                      <w:left w:val="nil"/>
                      <w:bottom w:val="nil"/>
                      <w:right w:val="nil"/>
                      <w:between w:val="nil"/>
                    </w:pBdr>
                    <w:spacing w:before="30" w:after="40"/>
                    <w:jc w:val="center"/>
                    <w:rPr>
                      <w:rFonts w:ascii="Arial" w:eastAsia="Arial" w:hAnsi="Arial" w:cs="Arial"/>
                      <w:sz w:val="14"/>
                      <w:szCs w:val="14"/>
                      <w:u w:val="single"/>
                    </w:rPr>
                  </w:pPr>
                  <w:r w:rsidRPr="00F62EDD">
                    <w:rPr>
                      <w:rFonts w:ascii="Arial" w:eastAsia="Arial" w:hAnsi="Arial" w:cs="Arial"/>
                      <w:sz w:val="14"/>
                      <w:szCs w:val="14"/>
                      <w:u w:val="single"/>
                    </w:rPr>
                    <w:t>Registro Forestal Nacional</w:t>
                  </w:r>
                </w:p>
              </w:tc>
            </w:tr>
          </w:tbl>
          <w:p w:rsidR="003F331F" w:rsidRPr="0064338C" w:rsidRDefault="003F331F" w:rsidP="00104BA3">
            <w:pPr>
              <w:pStyle w:val="Texto"/>
              <w:spacing w:after="92"/>
              <w:ind w:firstLine="0"/>
            </w:pPr>
          </w:p>
        </w:tc>
        <w:tc>
          <w:tcPr>
            <w:tcW w:w="476" w:type="pct"/>
          </w:tcPr>
          <w:p w:rsidR="003F331F" w:rsidRPr="0064338C" w:rsidRDefault="008F6FC2" w:rsidP="00D81119">
            <w:pPr>
              <w:pStyle w:val="Texto"/>
              <w:spacing w:after="92"/>
              <w:ind w:firstLine="0"/>
              <w:rPr>
                <w:rFonts w:eastAsia="Calibri"/>
                <w:szCs w:val="18"/>
                <w:lang w:val="es-MX" w:eastAsia="en-US"/>
              </w:rPr>
            </w:pPr>
            <w:r w:rsidRPr="0064338C">
              <w:rPr>
                <w:rFonts w:eastAsia="Calibri"/>
                <w:szCs w:val="18"/>
                <w:lang w:val="es-MX" w:eastAsia="en-US"/>
              </w:rPr>
              <w:lastRenderedPageBreak/>
              <w:t>Actualización de montos e inclusión de tipo de productor.</w:t>
            </w:r>
          </w:p>
        </w:tc>
      </w:tr>
      <w:tr w:rsidR="0064338C" w:rsidRPr="0064338C" w:rsidTr="00CF135F">
        <w:tc>
          <w:tcPr>
            <w:tcW w:w="1880" w:type="pct"/>
          </w:tcPr>
          <w:tbl>
            <w:tblPr>
              <w:tblW w:w="4384" w:type="dxa"/>
              <w:tblInd w:w="144" w:type="dxa"/>
              <w:tblCellMar>
                <w:left w:w="70" w:type="dxa"/>
                <w:right w:w="70" w:type="dxa"/>
              </w:tblCellMar>
              <w:tblLook w:val="0000" w:firstRow="0" w:lastRow="0" w:firstColumn="0" w:lastColumn="0" w:noHBand="0" w:noVBand="0"/>
            </w:tblPr>
            <w:tblGrid>
              <w:gridCol w:w="702"/>
              <w:gridCol w:w="604"/>
              <w:gridCol w:w="527"/>
              <w:gridCol w:w="145"/>
              <w:gridCol w:w="570"/>
              <w:gridCol w:w="145"/>
              <w:gridCol w:w="432"/>
              <w:gridCol w:w="668"/>
            </w:tblGrid>
            <w:tr w:rsidR="0064338C" w:rsidRPr="0064338C" w:rsidTr="00DF3C47">
              <w:trPr>
                <w:trHeight w:val="20"/>
              </w:trPr>
              <w:tc>
                <w:tcPr>
                  <w:tcW w:w="4384" w:type="dxa"/>
                  <w:gridSpan w:val="8"/>
                  <w:tcBorders>
                    <w:top w:val="single" w:sz="6" w:space="0" w:color="auto"/>
                    <w:left w:val="single" w:sz="6" w:space="0" w:color="auto"/>
                    <w:bottom w:val="single" w:sz="6" w:space="0" w:color="auto"/>
                    <w:right w:val="single" w:sz="6" w:space="0" w:color="auto"/>
                  </w:tcBorders>
                  <w:shd w:val="clear" w:color="000000" w:fill="C0C0C0"/>
                  <w:vAlign w:val="center"/>
                </w:tcPr>
                <w:p w:rsidR="003F331F" w:rsidRPr="0064338C" w:rsidRDefault="003F331F" w:rsidP="00635EF1">
                  <w:pPr>
                    <w:pStyle w:val="Texto"/>
                    <w:spacing w:after="92"/>
                    <w:ind w:firstLine="0"/>
                    <w:jc w:val="center"/>
                    <w:rPr>
                      <w:b/>
                      <w:sz w:val="10"/>
                      <w:szCs w:val="10"/>
                    </w:rPr>
                  </w:pPr>
                  <w:r w:rsidRPr="0064338C">
                    <w:rPr>
                      <w:b/>
                      <w:sz w:val="10"/>
                      <w:szCs w:val="10"/>
                    </w:rPr>
                    <w:lastRenderedPageBreak/>
                    <w:t>Componente II. Gobernanza y Desarrollo de Capacidades</w:t>
                  </w:r>
                </w:p>
              </w:tc>
            </w:tr>
            <w:tr w:rsidR="0064338C" w:rsidRPr="0064338C" w:rsidTr="00DF3C47">
              <w:trPr>
                <w:trHeight w:val="20"/>
              </w:trPr>
              <w:tc>
                <w:tcPr>
                  <w:tcW w:w="699" w:type="dxa"/>
                  <w:vMerge w:val="restart"/>
                  <w:tcBorders>
                    <w:top w:val="single" w:sz="6" w:space="0" w:color="auto"/>
                    <w:left w:val="single" w:sz="6" w:space="0" w:color="auto"/>
                    <w:right w:val="single" w:sz="6" w:space="0" w:color="auto"/>
                  </w:tcBorders>
                  <w:shd w:val="clear" w:color="000000" w:fill="C0C0C0"/>
                  <w:vAlign w:val="center"/>
                </w:tcPr>
                <w:p w:rsidR="003F331F" w:rsidRPr="0064338C" w:rsidRDefault="003F331F" w:rsidP="00635EF1">
                  <w:pPr>
                    <w:pStyle w:val="Texto"/>
                    <w:spacing w:after="92"/>
                    <w:ind w:firstLine="0"/>
                    <w:jc w:val="center"/>
                    <w:rPr>
                      <w:b/>
                      <w:sz w:val="10"/>
                      <w:szCs w:val="10"/>
                    </w:rPr>
                  </w:pPr>
                  <w:r w:rsidRPr="0064338C">
                    <w:rPr>
                      <w:b/>
                      <w:sz w:val="10"/>
                      <w:szCs w:val="10"/>
                    </w:rPr>
                    <w:t>Concepto</w:t>
                  </w:r>
                </w:p>
              </w:tc>
              <w:tc>
                <w:tcPr>
                  <w:tcW w:w="709" w:type="dxa"/>
                  <w:vMerge w:val="restart"/>
                  <w:tcBorders>
                    <w:top w:val="single" w:sz="6" w:space="0" w:color="auto"/>
                    <w:left w:val="single" w:sz="6" w:space="0" w:color="auto"/>
                    <w:right w:val="single" w:sz="6" w:space="0" w:color="auto"/>
                  </w:tcBorders>
                  <w:shd w:val="clear" w:color="000000" w:fill="C0C0C0"/>
                  <w:vAlign w:val="center"/>
                </w:tcPr>
                <w:p w:rsidR="003F331F" w:rsidRPr="0064338C" w:rsidRDefault="003F331F" w:rsidP="00635EF1">
                  <w:pPr>
                    <w:pStyle w:val="Texto"/>
                    <w:spacing w:after="92"/>
                    <w:ind w:firstLine="0"/>
                    <w:jc w:val="center"/>
                    <w:rPr>
                      <w:b/>
                      <w:sz w:val="10"/>
                      <w:szCs w:val="10"/>
                    </w:rPr>
                  </w:pPr>
                  <w:r w:rsidRPr="0064338C">
                    <w:rPr>
                      <w:b/>
                      <w:sz w:val="10"/>
                      <w:szCs w:val="10"/>
                    </w:rPr>
                    <w:t>Modalidad</w:t>
                  </w:r>
                </w:p>
              </w:tc>
              <w:tc>
                <w:tcPr>
                  <w:tcW w:w="708" w:type="dxa"/>
                  <w:vMerge w:val="restart"/>
                  <w:tcBorders>
                    <w:top w:val="single" w:sz="6" w:space="0" w:color="auto"/>
                    <w:left w:val="single" w:sz="6" w:space="0" w:color="auto"/>
                    <w:right w:val="single" w:sz="6" w:space="0" w:color="auto"/>
                  </w:tcBorders>
                  <w:shd w:val="clear" w:color="000000" w:fill="C0C0C0"/>
                  <w:vAlign w:val="center"/>
                </w:tcPr>
                <w:p w:rsidR="003F331F" w:rsidRPr="0064338C" w:rsidRDefault="003F331F" w:rsidP="00635EF1">
                  <w:pPr>
                    <w:pStyle w:val="Texto"/>
                    <w:spacing w:after="92"/>
                    <w:ind w:firstLine="0"/>
                    <w:jc w:val="center"/>
                    <w:rPr>
                      <w:b/>
                      <w:sz w:val="10"/>
                      <w:szCs w:val="10"/>
                    </w:rPr>
                  </w:pPr>
                  <w:r w:rsidRPr="0064338C">
                    <w:rPr>
                      <w:b/>
                      <w:sz w:val="10"/>
                      <w:szCs w:val="10"/>
                    </w:rPr>
                    <w:t>Monto máximo ($)</w:t>
                  </w:r>
                </w:p>
              </w:tc>
              <w:tc>
                <w:tcPr>
                  <w:tcW w:w="160" w:type="dxa"/>
                  <w:tcBorders>
                    <w:top w:val="single" w:sz="6" w:space="0" w:color="auto"/>
                    <w:left w:val="single" w:sz="6" w:space="0" w:color="auto"/>
                    <w:right w:val="single" w:sz="6" w:space="0" w:color="auto"/>
                  </w:tcBorders>
                  <w:vAlign w:val="center"/>
                </w:tcPr>
                <w:p w:rsidR="003F331F" w:rsidRPr="0064338C" w:rsidRDefault="003F331F" w:rsidP="00635EF1">
                  <w:pPr>
                    <w:pStyle w:val="Texto"/>
                    <w:spacing w:after="92"/>
                    <w:ind w:firstLine="0"/>
                    <w:jc w:val="center"/>
                    <w:rPr>
                      <w:b/>
                      <w:sz w:val="10"/>
                      <w:szCs w:val="10"/>
                    </w:rPr>
                  </w:pPr>
                </w:p>
              </w:tc>
              <w:tc>
                <w:tcPr>
                  <w:tcW w:w="691" w:type="dxa"/>
                  <w:tcBorders>
                    <w:top w:val="single" w:sz="6" w:space="0" w:color="auto"/>
                    <w:left w:val="single" w:sz="6" w:space="0" w:color="auto"/>
                    <w:bottom w:val="single" w:sz="6" w:space="0" w:color="auto"/>
                    <w:right w:val="single" w:sz="6" w:space="0" w:color="auto"/>
                  </w:tcBorders>
                  <w:shd w:val="clear" w:color="000000" w:fill="C0C0C0"/>
                  <w:vAlign w:val="center"/>
                </w:tcPr>
                <w:p w:rsidR="003F331F" w:rsidRPr="0064338C" w:rsidRDefault="003F331F" w:rsidP="00635EF1">
                  <w:pPr>
                    <w:pStyle w:val="Texto"/>
                    <w:spacing w:after="92"/>
                    <w:ind w:firstLine="0"/>
                    <w:jc w:val="center"/>
                    <w:rPr>
                      <w:b/>
                      <w:sz w:val="10"/>
                      <w:szCs w:val="10"/>
                    </w:rPr>
                  </w:pPr>
                  <w:r w:rsidRPr="0064338C">
                    <w:rPr>
                      <w:b/>
                      <w:sz w:val="10"/>
                      <w:szCs w:val="10"/>
                    </w:rPr>
                    <w:t>Persona beneficiaria</w:t>
                  </w:r>
                </w:p>
              </w:tc>
              <w:tc>
                <w:tcPr>
                  <w:tcW w:w="160" w:type="dxa"/>
                  <w:tcBorders>
                    <w:top w:val="single" w:sz="6" w:space="0" w:color="auto"/>
                    <w:left w:val="single" w:sz="6" w:space="0" w:color="auto"/>
                    <w:right w:val="single" w:sz="6" w:space="0" w:color="auto"/>
                  </w:tcBorders>
                  <w:vAlign w:val="center"/>
                </w:tcPr>
                <w:p w:rsidR="003F331F" w:rsidRPr="0064338C" w:rsidRDefault="003F331F" w:rsidP="00635EF1">
                  <w:pPr>
                    <w:pStyle w:val="Texto"/>
                    <w:spacing w:after="92"/>
                    <w:ind w:firstLine="0"/>
                    <w:jc w:val="center"/>
                    <w:rPr>
                      <w:b/>
                      <w:sz w:val="10"/>
                      <w:szCs w:val="10"/>
                    </w:rPr>
                  </w:pPr>
                </w:p>
              </w:tc>
              <w:tc>
                <w:tcPr>
                  <w:tcW w:w="1257" w:type="dxa"/>
                  <w:gridSpan w:val="2"/>
                  <w:tcBorders>
                    <w:top w:val="single" w:sz="6" w:space="0" w:color="auto"/>
                    <w:left w:val="single" w:sz="6" w:space="0" w:color="auto"/>
                    <w:bottom w:val="single" w:sz="6" w:space="0" w:color="auto"/>
                    <w:right w:val="single" w:sz="6" w:space="0" w:color="auto"/>
                  </w:tcBorders>
                  <w:shd w:val="clear" w:color="000000" w:fill="C0C0C0"/>
                  <w:vAlign w:val="center"/>
                </w:tcPr>
                <w:p w:rsidR="003F331F" w:rsidRPr="0064338C" w:rsidRDefault="003F331F" w:rsidP="00635EF1">
                  <w:pPr>
                    <w:pStyle w:val="Texto"/>
                    <w:spacing w:after="92"/>
                    <w:ind w:firstLine="0"/>
                    <w:jc w:val="center"/>
                    <w:rPr>
                      <w:b/>
                      <w:sz w:val="10"/>
                      <w:szCs w:val="10"/>
                    </w:rPr>
                  </w:pPr>
                  <w:r w:rsidRPr="0064338C">
                    <w:rPr>
                      <w:b/>
                      <w:sz w:val="10"/>
                      <w:szCs w:val="10"/>
                    </w:rPr>
                    <w:t>Asistencia Técnica Certificada</w:t>
                  </w:r>
                </w:p>
              </w:tc>
            </w:tr>
            <w:tr w:rsidR="0064338C" w:rsidRPr="0064338C" w:rsidTr="00DF3C47">
              <w:trPr>
                <w:trHeight w:val="20"/>
              </w:trPr>
              <w:tc>
                <w:tcPr>
                  <w:tcW w:w="699" w:type="dxa"/>
                  <w:vMerge/>
                  <w:tcBorders>
                    <w:left w:val="single" w:sz="6" w:space="0" w:color="auto"/>
                    <w:bottom w:val="single" w:sz="6" w:space="0" w:color="000000"/>
                    <w:right w:val="single" w:sz="6" w:space="0" w:color="auto"/>
                  </w:tcBorders>
                  <w:vAlign w:val="center"/>
                </w:tcPr>
                <w:p w:rsidR="003F331F" w:rsidRPr="0064338C" w:rsidRDefault="003F331F" w:rsidP="00635EF1">
                  <w:pPr>
                    <w:pStyle w:val="Texto"/>
                    <w:spacing w:after="92"/>
                    <w:ind w:firstLine="0"/>
                    <w:jc w:val="center"/>
                    <w:rPr>
                      <w:b/>
                      <w:sz w:val="10"/>
                      <w:szCs w:val="10"/>
                    </w:rPr>
                  </w:pPr>
                </w:p>
              </w:tc>
              <w:tc>
                <w:tcPr>
                  <w:tcW w:w="709" w:type="dxa"/>
                  <w:vMerge/>
                  <w:tcBorders>
                    <w:left w:val="single" w:sz="6" w:space="0" w:color="auto"/>
                    <w:bottom w:val="single" w:sz="6" w:space="0" w:color="000000"/>
                    <w:right w:val="single" w:sz="6" w:space="0" w:color="auto"/>
                  </w:tcBorders>
                  <w:vAlign w:val="center"/>
                </w:tcPr>
                <w:p w:rsidR="003F331F" w:rsidRPr="0064338C" w:rsidRDefault="003F331F" w:rsidP="00635EF1">
                  <w:pPr>
                    <w:pStyle w:val="Texto"/>
                    <w:spacing w:after="92"/>
                    <w:ind w:firstLine="0"/>
                    <w:jc w:val="center"/>
                    <w:rPr>
                      <w:b/>
                      <w:sz w:val="10"/>
                      <w:szCs w:val="10"/>
                    </w:rPr>
                  </w:pPr>
                </w:p>
              </w:tc>
              <w:tc>
                <w:tcPr>
                  <w:tcW w:w="708" w:type="dxa"/>
                  <w:vMerge/>
                  <w:tcBorders>
                    <w:left w:val="single" w:sz="6" w:space="0" w:color="auto"/>
                    <w:bottom w:val="single" w:sz="6" w:space="0" w:color="000000"/>
                    <w:right w:val="single" w:sz="6" w:space="0" w:color="auto"/>
                  </w:tcBorders>
                  <w:vAlign w:val="center"/>
                </w:tcPr>
                <w:p w:rsidR="003F331F" w:rsidRPr="0064338C" w:rsidRDefault="003F331F" w:rsidP="00635EF1">
                  <w:pPr>
                    <w:pStyle w:val="Texto"/>
                    <w:spacing w:after="92"/>
                    <w:ind w:firstLine="0"/>
                    <w:jc w:val="center"/>
                    <w:rPr>
                      <w:b/>
                      <w:sz w:val="10"/>
                      <w:szCs w:val="10"/>
                    </w:rPr>
                  </w:pPr>
                </w:p>
              </w:tc>
              <w:tc>
                <w:tcPr>
                  <w:tcW w:w="160" w:type="dxa"/>
                  <w:tcBorders>
                    <w:left w:val="single" w:sz="6" w:space="0" w:color="auto"/>
                    <w:right w:val="single" w:sz="6" w:space="0" w:color="auto"/>
                  </w:tcBorders>
                  <w:vAlign w:val="center"/>
                </w:tcPr>
                <w:p w:rsidR="003F331F" w:rsidRPr="0064338C" w:rsidRDefault="003F331F" w:rsidP="00635EF1">
                  <w:pPr>
                    <w:pStyle w:val="Texto"/>
                    <w:spacing w:after="92"/>
                    <w:ind w:firstLine="0"/>
                    <w:jc w:val="center"/>
                    <w:rPr>
                      <w:b/>
                      <w:sz w:val="10"/>
                      <w:szCs w:val="10"/>
                    </w:rPr>
                  </w:pPr>
                </w:p>
              </w:tc>
              <w:tc>
                <w:tcPr>
                  <w:tcW w:w="691" w:type="dxa"/>
                  <w:tcBorders>
                    <w:top w:val="single" w:sz="6" w:space="0" w:color="auto"/>
                    <w:left w:val="single" w:sz="6" w:space="0" w:color="auto"/>
                    <w:bottom w:val="single" w:sz="6" w:space="0" w:color="auto"/>
                    <w:right w:val="single" w:sz="6" w:space="0" w:color="auto"/>
                  </w:tcBorders>
                  <w:shd w:val="clear" w:color="000000" w:fill="C0C0C0"/>
                  <w:vAlign w:val="center"/>
                </w:tcPr>
                <w:p w:rsidR="003F331F" w:rsidRPr="0064338C" w:rsidRDefault="003F331F" w:rsidP="00635EF1">
                  <w:pPr>
                    <w:pStyle w:val="Texto"/>
                    <w:spacing w:after="92"/>
                    <w:ind w:firstLine="0"/>
                    <w:jc w:val="center"/>
                    <w:rPr>
                      <w:b/>
                      <w:sz w:val="10"/>
                      <w:szCs w:val="10"/>
                    </w:rPr>
                  </w:pPr>
                  <w:r w:rsidRPr="0064338C">
                    <w:rPr>
                      <w:b/>
                      <w:sz w:val="10"/>
                      <w:szCs w:val="10"/>
                    </w:rPr>
                    <w:t>Número máximo de apoyos</w:t>
                  </w:r>
                </w:p>
              </w:tc>
              <w:tc>
                <w:tcPr>
                  <w:tcW w:w="160" w:type="dxa"/>
                  <w:tcBorders>
                    <w:left w:val="single" w:sz="6" w:space="0" w:color="auto"/>
                    <w:right w:val="single" w:sz="6" w:space="0" w:color="auto"/>
                  </w:tcBorders>
                  <w:vAlign w:val="center"/>
                </w:tcPr>
                <w:p w:rsidR="003F331F" w:rsidRPr="0064338C" w:rsidRDefault="003F331F" w:rsidP="00635EF1">
                  <w:pPr>
                    <w:pStyle w:val="Texto"/>
                    <w:spacing w:after="92"/>
                    <w:ind w:firstLine="0"/>
                    <w:jc w:val="center"/>
                    <w:rPr>
                      <w:b/>
                      <w:sz w:val="10"/>
                      <w:szCs w:val="10"/>
                    </w:rPr>
                  </w:pPr>
                </w:p>
              </w:tc>
              <w:tc>
                <w:tcPr>
                  <w:tcW w:w="549" w:type="dxa"/>
                  <w:tcBorders>
                    <w:top w:val="single" w:sz="6" w:space="0" w:color="auto"/>
                    <w:left w:val="single" w:sz="6" w:space="0" w:color="auto"/>
                    <w:bottom w:val="single" w:sz="6" w:space="0" w:color="auto"/>
                    <w:right w:val="single" w:sz="6" w:space="0" w:color="auto"/>
                  </w:tcBorders>
                  <w:shd w:val="clear" w:color="000000" w:fill="C0C0C0"/>
                  <w:vAlign w:val="center"/>
                </w:tcPr>
                <w:p w:rsidR="003F331F" w:rsidRPr="0064338C" w:rsidRDefault="003F331F" w:rsidP="00635EF1">
                  <w:pPr>
                    <w:pStyle w:val="Texto"/>
                    <w:spacing w:after="92"/>
                    <w:ind w:firstLine="0"/>
                    <w:jc w:val="center"/>
                    <w:rPr>
                      <w:b/>
                      <w:sz w:val="10"/>
                      <w:szCs w:val="10"/>
                    </w:rPr>
                  </w:pPr>
                  <w:r w:rsidRPr="0064338C">
                    <w:rPr>
                      <w:b/>
                      <w:sz w:val="10"/>
                      <w:szCs w:val="10"/>
                    </w:rPr>
                    <w:t>Número máximo de apoyos</w:t>
                  </w:r>
                </w:p>
              </w:tc>
              <w:tc>
                <w:tcPr>
                  <w:tcW w:w="708" w:type="dxa"/>
                  <w:tcBorders>
                    <w:top w:val="single" w:sz="6" w:space="0" w:color="auto"/>
                    <w:left w:val="single" w:sz="6" w:space="0" w:color="auto"/>
                    <w:bottom w:val="single" w:sz="6" w:space="0" w:color="auto"/>
                    <w:right w:val="single" w:sz="6" w:space="0" w:color="auto"/>
                  </w:tcBorders>
                  <w:shd w:val="clear" w:color="000000" w:fill="C0C0C0"/>
                  <w:vAlign w:val="center"/>
                </w:tcPr>
                <w:p w:rsidR="003F331F" w:rsidRPr="0064338C" w:rsidRDefault="003F331F" w:rsidP="00635EF1">
                  <w:pPr>
                    <w:pStyle w:val="Texto"/>
                    <w:spacing w:after="92"/>
                    <w:ind w:firstLine="0"/>
                    <w:jc w:val="center"/>
                    <w:rPr>
                      <w:b/>
                      <w:sz w:val="10"/>
                      <w:szCs w:val="10"/>
                    </w:rPr>
                  </w:pPr>
                  <w:r w:rsidRPr="0064338C">
                    <w:rPr>
                      <w:b/>
                      <w:sz w:val="10"/>
                      <w:szCs w:val="10"/>
                    </w:rPr>
                    <w:t>Capacidad Técnica Certificada requerida</w:t>
                  </w:r>
                </w:p>
              </w:tc>
            </w:tr>
            <w:tr w:rsidR="0064338C" w:rsidRPr="0064338C" w:rsidTr="00DF3C47">
              <w:trPr>
                <w:trHeight w:val="20"/>
              </w:trPr>
              <w:tc>
                <w:tcPr>
                  <w:tcW w:w="699"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after="92"/>
                    <w:ind w:firstLine="0"/>
                    <w:jc w:val="center"/>
                    <w:rPr>
                      <w:b/>
                      <w:sz w:val="10"/>
                      <w:szCs w:val="10"/>
                    </w:rPr>
                  </w:pPr>
                  <w:r w:rsidRPr="0064338C">
                    <w:rPr>
                      <w:b/>
                      <w:sz w:val="10"/>
                      <w:szCs w:val="10"/>
                    </w:rPr>
                    <w:t>DC.1 Planeación Comunitaria Participativa</w:t>
                  </w:r>
                </w:p>
                <w:p w:rsidR="003F331F" w:rsidRPr="0064338C" w:rsidRDefault="003F331F" w:rsidP="00635EF1">
                  <w:pPr>
                    <w:pStyle w:val="Texto"/>
                    <w:spacing w:after="92"/>
                    <w:ind w:firstLine="0"/>
                    <w:jc w:val="center"/>
                    <w:rPr>
                      <w:b/>
                      <w:sz w:val="10"/>
                      <w:szCs w:val="10"/>
                    </w:rPr>
                  </w:pPr>
                </w:p>
              </w:tc>
              <w:tc>
                <w:tcPr>
                  <w:tcW w:w="709"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after="92"/>
                    <w:ind w:firstLine="0"/>
                    <w:jc w:val="center"/>
                    <w:rPr>
                      <w:sz w:val="10"/>
                      <w:szCs w:val="10"/>
                    </w:rPr>
                  </w:pPr>
                  <w:r w:rsidRPr="0064338C">
                    <w:rPr>
                      <w:sz w:val="10"/>
                      <w:szCs w:val="10"/>
                    </w:rPr>
                    <w:t>No aplica</w:t>
                  </w:r>
                </w:p>
              </w:tc>
              <w:tc>
                <w:tcPr>
                  <w:tcW w:w="708"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after="92"/>
                    <w:ind w:firstLine="0"/>
                    <w:jc w:val="center"/>
                    <w:rPr>
                      <w:sz w:val="10"/>
                      <w:szCs w:val="10"/>
                    </w:rPr>
                  </w:pPr>
                  <w:r w:rsidRPr="0064338C">
                    <w:rPr>
                      <w:sz w:val="10"/>
                      <w:szCs w:val="10"/>
                    </w:rPr>
                    <w:t>50,000</w:t>
                  </w:r>
                </w:p>
              </w:tc>
              <w:tc>
                <w:tcPr>
                  <w:tcW w:w="160" w:type="dxa"/>
                  <w:tcBorders>
                    <w:left w:val="single" w:sz="6" w:space="0" w:color="auto"/>
                    <w:right w:val="single" w:sz="6" w:space="0" w:color="auto"/>
                  </w:tcBorders>
                  <w:vAlign w:val="center"/>
                </w:tcPr>
                <w:p w:rsidR="003F331F" w:rsidRPr="0064338C" w:rsidRDefault="003F331F" w:rsidP="00635EF1">
                  <w:pPr>
                    <w:pStyle w:val="Texto"/>
                    <w:spacing w:after="92"/>
                    <w:ind w:firstLine="0"/>
                    <w:jc w:val="center"/>
                    <w:rPr>
                      <w:sz w:val="10"/>
                      <w:szCs w:val="10"/>
                    </w:rPr>
                  </w:pPr>
                </w:p>
              </w:tc>
              <w:tc>
                <w:tcPr>
                  <w:tcW w:w="691"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after="92"/>
                    <w:ind w:firstLine="0"/>
                    <w:jc w:val="center"/>
                    <w:rPr>
                      <w:sz w:val="10"/>
                      <w:szCs w:val="10"/>
                    </w:rPr>
                  </w:pPr>
                  <w:r w:rsidRPr="0064338C">
                    <w:rPr>
                      <w:sz w:val="10"/>
                      <w:szCs w:val="10"/>
                    </w:rPr>
                    <w:t>1</w:t>
                  </w:r>
                </w:p>
              </w:tc>
              <w:tc>
                <w:tcPr>
                  <w:tcW w:w="160" w:type="dxa"/>
                  <w:tcBorders>
                    <w:left w:val="single" w:sz="6" w:space="0" w:color="auto"/>
                    <w:right w:val="single" w:sz="6" w:space="0" w:color="auto"/>
                  </w:tcBorders>
                  <w:vAlign w:val="center"/>
                </w:tcPr>
                <w:p w:rsidR="003F331F" w:rsidRPr="0064338C" w:rsidRDefault="003F331F" w:rsidP="00635EF1">
                  <w:pPr>
                    <w:pStyle w:val="Texto"/>
                    <w:spacing w:after="92"/>
                    <w:ind w:firstLine="0"/>
                    <w:jc w:val="center"/>
                    <w:rPr>
                      <w:sz w:val="10"/>
                      <w:szCs w:val="10"/>
                    </w:rPr>
                  </w:pPr>
                </w:p>
              </w:tc>
              <w:tc>
                <w:tcPr>
                  <w:tcW w:w="549"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after="92"/>
                    <w:ind w:firstLine="0"/>
                    <w:jc w:val="center"/>
                    <w:rPr>
                      <w:sz w:val="10"/>
                      <w:szCs w:val="10"/>
                    </w:rPr>
                  </w:pPr>
                  <w:r w:rsidRPr="0064338C">
                    <w:rPr>
                      <w:sz w:val="10"/>
                      <w:szCs w:val="10"/>
                    </w:rPr>
                    <w:t>4</w:t>
                  </w:r>
                </w:p>
              </w:tc>
              <w:tc>
                <w:tcPr>
                  <w:tcW w:w="708"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after="92"/>
                    <w:ind w:firstLine="0"/>
                    <w:jc w:val="center"/>
                    <w:rPr>
                      <w:sz w:val="10"/>
                      <w:szCs w:val="10"/>
                    </w:rPr>
                  </w:pPr>
                  <w:r w:rsidRPr="0064338C">
                    <w:rPr>
                      <w:sz w:val="10"/>
                      <w:szCs w:val="10"/>
                    </w:rPr>
                    <w:t>Fortalecimiento del capital social</w:t>
                  </w:r>
                </w:p>
              </w:tc>
            </w:tr>
            <w:tr w:rsidR="0064338C" w:rsidRPr="0064338C" w:rsidTr="00DF3C47">
              <w:trPr>
                <w:trHeight w:val="20"/>
              </w:trPr>
              <w:tc>
                <w:tcPr>
                  <w:tcW w:w="699"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after="92"/>
                    <w:ind w:firstLine="0"/>
                    <w:jc w:val="center"/>
                    <w:rPr>
                      <w:b/>
                      <w:sz w:val="10"/>
                      <w:szCs w:val="10"/>
                    </w:rPr>
                  </w:pPr>
                  <w:r w:rsidRPr="0064338C">
                    <w:rPr>
                      <w:b/>
                      <w:sz w:val="10"/>
                      <w:szCs w:val="10"/>
                    </w:rPr>
                    <w:t>DC.2 Seminarios de comunidad a comunidad</w:t>
                  </w:r>
                </w:p>
              </w:tc>
              <w:tc>
                <w:tcPr>
                  <w:tcW w:w="709"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after="92"/>
                    <w:ind w:firstLine="0"/>
                    <w:jc w:val="center"/>
                    <w:rPr>
                      <w:sz w:val="10"/>
                      <w:szCs w:val="10"/>
                    </w:rPr>
                  </w:pPr>
                  <w:r w:rsidRPr="0064338C">
                    <w:rPr>
                      <w:sz w:val="10"/>
                      <w:szCs w:val="10"/>
                    </w:rPr>
                    <w:t>No aplica</w:t>
                  </w:r>
                </w:p>
              </w:tc>
              <w:tc>
                <w:tcPr>
                  <w:tcW w:w="708"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after="92"/>
                    <w:ind w:firstLine="0"/>
                    <w:jc w:val="center"/>
                    <w:rPr>
                      <w:sz w:val="10"/>
                      <w:szCs w:val="10"/>
                    </w:rPr>
                  </w:pPr>
                  <w:r w:rsidRPr="0064338C">
                    <w:rPr>
                      <w:sz w:val="10"/>
                      <w:szCs w:val="10"/>
                    </w:rPr>
                    <w:t>85,000</w:t>
                  </w:r>
                </w:p>
              </w:tc>
              <w:tc>
                <w:tcPr>
                  <w:tcW w:w="160" w:type="dxa"/>
                  <w:tcBorders>
                    <w:left w:val="single" w:sz="6" w:space="0" w:color="auto"/>
                    <w:right w:val="single" w:sz="6" w:space="0" w:color="auto"/>
                  </w:tcBorders>
                  <w:vAlign w:val="center"/>
                </w:tcPr>
                <w:p w:rsidR="003F331F" w:rsidRPr="0064338C" w:rsidRDefault="003F331F" w:rsidP="00635EF1">
                  <w:pPr>
                    <w:pStyle w:val="Texto"/>
                    <w:spacing w:after="92"/>
                    <w:ind w:firstLine="0"/>
                    <w:jc w:val="center"/>
                    <w:rPr>
                      <w:sz w:val="10"/>
                      <w:szCs w:val="10"/>
                    </w:rPr>
                  </w:pPr>
                </w:p>
              </w:tc>
              <w:tc>
                <w:tcPr>
                  <w:tcW w:w="691"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after="92"/>
                    <w:ind w:firstLine="0"/>
                    <w:jc w:val="center"/>
                    <w:rPr>
                      <w:sz w:val="10"/>
                      <w:szCs w:val="10"/>
                    </w:rPr>
                  </w:pPr>
                  <w:r w:rsidRPr="0064338C">
                    <w:rPr>
                      <w:sz w:val="10"/>
                      <w:szCs w:val="10"/>
                    </w:rPr>
                    <w:t>1</w:t>
                  </w:r>
                </w:p>
              </w:tc>
              <w:tc>
                <w:tcPr>
                  <w:tcW w:w="160" w:type="dxa"/>
                  <w:tcBorders>
                    <w:left w:val="single" w:sz="6" w:space="0" w:color="auto"/>
                    <w:right w:val="single" w:sz="6" w:space="0" w:color="auto"/>
                  </w:tcBorders>
                  <w:vAlign w:val="center"/>
                </w:tcPr>
                <w:p w:rsidR="003F331F" w:rsidRPr="0064338C" w:rsidRDefault="003F331F" w:rsidP="00635EF1">
                  <w:pPr>
                    <w:pStyle w:val="Texto"/>
                    <w:spacing w:after="92"/>
                    <w:ind w:firstLine="0"/>
                    <w:jc w:val="center"/>
                    <w:rPr>
                      <w:sz w:val="10"/>
                      <w:szCs w:val="10"/>
                    </w:rPr>
                  </w:pPr>
                </w:p>
              </w:tc>
              <w:tc>
                <w:tcPr>
                  <w:tcW w:w="549"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after="92"/>
                    <w:ind w:firstLine="0"/>
                    <w:jc w:val="center"/>
                    <w:rPr>
                      <w:sz w:val="10"/>
                      <w:szCs w:val="10"/>
                    </w:rPr>
                  </w:pPr>
                  <w:r w:rsidRPr="0064338C">
                    <w:rPr>
                      <w:sz w:val="10"/>
                      <w:szCs w:val="10"/>
                    </w:rPr>
                    <w:t>No aplica</w:t>
                  </w:r>
                </w:p>
              </w:tc>
              <w:tc>
                <w:tcPr>
                  <w:tcW w:w="708"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after="92"/>
                    <w:ind w:firstLine="0"/>
                    <w:jc w:val="center"/>
                    <w:rPr>
                      <w:sz w:val="10"/>
                      <w:szCs w:val="10"/>
                    </w:rPr>
                  </w:pPr>
                  <w:r w:rsidRPr="0064338C">
                    <w:rPr>
                      <w:sz w:val="10"/>
                      <w:szCs w:val="10"/>
                    </w:rPr>
                    <w:t>Comunidad Instructora</w:t>
                  </w:r>
                </w:p>
              </w:tc>
            </w:tr>
            <w:tr w:rsidR="0064338C" w:rsidRPr="0064338C" w:rsidTr="00DF3C47">
              <w:trPr>
                <w:trHeight w:val="20"/>
              </w:trPr>
              <w:tc>
                <w:tcPr>
                  <w:tcW w:w="699"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after="92"/>
                    <w:ind w:firstLine="0"/>
                    <w:jc w:val="center"/>
                    <w:rPr>
                      <w:b/>
                      <w:sz w:val="10"/>
                      <w:szCs w:val="10"/>
                    </w:rPr>
                  </w:pPr>
                  <w:r w:rsidRPr="0064338C">
                    <w:rPr>
                      <w:b/>
                      <w:sz w:val="10"/>
                      <w:szCs w:val="10"/>
                    </w:rPr>
                    <w:t>DC.3 Ordenamiento territorial comunitario</w:t>
                  </w:r>
                </w:p>
              </w:tc>
              <w:tc>
                <w:tcPr>
                  <w:tcW w:w="709"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after="92"/>
                    <w:ind w:firstLine="0"/>
                    <w:jc w:val="center"/>
                    <w:rPr>
                      <w:sz w:val="10"/>
                      <w:szCs w:val="10"/>
                    </w:rPr>
                  </w:pPr>
                  <w:r w:rsidRPr="0064338C">
                    <w:rPr>
                      <w:sz w:val="10"/>
                      <w:szCs w:val="10"/>
                    </w:rPr>
                    <w:t>No aplica</w:t>
                  </w:r>
                </w:p>
              </w:tc>
              <w:tc>
                <w:tcPr>
                  <w:tcW w:w="708"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after="92"/>
                    <w:ind w:firstLine="0"/>
                    <w:jc w:val="center"/>
                    <w:rPr>
                      <w:sz w:val="10"/>
                      <w:szCs w:val="10"/>
                    </w:rPr>
                  </w:pPr>
                  <w:r w:rsidRPr="0064338C">
                    <w:rPr>
                      <w:sz w:val="10"/>
                      <w:szCs w:val="10"/>
                    </w:rPr>
                    <w:t>300,000</w:t>
                  </w:r>
                </w:p>
              </w:tc>
              <w:tc>
                <w:tcPr>
                  <w:tcW w:w="160" w:type="dxa"/>
                  <w:tcBorders>
                    <w:left w:val="single" w:sz="6" w:space="0" w:color="auto"/>
                    <w:right w:val="single" w:sz="6" w:space="0" w:color="auto"/>
                  </w:tcBorders>
                  <w:vAlign w:val="center"/>
                </w:tcPr>
                <w:p w:rsidR="003F331F" w:rsidRPr="0064338C" w:rsidRDefault="003F331F" w:rsidP="00635EF1">
                  <w:pPr>
                    <w:pStyle w:val="Texto"/>
                    <w:spacing w:after="92"/>
                    <w:ind w:firstLine="0"/>
                    <w:jc w:val="center"/>
                    <w:rPr>
                      <w:sz w:val="10"/>
                      <w:szCs w:val="10"/>
                    </w:rPr>
                  </w:pPr>
                </w:p>
              </w:tc>
              <w:tc>
                <w:tcPr>
                  <w:tcW w:w="691"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after="92"/>
                    <w:ind w:firstLine="0"/>
                    <w:jc w:val="center"/>
                    <w:rPr>
                      <w:sz w:val="10"/>
                      <w:szCs w:val="10"/>
                    </w:rPr>
                  </w:pPr>
                  <w:r w:rsidRPr="0064338C">
                    <w:rPr>
                      <w:sz w:val="10"/>
                      <w:szCs w:val="10"/>
                    </w:rPr>
                    <w:t>1</w:t>
                  </w:r>
                </w:p>
              </w:tc>
              <w:tc>
                <w:tcPr>
                  <w:tcW w:w="160" w:type="dxa"/>
                  <w:tcBorders>
                    <w:left w:val="single" w:sz="6" w:space="0" w:color="auto"/>
                    <w:right w:val="single" w:sz="6" w:space="0" w:color="auto"/>
                  </w:tcBorders>
                  <w:vAlign w:val="center"/>
                </w:tcPr>
                <w:p w:rsidR="003F331F" w:rsidRPr="0064338C" w:rsidRDefault="003F331F" w:rsidP="00635EF1">
                  <w:pPr>
                    <w:pStyle w:val="Texto"/>
                    <w:spacing w:after="92"/>
                    <w:ind w:firstLine="0"/>
                    <w:jc w:val="center"/>
                    <w:rPr>
                      <w:sz w:val="10"/>
                      <w:szCs w:val="10"/>
                    </w:rPr>
                  </w:pPr>
                </w:p>
              </w:tc>
              <w:tc>
                <w:tcPr>
                  <w:tcW w:w="549"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after="92"/>
                    <w:ind w:firstLine="0"/>
                    <w:jc w:val="center"/>
                    <w:rPr>
                      <w:sz w:val="10"/>
                      <w:szCs w:val="10"/>
                    </w:rPr>
                  </w:pPr>
                  <w:r w:rsidRPr="0064338C">
                    <w:rPr>
                      <w:sz w:val="10"/>
                      <w:szCs w:val="10"/>
                    </w:rPr>
                    <w:t>4</w:t>
                  </w:r>
                </w:p>
              </w:tc>
              <w:tc>
                <w:tcPr>
                  <w:tcW w:w="708"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after="92"/>
                    <w:ind w:firstLine="0"/>
                    <w:jc w:val="center"/>
                    <w:rPr>
                      <w:sz w:val="10"/>
                      <w:szCs w:val="10"/>
                    </w:rPr>
                  </w:pPr>
                  <w:r w:rsidRPr="0064338C">
                    <w:rPr>
                      <w:sz w:val="10"/>
                      <w:szCs w:val="10"/>
                    </w:rPr>
                    <w:t>Fortalecimiento del capital social</w:t>
                  </w:r>
                </w:p>
              </w:tc>
            </w:tr>
            <w:tr w:rsidR="0064338C" w:rsidRPr="0064338C" w:rsidTr="00DF3C47">
              <w:trPr>
                <w:trHeight w:val="20"/>
              </w:trPr>
              <w:tc>
                <w:tcPr>
                  <w:tcW w:w="699"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after="92"/>
                    <w:ind w:firstLine="0"/>
                    <w:jc w:val="center"/>
                    <w:rPr>
                      <w:b/>
                      <w:sz w:val="10"/>
                      <w:szCs w:val="10"/>
                    </w:rPr>
                  </w:pPr>
                  <w:r w:rsidRPr="0064338C">
                    <w:rPr>
                      <w:b/>
                      <w:sz w:val="10"/>
                      <w:szCs w:val="10"/>
                    </w:rPr>
                    <w:t>DC.4 Promotor/a forestal comunitario</w:t>
                  </w:r>
                </w:p>
              </w:tc>
              <w:tc>
                <w:tcPr>
                  <w:tcW w:w="709"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after="92"/>
                    <w:ind w:firstLine="0"/>
                    <w:jc w:val="center"/>
                    <w:rPr>
                      <w:sz w:val="10"/>
                      <w:szCs w:val="10"/>
                    </w:rPr>
                  </w:pPr>
                  <w:r w:rsidRPr="0064338C">
                    <w:rPr>
                      <w:sz w:val="10"/>
                      <w:szCs w:val="10"/>
                    </w:rPr>
                    <w:t>No aplica</w:t>
                  </w:r>
                </w:p>
              </w:tc>
              <w:tc>
                <w:tcPr>
                  <w:tcW w:w="708"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after="92"/>
                    <w:ind w:firstLine="0"/>
                    <w:jc w:val="center"/>
                    <w:rPr>
                      <w:sz w:val="10"/>
                      <w:szCs w:val="10"/>
                    </w:rPr>
                  </w:pPr>
                  <w:r w:rsidRPr="0064338C">
                    <w:rPr>
                      <w:sz w:val="10"/>
                      <w:szCs w:val="10"/>
                    </w:rPr>
                    <w:t>100,000</w:t>
                  </w:r>
                </w:p>
                <w:p w:rsidR="003F331F" w:rsidRPr="0064338C" w:rsidRDefault="003F331F" w:rsidP="00635EF1">
                  <w:pPr>
                    <w:pStyle w:val="Texto"/>
                    <w:spacing w:after="92"/>
                    <w:ind w:firstLine="0"/>
                    <w:jc w:val="center"/>
                    <w:rPr>
                      <w:sz w:val="10"/>
                      <w:szCs w:val="10"/>
                    </w:rPr>
                  </w:pPr>
                </w:p>
              </w:tc>
              <w:tc>
                <w:tcPr>
                  <w:tcW w:w="160" w:type="dxa"/>
                  <w:tcBorders>
                    <w:left w:val="single" w:sz="6" w:space="0" w:color="auto"/>
                    <w:right w:val="single" w:sz="6" w:space="0" w:color="auto"/>
                  </w:tcBorders>
                  <w:vAlign w:val="center"/>
                </w:tcPr>
                <w:p w:rsidR="003F331F" w:rsidRPr="0064338C" w:rsidRDefault="003F331F" w:rsidP="00635EF1">
                  <w:pPr>
                    <w:pStyle w:val="Texto"/>
                    <w:spacing w:after="92"/>
                    <w:ind w:firstLine="0"/>
                    <w:jc w:val="center"/>
                    <w:rPr>
                      <w:sz w:val="10"/>
                      <w:szCs w:val="10"/>
                    </w:rPr>
                  </w:pPr>
                </w:p>
              </w:tc>
              <w:tc>
                <w:tcPr>
                  <w:tcW w:w="691"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after="92"/>
                    <w:ind w:firstLine="0"/>
                    <w:jc w:val="center"/>
                    <w:rPr>
                      <w:sz w:val="10"/>
                      <w:szCs w:val="10"/>
                    </w:rPr>
                  </w:pPr>
                  <w:r w:rsidRPr="0064338C">
                    <w:rPr>
                      <w:sz w:val="10"/>
                      <w:szCs w:val="10"/>
                    </w:rPr>
                    <w:t>1</w:t>
                  </w:r>
                </w:p>
              </w:tc>
              <w:tc>
                <w:tcPr>
                  <w:tcW w:w="160" w:type="dxa"/>
                  <w:tcBorders>
                    <w:left w:val="single" w:sz="6" w:space="0" w:color="auto"/>
                    <w:right w:val="single" w:sz="6" w:space="0" w:color="auto"/>
                  </w:tcBorders>
                  <w:vAlign w:val="center"/>
                </w:tcPr>
                <w:p w:rsidR="003F331F" w:rsidRPr="0064338C" w:rsidRDefault="003F331F" w:rsidP="00635EF1">
                  <w:pPr>
                    <w:pStyle w:val="Texto"/>
                    <w:spacing w:after="92"/>
                    <w:ind w:firstLine="0"/>
                    <w:jc w:val="center"/>
                    <w:rPr>
                      <w:sz w:val="10"/>
                      <w:szCs w:val="10"/>
                    </w:rPr>
                  </w:pPr>
                </w:p>
              </w:tc>
              <w:tc>
                <w:tcPr>
                  <w:tcW w:w="549"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after="92"/>
                    <w:ind w:firstLine="0"/>
                    <w:jc w:val="center"/>
                    <w:rPr>
                      <w:sz w:val="10"/>
                      <w:szCs w:val="10"/>
                    </w:rPr>
                  </w:pPr>
                  <w:r w:rsidRPr="0064338C">
                    <w:rPr>
                      <w:sz w:val="10"/>
                      <w:szCs w:val="10"/>
                    </w:rPr>
                    <w:t>No aplica</w:t>
                  </w:r>
                </w:p>
              </w:tc>
              <w:tc>
                <w:tcPr>
                  <w:tcW w:w="708"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after="92"/>
                    <w:ind w:firstLine="0"/>
                    <w:jc w:val="center"/>
                    <w:rPr>
                      <w:sz w:val="10"/>
                      <w:szCs w:val="10"/>
                    </w:rPr>
                  </w:pPr>
                  <w:r w:rsidRPr="0064338C">
                    <w:rPr>
                      <w:sz w:val="10"/>
                      <w:szCs w:val="10"/>
                    </w:rPr>
                    <w:t>No aplica</w:t>
                  </w:r>
                </w:p>
              </w:tc>
            </w:tr>
            <w:tr w:rsidR="0064338C" w:rsidRPr="0064338C" w:rsidTr="00DF3C47">
              <w:trPr>
                <w:trHeight w:val="20"/>
              </w:trPr>
              <w:tc>
                <w:tcPr>
                  <w:tcW w:w="699" w:type="dxa"/>
                  <w:vMerge w:val="restart"/>
                  <w:tcBorders>
                    <w:top w:val="single" w:sz="6" w:space="0" w:color="auto"/>
                    <w:left w:val="single" w:sz="6" w:space="0" w:color="auto"/>
                    <w:right w:val="single" w:sz="6" w:space="0" w:color="auto"/>
                  </w:tcBorders>
                  <w:vAlign w:val="center"/>
                </w:tcPr>
                <w:p w:rsidR="003F331F" w:rsidRPr="0064338C" w:rsidRDefault="003F331F" w:rsidP="00635EF1">
                  <w:pPr>
                    <w:pStyle w:val="Texto"/>
                    <w:spacing w:after="92"/>
                    <w:ind w:firstLine="0"/>
                    <w:jc w:val="center"/>
                    <w:rPr>
                      <w:b/>
                      <w:sz w:val="10"/>
                      <w:szCs w:val="10"/>
                    </w:rPr>
                  </w:pPr>
                  <w:r w:rsidRPr="0064338C">
                    <w:rPr>
                      <w:b/>
                      <w:sz w:val="10"/>
                      <w:szCs w:val="10"/>
                    </w:rPr>
                    <w:t>DC.5 Cursos y talleres de capacitación.</w:t>
                  </w:r>
                </w:p>
              </w:tc>
              <w:tc>
                <w:tcPr>
                  <w:tcW w:w="709"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after="92"/>
                    <w:ind w:firstLine="0"/>
                    <w:jc w:val="center"/>
                    <w:rPr>
                      <w:b/>
                      <w:sz w:val="10"/>
                      <w:szCs w:val="10"/>
                    </w:rPr>
                  </w:pPr>
                  <w:r w:rsidRPr="0064338C">
                    <w:rPr>
                      <w:b/>
                      <w:sz w:val="10"/>
                      <w:szCs w:val="10"/>
                    </w:rPr>
                    <w:t>DC.5.1 Desarrollo de capacidades gerenciales</w:t>
                  </w:r>
                </w:p>
              </w:tc>
              <w:tc>
                <w:tcPr>
                  <w:tcW w:w="708"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after="92"/>
                    <w:ind w:firstLine="0"/>
                    <w:jc w:val="center"/>
                    <w:rPr>
                      <w:sz w:val="10"/>
                      <w:szCs w:val="10"/>
                    </w:rPr>
                  </w:pPr>
                  <w:r w:rsidRPr="0064338C">
                    <w:rPr>
                      <w:sz w:val="10"/>
                      <w:szCs w:val="10"/>
                    </w:rPr>
                    <w:t>80,000</w:t>
                  </w:r>
                </w:p>
              </w:tc>
              <w:tc>
                <w:tcPr>
                  <w:tcW w:w="160" w:type="dxa"/>
                  <w:tcBorders>
                    <w:left w:val="single" w:sz="6" w:space="0" w:color="auto"/>
                    <w:right w:val="single" w:sz="6" w:space="0" w:color="auto"/>
                  </w:tcBorders>
                  <w:vAlign w:val="center"/>
                </w:tcPr>
                <w:p w:rsidR="003F331F" w:rsidRPr="0064338C" w:rsidRDefault="003F331F" w:rsidP="00635EF1">
                  <w:pPr>
                    <w:pStyle w:val="Texto"/>
                    <w:spacing w:after="92"/>
                    <w:ind w:firstLine="0"/>
                    <w:jc w:val="center"/>
                    <w:rPr>
                      <w:sz w:val="10"/>
                      <w:szCs w:val="10"/>
                    </w:rPr>
                  </w:pPr>
                </w:p>
              </w:tc>
              <w:tc>
                <w:tcPr>
                  <w:tcW w:w="691" w:type="dxa"/>
                  <w:tcBorders>
                    <w:top w:val="single" w:sz="6" w:space="0" w:color="000000"/>
                    <w:left w:val="single" w:sz="6" w:space="0" w:color="auto"/>
                    <w:bottom w:val="single" w:sz="6" w:space="0" w:color="auto"/>
                    <w:right w:val="single" w:sz="6" w:space="0" w:color="auto"/>
                  </w:tcBorders>
                  <w:vAlign w:val="center"/>
                </w:tcPr>
                <w:p w:rsidR="003F331F" w:rsidRPr="0064338C" w:rsidRDefault="003F331F" w:rsidP="00635EF1">
                  <w:pPr>
                    <w:pStyle w:val="Texto"/>
                    <w:spacing w:after="92"/>
                    <w:ind w:firstLine="0"/>
                    <w:jc w:val="center"/>
                    <w:rPr>
                      <w:sz w:val="10"/>
                      <w:szCs w:val="10"/>
                    </w:rPr>
                  </w:pPr>
                  <w:r w:rsidRPr="0064338C">
                    <w:rPr>
                      <w:sz w:val="10"/>
                      <w:szCs w:val="10"/>
                    </w:rPr>
                    <w:t>1</w:t>
                  </w:r>
                </w:p>
              </w:tc>
              <w:tc>
                <w:tcPr>
                  <w:tcW w:w="160" w:type="dxa"/>
                  <w:tcBorders>
                    <w:left w:val="single" w:sz="6" w:space="0" w:color="auto"/>
                    <w:right w:val="single" w:sz="6" w:space="0" w:color="auto"/>
                  </w:tcBorders>
                  <w:vAlign w:val="center"/>
                </w:tcPr>
                <w:p w:rsidR="003F331F" w:rsidRPr="0064338C" w:rsidRDefault="003F331F" w:rsidP="00635EF1">
                  <w:pPr>
                    <w:pStyle w:val="Texto"/>
                    <w:spacing w:after="92"/>
                    <w:ind w:firstLine="0"/>
                    <w:jc w:val="center"/>
                    <w:rPr>
                      <w:sz w:val="10"/>
                      <w:szCs w:val="10"/>
                    </w:rPr>
                  </w:pPr>
                </w:p>
              </w:tc>
              <w:tc>
                <w:tcPr>
                  <w:tcW w:w="549" w:type="dxa"/>
                  <w:tcBorders>
                    <w:top w:val="single" w:sz="6" w:space="0" w:color="000000"/>
                    <w:left w:val="single" w:sz="6" w:space="0" w:color="auto"/>
                    <w:bottom w:val="single" w:sz="6" w:space="0" w:color="auto"/>
                    <w:right w:val="single" w:sz="6" w:space="0" w:color="auto"/>
                  </w:tcBorders>
                  <w:vAlign w:val="center"/>
                </w:tcPr>
                <w:p w:rsidR="003F331F" w:rsidRPr="0064338C" w:rsidRDefault="003F331F" w:rsidP="00635EF1">
                  <w:pPr>
                    <w:pStyle w:val="Texto"/>
                    <w:spacing w:after="92"/>
                    <w:ind w:firstLine="0"/>
                    <w:jc w:val="center"/>
                    <w:rPr>
                      <w:sz w:val="10"/>
                      <w:szCs w:val="10"/>
                    </w:rPr>
                  </w:pPr>
                  <w:r w:rsidRPr="0064338C">
                    <w:rPr>
                      <w:sz w:val="10"/>
                      <w:szCs w:val="10"/>
                    </w:rPr>
                    <w:t>7</w:t>
                  </w:r>
                </w:p>
              </w:tc>
              <w:tc>
                <w:tcPr>
                  <w:tcW w:w="708" w:type="dxa"/>
                  <w:tcBorders>
                    <w:top w:val="single" w:sz="6" w:space="0" w:color="000000"/>
                    <w:left w:val="single" w:sz="6" w:space="0" w:color="auto"/>
                    <w:bottom w:val="single" w:sz="6" w:space="0" w:color="auto"/>
                    <w:right w:val="single" w:sz="6" w:space="0" w:color="auto"/>
                  </w:tcBorders>
                  <w:vAlign w:val="center"/>
                </w:tcPr>
                <w:p w:rsidR="003F331F" w:rsidRPr="0064338C" w:rsidRDefault="003F331F" w:rsidP="00635EF1">
                  <w:pPr>
                    <w:pStyle w:val="Texto"/>
                    <w:spacing w:after="92"/>
                    <w:ind w:firstLine="0"/>
                    <w:jc w:val="center"/>
                    <w:rPr>
                      <w:sz w:val="10"/>
                      <w:szCs w:val="10"/>
                    </w:rPr>
                  </w:pPr>
                  <w:r w:rsidRPr="0064338C">
                    <w:rPr>
                      <w:sz w:val="10"/>
                      <w:szCs w:val="10"/>
                    </w:rPr>
                    <w:t>Fortalecimiento del capital humano</w:t>
                  </w:r>
                </w:p>
              </w:tc>
            </w:tr>
            <w:tr w:rsidR="0064338C" w:rsidRPr="0064338C" w:rsidTr="00DF3C47">
              <w:trPr>
                <w:trHeight w:val="20"/>
              </w:trPr>
              <w:tc>
                <w:tcPr>
                  <w:tcW w:w="699" w:type="dxa"/>
                  <w:vMerge/>
                  <w:tcBorders>
                    <w:left w:val="single" w:sz="6" w:space="0" w:color="auto"/>
                    <w:bottom w:val="single" w:sz="6" w:space="0" w:color="auto"/>
                    <w:right w:val="single" w:sz="6" w:space="0" w:color="auto"/>
                  </w:tcBorders>
                  <w:vAlign w:val="center"/>
                </w:tcPr>
                <w:p w:rsidR="003F331F" w:rsidRPr="0064338C" w:rsidRDefault="003F331F" w:rsidP="00635EF1">
                  <w:pPr>
                    <w:pStyle w:val="Texto"/>
                    <w:spacing w:after="92"/>
                    <w:ind w:firstLine="0"/>
                    <w:jc w:val="center"/>
                    <w:rPr>
                      <w:b/>
                      <w:sz w:val="10"/>
                      <w:szCs w:val="10"/>
                    </w:rPr>
                  </w:pPr>
                </w:p>
              </w:tc>
              <w:tc>
                <w:tcPr>
                  <w:tcW w:w="709"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9C6A28">
                  <w:pPr>
                    <w:pStyle w:val="Texto"/>
                    <w:spacing w:after="92"/>
                    <w:ind w:firstLine="0"/>
                    <w:jc w:val="center"/>
                    <w:rPr>
                      <w:b/>
                      <w:sz w:val="10"/>
                      <w:szCs w:val="10"/>
                    </w:rPr>
                  </w:pPr>
                  <w:r w:rsidRPr="0064338C">
                    <w:rPr>
                      <w:b/>
                      <w:sz w:val="10"/>
                      <w:szCs w:val="10"/>
                    </w:rPr>
                    <w:t>DC.5.2. Desarrollo de capacida</w:t>
                  </w:r>
                  <w:r w:rsidRPr="0064338C">
                    <w:rPr>
                      <w:b/>
                      <w:sz w:val="10"/>
                      <w:szCs w:val="10"/>
                    </w:rPr>
                    <w:lastRenderedPageBreak/>
                    <w:t xml:space="preserve">des técnicas </w:t>
                  </w:r>
                </w:p>
              </w:tc>
              <w:tc>
                <w:tcPr>
                  <w:tcW w:w="708"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after="92"/>
                    <w:ind w:firstLine="0"/>
                    <w:jc w:val="center"/>
                    <w:rPr>
                      <w:sz w:val="10"/>
                      <w:szCs w:val="10"/>
                    </w:rPr>
                  </w:pPr>
                  <w:r w:rsidRPr="0064338C">
                    <w:rPr>
                      <w:sz w:val="10"/>
                      <w:szCs w:val="10"/>
                    </w:rPr>
                    <w:lastRenderedPageBreak/>
                    <w:t>80,000</w:t>
                  </w:r>
                </w:p>
              </w:tc>
              <w:tc>
                <w:tcPr>
                  <w:tcW w:w="160" w:type="dxa"/>
                  <w:tcBorders>
                    <w:left w:val="single" w:sz="6" w:space="0" w:color="auto"/>
                    <w:right w:val="single" w:sz="6" w:space="0" w:color="auto"/>
                  </w:tcBorders>
                  <w:vAlign w:val="center"/>
                </w:tcPr>
                <w:p w:rsidR="003F331F" w:rsidRPr="0064338C" w:rsidRDefault="003F331F" w:rsidP="00635EF1">
                  <w:pPr>
                    <w:pStyle w:val="Texto"/>
                    <w:spacing w:after="92"/>
                    <w:ind w:firstLine="0"/>
                    <w:jc w:val="center"/>
                    <w:rPr>
                      <w:sz w:val="10"/>
                      <w:szCs w:val="10"/>
                    </w:rPr>
                  </w:pPr>
                </w:p>
              </w:tc>
              <w:tc>
                <w:tcPr>
                  <w:tcW w:w="691"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after="92"/>
                    <w:ind w:firstLine="0"/>
                    <w:jc w:val="center"/>
                    <w:rPr>
                      <w:sz w:val="10"/>
                      <w:szCs w:val="10"/>
                    </w:rPr>
                  </w:pPr>
                  <w:r w:rsidRPr="0064338C">
                    <w:rPr>
                      <w:sz w:val="10"/>
                      <w:szCs w:val="10"/>
                    </w:rPr>
                    <w:t>1</w:t>
                  </w:r>
                </w:p>
              </w:tc>
              <w:tc>
                <w:tcPr>
                  <w:tcW w:w="160" w:type="dxa"/>
                  <w:tcBorders>
                    <w:left w:val="single" w:sz="6" w:space="0" w:color="auto"/>
                    <w:right w:val="single" w:sz="6" w:space="0" w:color="auto"/>
                  </w:tcBorders>
                  <w:vAlign w:val="center"/>
                </w:tcPr>
                <w:p w:rsidR="003F331F" w:rsidRPr="0064338C" w:rsidRDefault="003F331F" w:rsidP="00635EF1">
                  <w:pPr>
                    <w:pStyle w:val="Texto"/>
                    <w:spacing w:after="92"/>
                    <w:ind w:firstLine="0"/>
                    <w:jc w:val="center"/>
                    <w:rPr>
                      <w:sz w:val="10"/>
                      <w:szCs w:val="10"/>
                    </w:rPr>
                  </w:pPr>
                </w:p>
              </w:tc>
              <w:tc>
                <w:tcPr>
                  <w:tcW w:w="549"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after="92"/>
                    <w:ind w:firstLine="0"/>
                    <w:jc w:val="center"/>
                    <w:rPr>
                      <w:sz w:val="10"/>
                      <w:szCs w:val="10"/>
                    </w:rPr>
                  </w:pPr>
                  <w:r w:rsidRPr="0064338C">
                    <w:rPr>
                      <w:sz w:val="10"/>
                      <w:szCs w:val="10"/>
                    </w:rPr>
                    <w:t>7</w:t>
                  </w:r>
                </w:p>
              </w:tc>
              <w:tc>
                <w:tcPr>
                  <w:tcW w:w="708"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after="92"/>
                    <w:ind w:firstLine="0"/>
                    <w:jc w:val="center"/>
                    <w:rPr>
                      <w:sz w:val="10"/>
                      <w:szCs w:val="10"/>
                    </w:rPr>
                  </w:pPr>
                  <w:r w:rsidRPr="0064338C">
                    <w:rPr>
                      <w:sz w:val="10"/>
                      <w:szCs w:val="10"/>
                    </w:rPr>
                    <w:t>Fortalecimiento del capital humano</w:t>
                  </w:r>
                </w:p>
              </w:tc>
            </w:tr>
            <w:tr w:rsidR="0064338C" w:rsidRPr="0064338C" w:rsidTr="00DF3C47">
              <w:trPr>
                <w:trHeight w:val="20"/>
              </w:trPr>
              <w:tc>
                <w:tcPr>
                  <w:tcW w:w="699"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line="218" w:lineRule="exact"/>
                    <w:ind w:firstLine="0"/>
                    <w:jc w:val="center"/>
                    <w:rPr>
                      <w:b/>
                      <w:sz w:val="10"/>
                      <w:szCs w:val="10"/>
                    </w:rPr>
                  </w:pPr>
                  <w:r w:rsidRPr="0064338C">
                    <w:rPr>
                      <w:b/>
                      <w:sz w:val="10"/>
                      <w:szCs w:val="10"/>
                    </w:rPr>
                    <w:lastRenderedPageBreak/>
                    <w:t>DC.6 Becas para alumnos en Sistema educativo CECFOR</w:t>
                  </w:r>
                </w:p>
              </w:tc>
              <w:tc>
                <w:tcPr>
                  <w:tcW w:w="709"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b/>
                      <w:sz w:val="10"/>
                      <w:szCs w:val="10"/>
                    </w:rPr>
                  </w:pPr>
                  <w:r w:rsidRPr="0064338C">
                    <w:rPr>
                      <w:b/>
                      <w:sz w:val="10"/>
                      <w:szCs w:val="10"/>
                    </w:rPr>
                    <w:t>No aplica</w:t>
                  </w:r>
                </w:p>
              </w:tc>
              <w:tc>
                <w:tcPr>
                  <w:tcW w:w="708"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r w:rsidRPr="0064338C">
                    <w:rPr>
                      <w:sz w:val="10"/>
                      <w:szCs w:val="10"/>
                    </w:rPr>
                    <w:t>24,000</w:t>
                  </w:r>
                </w:p>
              </w:tc>
              <w:tc>
                <w:tcPr>
                  <w:tcW w:w="160" w:type="dxa"/>
                  <w:tcBorders>
                    <w:left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p>
              </w:tc>
              <w:tc>
                <w:tcPr>
                  <w:tcW w:w="691"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line="218" w:lineRule="exact"/>
                    <w:ind w:firstLine="0"/>
                    <w:jc w:val="center"/>
                    <w:rPr>
                      <w:sz w:val="10"/>
                      <w:szCs w:val="10"/>
                    </w:rPr>
                  </w:pPr>
                  <w:r w:rsidRPr="0064338C">
                    <w:rPr>
                      <w:sz w:val="10"/>
                      <w:szCs w:val="10"/>
                    </w:rPr>
                    <w:t>1</w:t>
                  </w:r>
                </w:p>
              </w:tc>
              <w:tc>
                <w:tcPr>
                  <w:tcW w:w="160" w:type="dxa"/>
                  <w:tcBorders>
                    <w:left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p>
              </w:tc>
              <w:tc>
                <w:tcPr>
                  <w:tcW w:w="549"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line="218" w:lineRule="exact"/>
                    <w:ind w:firstLine="0"/>
                    <w:jc w:val="center"/>
                    <w:rPr>
                      <w:sz w:val="10"/>
                      <w:szCs w:val="10"/>
                    </w:rPr>
                  </w:pPr>
                  <w:r w:rsidRPr="0064338C">
                    <w:rPr>
                      <w:sz w:val="10"/>
                      <w:szCs w:val="10"/>
                    </w:rPr>
                    <w:t>No aplica</w:t>
                  </w:r>
                </w:p>
              </w:tc>
              <w:tc>
                <w:tcPr>
                  <w:tcW w:w="708"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line="218" w:lineRule="exact"/>
                    <w:ind w:firstLine="0"/>
                    <w:jc w:val="center"/>
                    <w:rPr>
                      <w:sz w:val="10"/>
                      <w:szCs w:val="10"/>
                    </w:rPr>
                  </w:pPr>
                  <w:r w:rsidRPr="0064338C">
                    <w:rPr>
                      <w:sz w:val="10"/>
                      <w:szCs w:val="10"/>
                    </w:rPr>
                    <w:t>No aplica</w:t>
                  </w:r>
                </w:p>
              </w:tc>
            </w:tr>
            <w:tr w:rsidR="0064338C" w:rsidRPr="0064338C" w:rsidTr="00DF3C47">
              <w:trPr>
                <w:trHeight w:val="20"/>
              </w:trPr>
              <w:tc>
                <w:tcPr>
                  <w:tcW w:w="699"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b/>
                      <w:sz w:val="10"/>
                      <w:szCs w:val="10"/>
                    </w:rPr>
                  </w:pPr>
                  <w:r w:rsidRPr="0064338C">
                    <w:rPr>
                      <w:b/>
                      <w:sz w:val="10"/>
                      <w:szCs w:val="10"/>
                    </w:rPr>
                    <w:t>DC.7 Proyectos de fortalecimiento de las organizaciones sociales del sector forestal</w:t>
                  </w:r>
                </w:p>
              </w:tc>
              <w:tc>
                <w:tcPr>
                  <w:tcW w:w="709"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r w:rsidRPr="0064338C">
                    <w:rPr>
                      <w:sz w:val="10"/>
                      <w:szCs w:val="10"/>
                    </w:rPr>
                    <w:t>No aplica</w:t>
                  </w:r>
                </w:p>
              </w:tc>
              <w:tc>
                <w:tcPr>
                  <w:tcW w:w="708"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r w:rsidRPr="0064338C">
                    <w:rPr>
                      <w:sz w:val="10"/>
                      <w:szCs w:val="10"/>
                    </w:rPr>
                    <w:t>1,500,000</w:t>
                  </w:r>
                </w:p>
                <w:p w:rsidR="003F331F" w:rsidRPr="0064338C" w:rsidRDefault="003F331F" w:rsidP="00635EF1">
                  <w:pPr>
                    <w:pStyle w:val="Texto"/>
                    <w:spacing w:line="218" w:lineRule="exact"/>
                    <w:ind w:firstLine="0"/>
                    <w:jc w:val="center"/>
                    <w:rPr>
                      <w:sz w:val="10"/>
                      <w:szCs w:val="10"/>
                    </w:rPr>
                  </w:pPr>
                  <w:r w:rsidRPr="0064338C">
                    <w:rPr>
                      <w:sz w:val="10"/>
                      <w:szCs w:val="10"/>
                    </w:rPr>
                    <w:t>para OSSF Nacionales y 700,000 para OSSF Estatales y Regionales</w:t>
                  </w:r>
                </w:p>
              </w:tc>
              <w:tc>
                <w:tcPr>
                  <w:tcW w:w="160" w:type="dxa"/>
                  <w:tcBorders>
                    <w:left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p>
              </w:tc>
              <w:tc>
                <w:tcPr>
                  <w:tcW w:w="691"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r w:rsidRPr="0064338C">
                    <w:rPr>
                      <w:sz w:val="10"/>
                      <w:szCs w:val="10"/>
                    </w:rPr>
                    <w:t>1</w:t>
                  </w:r>
                </w:p>
              </w:tc>
              <w:tc>
                <w:tcPr>
                  <w:tcW w:w="160" w:type="dxa"/>
                  <w:tcBorders>
                    <w:left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p>
              </w:tc>
              <w:tc>
                <w:tcPr>
                  <w:tcW w:w="549"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r w:rsidRPr="0064338C">
                    <w:rPr>
                      <w:sz w:val="10"/>
                      <w:szCs w:val="10"/>
                    </w:rPr>
                    <w:t>No aplica</w:t>
                  </w:r>
                </w:p>
              </w:tc>
              <w:tc>
                <w:tcPr>
                  <w:tcW w:w="708"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r w:rsidRPr="0064338C">
                    <w:rPr>
                      <w:sz w:val="10"/>
                      <w:szCs w:val="10"/>
                    </w:rPr>
                    <w:t>Fortalecimiento del Capital social</w:t>
                  </w:r>
                </w:p>
              </w:tc>
            </w:tr>
            <w:tr w:rsidR="0064338C" w:rsidRPr="0064338C" w:rsidTr="00DF3C47">
              <w:trPr>
                <w:trHeight w:val="20"/>
              </w:trPr>
              <w:tc>
                <w:tcPr>
                  <w:tcW w:w="699" w:type="dxa"/>
                  <w:vMerge w:val="restart"/>
                  <w:tcBorders>
                    <w:top w:val="single" w:sz="6" w:space="0" w:color="auto"/>
                    <w:left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b/>
                      <w:sz w:val="10"/>
                      <w:szCs w:val="10"/>
                    </w:rPr>
                  </w:pPr>
                  <w:r w:rsidRPr="0064338C">
                    <w:rPr>
                      <w:b/>
                      <w:sz w:val="10"/>
                      <w:szCs w:val="10"/>
                    </w:rPr>
                    <w:t>DC.8 Proyectos de alcance regional de las organizaciones sociales del sector forestal</w:t>
                  </w:r>
                </w:p>
              </w:tc>
              <w:tc>
                <w:tcPr>
                  <w:tcW w:w="709"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r w:rsidRPr="0064338C">
                    <w:rPr>
                      <w:b/>
                      <w:sz w:val="10"/>
                      <w:szCs w:val="10"/>
                    </w:rPr>
                    <w:t>DC.8.1 Estudios regionales para apoyar el manejo forestal sustentable.</w:t>
                  </w:r>
                </w:p>
              </w:tc>
              <w:tc>
                <w:tcPr>
                  <w:tcW w:w="708"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r w:rsidRPr="0064338C">
                    <w:rPr>
                      <w:sz w:val="10"/>
                      <w:szCs w:val="10"/>
                    </w:rPr>
                    <w:t>500,000 por proyecto</w:t>
                  </w:r>
                </w:p>
              </w:tc>
              <w:tc>
                <w:tcPr>
                  <w:tcW w:w="160" w:type="dxa"/>
                  <w:tcBorders>
                    <w:left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p>
              </w:tc>
              <w:tc>
                <w:tcPr>
                  <w:tcW w:w="691" w:type="dxa"/>
                  <w:tcBorders>
                    <w:top w:val="single" w:sz="6" w:space="0" w:color="auto"/>
                    <w:left w:val="single" w:sz="6" w:space="0" w:color="auto"/>
                    <w:right w:val="single" w:sz="6" w:space="0" w:color="auto"/>
                  </w:tcBorders>
                  <w:vAlign w:val="center"/>
                </w:tcPr>
                <w:p w:rsidR="003F331F" w:rsidRPr="0064338C" w:rsidRDefault="003F331F" w:rsidP="007650D5">
                  <w:pPr>
                    <w:pStyle w:val="Texto"/>
                    <w:spacing w:line="218" w:lineRule="exact"/>
                    <w:ind w:firstLine="0"/>
                    <w:jc w:val="center"/>
                    <w:rPr>
                      <w:sz w:val="10"/>
                      <w:szCs w:val="10"/>
                    </w:rPr>
                  </w:pPr>
                  <w:r w:rsidRPr="0064338C">
                    <w:rPr>
                      <w:sz w:val="10"/>
                      <w:szCs w:val="10"/>
                    </w:rPr>
                    <w:t>1</w:t>
                  </w:r>
                </w:p>
              </w:tc>
              <w:tc>
                <w:tcPr>
                  <w:tcW w:w="160" w:type="dxa"/>
                  <w:tcBorders>
                    <w:left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p>
              </w:tc>
              <w:tc>
                <w:tcPr>
                  <w:tcW w:w="549"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r w:rsidRPr="0064338C">
                    <w:rPr>
                      <w:sz w:val="10"/>
                      <w:szCs w:val="10"/>
                    </w:rPr>
                    <w:t>1</w:t>
                  </w:r>
                </w:p>
              </w:tc>
              <w:tc>
                <w:tcPr>
                  <w:tcW w:w="708"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r w:rsidRPr="0064338C">
                    <w:rPr>
                      <w:sz w:val="10"/>
                      <w:szCs w:val="10"/>
                    </w:rPr>
                    <w:t>No aplica</w:t>
                  </w:r>
                </w:p>
              </w:tc>
            </w:tr>
            <w:tr w:rsidR="0064338C" w:rsidRPr="0064338C" w:rsidTr="00DF3C47">
              <w:trPr>
                <w:trHeight w:val="20"/>
              </w:trPr>
              <w:tc>
                <w:tcPr>
                  <w:tcW w:w="699" w:type="dxa"/>
                  <w:vMerge/>
                  <w:tcBorders>
                    <w:left w:val="single" w:sz="6" w:space="0" w:color="auto"/>
                    <w:bottom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b/>
                      <w:sz w:val="10"/>
                      <w:szCs w:val="10"/>
                    </w:rPr>
                  </w:pPr>
                </w:p>
              </w:tc>
              <w:tc>
                <w:tcPr>
                  <w:tcW w:w="709"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b/>
                      <w:sz w:val="10"/>
                      <w:szCs w:val="10"/>
                    </w:rPr>
                  </w:pPr>
                  <w:r w:rsidRPr="0064338C">
                    <w:rPr>
                      <w:sz w:val="10"/>
                      <w:szCs w:val="10"/>
                    </w:rPr>
                    <w:t xml:space="preserve">DC.8.2 </w:t>
                  </w:r>
                  <w:r w:rsidRPr="0064338C">
                    <w:rPr>
                      <w:b/>
                      <w:sz w:val="10"/>
                      <w:szCs w:val="10"/>
                    </w:rPr>
                    <w:t>Estudios de cuenca de abasto</w:t>
                  </w:r>
                </w:p>
              </w:tc>
              <w:tc>
                <w:tcPr>
                  <w:tcW w:w="708"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r w:rsidRPr="0064338C">
                    <w:rPr>
                      <w:sz w:val="10"/>
                      <w:szCs w:val="10"/>
                    </w:rPr>
                    <w:t>500,000</w:t>
                  </w:r>
                </w:p>
              </w:tc>
              <w:tc>
                <w:tcPr>
                  <w:tcW w:w="160" w:type="dxa"/>
                  <w:tcBorders>
                    <w:left w:val="single" w:sz="6" w:space="0" w:color="auto"/>
                    <w:bottom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p>
              </w:tc>
              <w:tc>
                <w:tcPr>
                  <w:tcW w:w="691" w:type="dxa"/>
                  <w:tcBorders>
                    <w:left w:val="single" w:sz="6" w:space="0" w:color="auto"/>
                    <w:bottom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p>
              </w:tc>
              <w:tc>
                <w:tcPr>
                  <w:tcW w:w="160" w:type="dxa"/>
                  <w:tcBorders>
                    <w:left w:val="single" w:sz="6" w:space="0" w:color="auto"/>
                    <w:bottom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p>
              </w:tc>
              <w:tc>
                <w:tcPr>
                  <w:tcW w:w="549"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r w:rsidRPr="0064338C">
                    <w:rPr>
                      <w:sz w:val="10"/>
                      <w:szCs w:val="10"/>
                    </w:rPr>
                    <w:t>1</w:t>
                  </w:r>
                </w:p>
              </w:tc>
              <w:tc>
                <w:tcPr>
                  <w:tcW w:w="708"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r w:rsidRPr="0064338C">
                    <w:rPr>
                      <w:sz w:val="10"/>
                      <w:szCs w:val="10"/>
                    </w:rPr>
                    <w:t>Persona moral en Desarrollo de la cadena productiva y Registro Forestal Nacional</w:t>
                  </w:r>
                </w:p>
              </w:tc>
            </w:tr>
          </w:tbl>
          <w:p w:rsidR="003F331F" w:rsidRPr="0064338C" w:rsidRDefault="003F331F" w:rsidP="00635EF1">
            <w:pPr>
              <w:pStyle w:val="Texto"/>
              <w:spacing w:line="218" w:lineRule="exact"/>
              <w:ind w:firstLine="0"/>
            </w:pPr>
          </w:p>
        </w:tc>
        <w:tc>
          <w:tcPr>
            <w:tcW w:w="2644" w:type="pct"/>
          </w:tcPr>
          <w:tbl>
            <w:tblPr>
              <w:tblW w:w="5358" w:type="dxa"/>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28"/>
              <w:gridCol w:w="765"/>
              <w:gridCol w:w="705"/>
              <w:gridCol w:w="792"/>
              <w:gridCol w:w="759"/>
              <w:gridCol w:w="586"/>
              <w:gridCol w:w="884"/>
            </w:tblGrid>
            <w:tr w:rsidR="0064338C" w:rsidRPr="0064338C" w:rsidTr="00DF3C47">
              <w:trPr>
                <w:trHeight w:val="24"/>
              </w:trPr>
              <w:tc>
                <w:tcPr>
                  <w:tcW w:w="5358" w:type="dxa"/>
                  <w:gridSpan w:val="7"/>
                  <w:shd w:val="clear" w:color="auto" w:fill="C0C0C0"/>
                  <w:vAlign w:val="center"/>
                </w:tcPr>
                <w:p w:rsidR="008F6FC2" w:rsidRPr="0064338C" w:rsidRDefault="008F6FC2" w:rsidP="003861C9">
                  <w:pPr>
                    <w:pBdr>
                      <w:top w:val="nil"/>
                      <w:left w:val="nil"/>
                      <w:bottom w:val="nil"/>
                      <w:right w:val="nil"/>
                      <w:between w:val="nil"/>
                    </w:pBdr>
                    <w:spacing w:before="30" w:after="40"/>
                    <w:jc w:val="center"/>
                    <w:rPr>
                      <w:rFonts w:ascii="Arial" w:eastAsia="Arial" w:hAnsi="Arial" w:cs="Arial"/>
                      <w:b/>
                      <w:sz w:val="14"/>
                      <w:szCs w:val="14"/>
                    </w:rPr>
                  </w:pPr>
                  <w:r w:rsidRPr="0064338C">
                    <w:rPr>
                      <w:rFonts w:ascii="Arial" w:eastAsia="Arial" w:hAnsi="Arial" w:cs="Arial"/>
                      <w:b/>
                      <w:sz w:val="14"/>
                      <w:szCs w:val="14"/>
                    </w:rPr>
                    <w:lastRenderedPageBreak/>
                    <w:t>Componente II. Gobernanza y Desarrollo de Capacidades</w:t>
                  </w:r>
                </w:p>
              </w:tc>
            </w:tr>
            <w:tr w:rsidR="0064338C" w:rsidRPr="0064338C" w:rsidTr="00DF3C47">
              <w:trPr>
                <w:trHeight w:val="24"/>
              </w:trPr>
              <w:tc>
                <w:tcPr>
                  <w:tcW w:w="937" w:type="dxa"/>
                  <w:vMerge w:val="restart"/>
                  <w:shd w:val="clear" w:color="auto" w:fill="C0C0C0"/>
                  <w:vAlign w:val="center"/>
                </w:tcPr>
                <w:p w:rsidR="008F6FC2" w:rsidRPr="0064338C" w:rsidRDefault="008F6FC2" w:rsidP="003861C9">
                  <w:pPr>
                    <w:pBdr>
                      <w:top w:val="nil"/>
                      <w:left w:val="nil"/>
                      <w:bottom w:val="nil"/>
                      <w:right w:val="nil"/>
                      <w:between w:val="nil"/>
                    </w:pBdr>
                    <w:spacing w:before="30" w:after="40"/>
                    <w:jc w:val="center"/>
                    <w:rPr>
                      <w:rFonts w:ascii="Arial" w:eastAsia="Arial" w:hAnsi="Arial" w:cs="Arial"/>
                      <w:b/>
                      <w:sz w:val="14"/>
                      <w:szCs w:val="14"/>
                    </w:rPr>
                  </w:pPr>
                  <w:r w:rsidRPr="0064338C">
                    <w:rPr>
                      <w:rFonts w:ascii="Arial" w:eastAsia="Arial" w:hAnsi="Arial" w:cs="Arial"/>
                      <w:b/>
                      <w:sz w:val="14"/>
                      <w:szCs w:val="14"/>
                    </w:rPr>
                    <w:t>Concepto</w:t>
                  </w:r>
                </w:p>
              </w:tc>
              <w:tc>
                <w:tcPr>
                  <w:tcW w:w="773" w:type="dxa"/>
                  <w:vMerge w:val="restart"/>
                  <w:shd w:val="clear" w:color="auto" w:fill="C0C0C0"/>
                  <w:vAlign w:val="center"/>
                </w:tcPr>
                <w:p w:rsidR="008F6FC2" w:rsidRPr="0064338C" w:rsidRDefault="008F6FC2" w:rsidP="003861C9">
                  <w:pPr>
                    <w:pBdr>
                      <w:top w:val="nil"/>
                      <w:left w:val="nil"/>
                      <w:bottom w:val="nil"/>
                      <w:right w:val="nil"/>
                      <w:between w:val="nil"/>
                    </w:pBdr>
                    <w:spacing w:before="30" w:after="40"/>
                    <w:jc w:val="center"/>
                    <w:rPr>
                      <w:rFonts w:ascii="Arial" w:eastAsia="Arial" w:hAnsi="Arial" w:cs="Arial"/>
                      <w:b/>
                      <w:sz w:val="14"/>
                      <w:szCs w:val="14"/>
                    </w:rPr>
                  </w:pPr>
                  <w:r w:rsidRPr="0064338C">
                    <w:rPr>
                      <w:rFonts w:ascii="Arial" w:eastAsia="Arial" w:hAnsi="Arial" w:cs="Arial"/>
                      <w:b/>
                      <w:sz w:val="14"/>
                      <w:szCs w:val="14"/>
                    </w:rPr>
                    <w:t>Modalidad</w:t>
                  </w:r>
                </w:p>
              </w:tc>
              <w:tc>
                <w:tcPr>
                  <w:tcW w:w="712" w:type="dxa"/>
                  <w:vMerge w:val="restart"/>
                  <w:shd w:val="clear" w:color="auto" w:fill="C0C0C0"/>
                  <w:vAlign w:val="center"/>
                </w:tcPr>
                <w:p w:rsidR="008F6FC2" w:rsidRPr="0064338C" w:rsidRDefault="008F6FC2" w:rsidP="003861C9">
                  <w:pPr>
                    <w:pBdr>
                      <w:top w:val="nil"/>
                      <w:left w:val="nil"/>
                      <w:bottom w:val="nil"/>
                      <w:right w:val="nil"/>
                      <w:between w:val="nil"/>
                    </w:pBdr>
                    <w:spacing w:before="30" w:after="40"/>
                    <w:jc w:val="center"/>
                    <w:rPr>
                      <w:rFonts w:ascii="Arial" w:eastAsia="Arial" w:hAnsi="Arial" w:cs="Arial"/>
                      <w:b/>
                      <w:sz w:val="14"/>
                      <w:szCs w:val="14"/>
                    </w:rPr>
                  </w:pPr>
                  <w:r w:rsidRPr="0064338C">
                    <w:rPr>
                      <w:rFonts w:ascii="Arial" w:eastAsia="Arial" w:hAnsi="Arial" w:cs="Arial"/>
                      <w:b/>
                      <w:sz w:val="14"/>
                      <w:szCs w:val="14"/>
                    </w:rPr>
                    <w:t>Monto máximo ($)</w:t>
                  </w:r>
                </w:p>
              </w:tc>
              <w:tc>
                <w:tcPr>
                  <w:tcW w:w="684" w:type="dxa"/>
                  <w:vMerge w:val="restart"/>
                  <w:shd w:val="clear" w:color="auto" w:fill="C0C0C0"/>
                  <w:vAlign w:val="center"/>
                </w:tcPr>
                <w:p w:rsidR="008F6FC2" w:rsidRPr="0097236D" w:rsidRDefault="008F6FC2" w:rsidP="003861C9">
                  <w:pPr>
                    <w:pBdr>
                      <w:top w:val="nil"/>
                      <w:left w:val="nil"/>
                      <w:bottom w:val="nil"/>
                      <w:right w:val="nil"/>
                      <w:between w:val="nil"/>
                    </w:pBdr>
                    <w:spacing w:before="30" w:after="40"/>
                    <w:jc w:val="center"/>
                    <w:rPr>
                      <w:rFonts w:ascii="Arial" w:eastAsia="Arial" w:hAnsi="Arial" w:cs="Arial"/>
                      <w:b/>
                      <w:color w:val="FF0000"/>
                      <w:sz w:val="14"/>
                      <w:szCs w:val="14"/>
                    </w:rPr>
                  </w:pPr>
                  <w:r w:rsidRPr="0097236D">
                    <w:rPr>
                      <w:rFonts w:ascii="Arial" w:eastAsia="Arial" w:hAnsi="Arial" w:cs="Arial"/>
                      <w:b/>
                      <w:color w:val="FF0000"/>
                      <w:sz w:val="14"/>
                      <w:szCs w:val="14"/>
                    </w:rPr>
                    <w:t>Tipo de productor elegible</w:t>
                  </w:r>
                </w:p>
              </w:tc>
              <w:tc>
                <w:tcPr>
                  <w:tcW w:w="767" w:type="dxa"/>
                  <w:shd w:val="clear" w:color="auto" w:fill="C0C0C0"/>
                  <w:vAlign w:val="center"/>
                </w:tcPr>
                <w:p w:rsidR="008F6FC2" w:rsidRPr="0064338C" w:rsidRDefault="008F6FC2" w:rsidP="003861C9">
                  <w:pPr>
                    <w:pBdr>
                      <w:top w:val="nil"/>
                      <w:left w:val="nil"/>
                      <w:bottom w:val="nil"/>
                      <w:right w:val="nil"/>
                      <w:between w:val="nil"/>
                    </w:pBdr>
                    <w:spacing w:before="30" w:after="40"/>
                    <w:jc w:val="center"/>
                    <w:rPr>
                      <w:rFonts w:ascii="Arial" w:eastAsia="Arial" w:hAnsi="Arial" w:cs="Arial"/>
                      <w:b/>
                      <w:sz w:val="14"/>
                      <w:szCs w:val="14"/>
                    </w:rPr>
                  </w:pPr>
                  <w:r w:rsidRPr="0064338C">
                    <w:rPr>
                      <w:rFonts w:ascii="Arial" w:eastAsia="Arial" w:hAnsi="Arial" w:cs="Arial"/>
                      <w:b/>
                      <w:sz w:val="14"/>
                      <w:szCs w:val="14"/>
                    </w:rPr>
                    <w:t>Persona beneficiaria</w:t>
                  </w:r>
                </w:p>
              </w:tc>
              <w:tc>
                <w:tcPr>
                  <w:tcW w:w="1485" w:type="dxa"/>
                  <w:gridSpan w:val="2"/>
                  <w:shd w:val="clear" w:color="auto" w:fill="C0C0C0"/>
                  <w:vAlign w:val="center"/>
                </w:tcPr>
                <w:p w:rsidR="008F6FC2" w:rsidRPr="0064338C" w:rsidRDefault="008F6FC2" w:rsidP="003861C9">
                  <w:pPr>
                    <w:pBdr>
                      <w:top w:val="nil"/>
                      <w:left w:val="nil"/>
                      <w:bottom w:val="nil"/>
                      <w:right w:val="nil"/>
                      <w:between w:val="nil"/>
                    </w:pBdr>
                    <w:spacing w:before="30" w:after="40"/>
                    <w:jc w:val="center"/>
                    <w:rPr>
                      <w:rFonts w:ascii="Arial" w:eastAsia="Arial" w:hAnsi="Arial" w:cs="Arial"/>
                      <w:b/>
                      <w:sz w:val="14"/>
                      <w:szCs w:val="14"/>
                    </w:rPr>
                  </w:pPr>
                  <w:r w:rsidRPr="0064338C">
                    <w:rPr>
                      <w:rFonts w:ascii="Arial" w:eastAsia="Arial" w:hAnsi="Arial" w:cs="Arial"/>
                      <w:b/>
                      <w:sz w:val="14"/>
                      <w:szCs w:val="14"/>
                    </w:rPr>
                    <w:t>Asistencia Técnica Certificada</w:t>
                  </w:r>
                </w:p>
              </w:tc>
            </w:tr>
            <w:tr w:rsidR="0064338C" w:rsidRPr="0064338C" w:rsidTr="00DF3C47">
              <w:trPr>
                <w:trHeight w:val="1584"/>
              </w:trPr>
              <w:tc>
                <w:tcPr>
                  <w:tcW w:w="937" w:type="dxa"/>
                  <w:vMerge/>
                  <w:shd w:val="clear" w:color="auto" w:fill="C0C0C0"/>
                  <w:vAlign w:val="center"/>
                </w:tcPr>
                <w:p w:rsidR="008F6FC2" w:rsidRPr="0064338C" w:rsidRDefault="008F6FC2" w:rsidP="003861C9">
                  <w:pPr>
                    <w:widowControl w:val="0"/>
                    <w:pBdr>
                      <w:top w:val="nil"/>
                      <w:left w:val="nil"/>
                      <w:bottom w:val="nil"/>
                      <w:right w:val="nil"/>
                      <w:between w:val="nil"/>
                    </w:pBdr>
                    <w:jc w:val="center"/>
                    <w:rPr>
                      <w:rFonts w:ascii="Arial" w:eastAsia="Arial" w:hAnsi="Arial" w:cs="Arial"/>
                      <w:b/>
                      <w:sz w:val="14"/>
                      <w:szCs w:val="14"/>
                    </w:rPr>
                  </w:pPr>
                </w:p>
              </w:tc>
              <w:tc>
                <w:tcPr>
                  <w:tcW w:w="773" w:type="dxa"/>
                  <w:vMerge/>
                  <w:shd w:val="clear" w:color="auto" w:fill="C0C0C0"/>
                  <w:vAlign w:val="center"/>
                </w:tcPr>
                <w:p w:rsidR="008F6FC2" w:rsidRPr="0064338C" w:rsidRDefault="008F6FC2" w:rsidP="003861C9">
                  <w:pPr>
                    <w:widowControl w:val="0"/>
                    <w:pBdr>
                      <w:top w:val="nil"/>
                      <w:left w:val="nil"/>
                      <w:bottom w:val="nil"/>
                      <w:right w:val="nil"/>
                      <w:between w:val="nil"/>
                    </w:pBdr>
                    <w:jc w:val="center"/>
                    <w:rPr>
                      <w:rFonts w:ascii="Arial" w:eastAsia="Arial" w:hAnsi="Arial" w:cs="Arial"/>
                      <w:b/>
                      <w:sz w:val="14"/>
                      <w:szCs w:val="14"/>
                    </w:rPr>
                  </w:pPr>
                </w:p>
              </w:tc>
              <w:tc>
                <w:tcPr>
                  <w:tcW w:w="712" w:type="dxa"/>
                  <w:vMerge/>
                  <w:shd w:val="clear" w:color="auto" w:fill="C0C0C0"/>
                  <w:vAlign w:val="center"/>
                </w:tcPr>
                <w:p w:rsidR="008F6FC2" w:rsidRPr="0064338C" w:rsidRDefault="008F6FC2" w:rsidP="003861C9">
                  <w:pPr>
                    <w:widowControl w:val="0"/>
                    <w:pBdr>
                      <w:top w:val="nil"/>
                      <w:left w:val="nil"/>
                      <w:bottom w:val="nil"/>
                      <w:right w:val="nil"/>
                      <w:between w:val="nil"/>
                    </w:pBdr>
                    <w:jc w:val="center"/>
                    <w:rPr>
                      <w:rFonts w:ascii="Arial" w:eastAsia="Arial" w:hAnsi="Arial" w:cs="Arial"/>
                      <w:b/>
                      <w:sz w:val="14"/>
                      <w:szCs w:val="14"/>
                    </w:rPr>
                  </w:pPr>
                </w:p>
              </w:tc>
              <w:tc>
                <w:tcPr>
                  <w:tcW w:w="684" w:type="dxa"/>
                  <w:vMerge/>
                  <w:shd w:val="clear" w:color="auto" w:fill="C0C0C0"/>
                  <w:vAlign w:val="center"/>
                </w:tcPr>
                <w:p w:rsidR="008F6FC2" w:rsidRPr="0064338C" w:rsidRDefault="008F6FC2" w:rsidP="003861C9">
                  <w:pPr>
                    <w:pBdr>
                      <w:top w:val="nil"/>
                      <w:left w:val="nil"/>
                      <w:bottom w:val="nil"/>
                      <w:right w:val="nil"/>
                      <w:between w:val="nil"/>
                    </w:pBdr>
                    <w:spacing w:before="30" w:after="40"/>
                    <w:jc w:val="center"/>
                    <w:rPr>
                      <w:rFonts w:ascii="Arial" w:eastAsia="Arial" w:hAnsi="Arial" w:cs="Arial"/>
                      <w:b/>
                      <w:sz w:val="14"/>
                      <w:szCs w:val="14"/>
                    </w:rPr>
                  </w:pPr>
                </w:p>
              </w:tc>
              <w:tc>
                <w:tcPr>
                  <w:tcW w:w="767" w:type="dxa"/>
                  <w:shd w:val="clear" w:color="auto" w:fill="C0C0C0"/>
                  <w:vAlign w:val="center"/>
                </w:tcPr>
                <w:p w:rsidR="008F6FC2" w:rsidRPr="0064338C" w:rsidRDefault="008F6FC2" w:rsidP="003861C9">
                  <w:pPr>
                    <w:pBdr>
                      <w:top w:val="nil"/>
                      <w:left w:val="nil"/>
                      <w:bottom w:val="nil"/>
                      <w:right w:val="nil"/>
                      <w:between w:val="nil"/>
                    </w:pBdr>
                    <w:spacing w:before="30" w:after="40"/>
                    <w:jc w:val="center"/>
                    <w:rPr>
                      <w:rFonts w:ascii="Arial" w:eastAsia="Arial" w:hAnsi="Arial" w:cs="Arial"/>
                      <w:b/>
                      <w:sz w:val="14"/>
                      <w:szCs w:val="14"/>
                    </w:rPr>
                  </w:pPr>
                  <w:r w:rsidRPr="0064338C">
                    <w:rPr>
                      <w:rFonts w:ascii="Arial" w:eastAsia="Arial" w:hAnsi="Arial" w:cs="Arial"/>
                      <w:b/>
                      <w:sz w:val="14"/>
                      <w:szCs w:val="14"/>
                    </w:rPr>
                    <w:t>Número máximo de apoyos</w:t>
                  </w:r>
                </w:p>
              </w:tc>
              <w:tc>
                <w:tcPr>
                  <w:tcW w:w="591" w:type="dxa"/>
                  <w:shd w:val="clear" w:color="auto" w:fill="C0C0C0"/>
                  <w:vAlign w:val="center"/>
                </w:tcPr>
                <w:p w:rsidR="008F6FC2" w:rsidRPr="0064338C" w:rsidRDefault="008F6FC2" w:rsidP="003861C9">
                  <w:pPr>
                    <w:pBdr>
                      <w:top w:val="nil"/>
                      <w:left w:val="nil"/>
                      <w:bottom w:val="nil"/>
                      <w:right w:val="nil"/>
                      <w:between w:val="nil"/>
                    </w:pBdr>
                    <w:spacing w:before="30" w:after="40"/>
                    <w:jc w:val="center"/>
                    <w:rPr>
                      <w:rFonts w:ascii="Arial" w:eastAsia="Arial" w:hAnsi="Arial" w:cs="Arial"/>
                      <w:b/>
                      <w:sz w:val="14"/>
                      <w:szCs w:val="14"/>
                    </w:rPr>
                  </w:pPr>
                  <w:r w:rsidRPr="0064338C">
                    <w:rPr>
                      <w:rFonts w:ascii="Arial" w:eastAsia="Arial" w:hAnsi="Arial" w:cs="Arial"/>
                      <w:b/>
                      <w:sz w:val="14"/>
                      <w:szCs w:val="14"/>
                    </w:rPr>
                    <w:t>Número máximo de apoyos</w:t>
                  </w:r>
                </w:p>
              </w:tc>
              <w:tc>
                <w:tcPr>
                  <w:tcW w:w="894" w:type="dxa"/>
                  <w:shd w:val="clear" w:color="auto" w:fill="C0C0C0"/>
                  <w:vAlign w:val="center"/>
                </w:tcPr>
                <w:p w:rsidR="008F6FC2" w:rsidRPr="0064338C" w:rsidRDefault="008F6FC2" w:rsidP="003861C9">
                  <w:pPr>
                    <w:pBdr>
                      <w:top w:val="nil"/>
                      <w:left w:val="nil"/>
                      <w:bottom w:val="nil"/>
                      <w:right w:val="nil"/>
                      <w:between w:val="nil"/>
                    </w:pBdr>
                    <w:spacing w:before="30" w:after="40"/>
                    <w:jc w:val="center"/>
                    <w:rPr>
                      <w:rFonts w:ascii="Arial" w:eastAsia="Arial" w:hAnsi="Arial" w:cs="Arial"/>
                      <w:b/>
                      <w:sz w:val="14"/>
                      <w:szCs w:val="14"/>
                    </w:rPr>
                  </w:pPr>
                  <w:r w:rsidRPr="0064338C">
                    <w:rPr>
                      <w:rFonts w:ascii="Arial" w:eastAsia="Arial" w:hAnsi="Arial" w:cs="Arial"/>
                      <w:b/>
                      <w:sz w:val="14"/>
                      <w:szCs w:val="14"/>
                    </w:rPr>
                    <w:t>Capacidad Técnica Certificada requerida</w:t>
                  </w:r>
                </w:p>
              </w:tc>
            </w:tr>
            <w:tr w:rsidR="0064338C" w:rsidRPr="0064338C" w:rsidTr="00DF3C47">
              <w:trPr>
                <w:trHeight w:val="2130"/>
              </w:trPr>
              <w:tc>
                <w:tcPr>
                  <w:tcW w:w="937" w:type="dxa"/>
                  <w:vAlign w:val="center"/>
                </w:tcPr>
                <w:p w:rsidR="008F6FC2" w:rsidRPr="0064338C" w:rsidRDefault="008F6FC2" w:rsidP="003861C9">
                  <w:pPr>
                    <w:pBdr>
                      <w:top w:val="nil"/>
                      <w:left w:val="nil"/>
                      <w:bottom w:val="nil"/>
                      <w:right w:val="nil"/>
                      <w:between w:val="nil"/>
                    </w:pBdr>
                    <w:spacing w:before="30" w:after="40"/>
                    <w:jc w:val="center"/>
                    <w:rPr>
                      <w:rFonts w:ascii="Arial" w:eastAsia="Arial" w:hAnsi="Arial" w:cs="Arial"/>
                      <w:b/>
                      <w:sz w:val="14"/>
                      <w:szCs w:val="14"/>
                    </w:rPr>
                  </w:pPr>
                  <w:r w:rsidRPr="0064338C">
                    <w:rPr>
                      <w:rFonts w:ascii="Arial" w:eastAsia="Arial" w:hAnsi="Arial" w:cs="Arial"/>
                      <w:b/>
                      <w:sz w:val="14"/>
                      <w:szCs w:val="14"/>
                    </w:rPr>
                    <w:t>DC.1 Planeación y Organización Comunitaria Participativa</w:t>
                  </w:r>
                </w:p>
              </w:tc>
              <w:tc>
                <w:tcPr>
                  <w:tcW w:w="773" w:type="dxa"/>
                  <w:vAlign w:val="center"/>
                </w:tcPr>
                <w:p w:rsidR="008F6FC2" w:rsidRPr="0097236D" w:rsidRDefault="008F6FC2" w:rsidP="003861C9">
                  <w:pPr>
                    <w:pBdr>
                      <w:top w:val="nil"/>
                      <w:left w:val="nil"/>
                      <w:bottom w:val="nil"/>
                      <w:right w:val="nil"/>
                      <w:between w:val="nil"/>
                    </w:pBdr>
                    <w:spacing w:before="30" w:after="40"/>
                    <w:jc w:val="center"/>
                    <w:rPr>
                      <w:rFonts w:ascii="Arial" w:eastAsia="Arial" w:hAnsi="Arial" w:cs="Arial"/>
                      <w:color w:val="FF0000"/>
                      <w:sz w:val="14"/>
                      <w:szCs w:val="14"/>
                    </w:rPr>
                  </w:pPr>
                  <w:r w:rsidRPr="0097236D">
                    <w:rPr>
                      <w:rFonts w:ascii="Arial" w:eastAsia="Arial" w:hAnsi="Arial" w:cs="Arial"/>
                      <w:color w:val="FF0000"/>
                      <w:sz w:val="14"/>
                      <w:szCs w:val="14"/>
                    </w:rPr>
                    <w:t>Única</w:t>
                  </w:r>
                </w:p>
              </w:tc>
              <w:tc>
                <w:tcPr>
                  <w:tcW w:w="712" w:type="dxa"/>
                  <w:vAlign w:val="center"/>
                </w:tcPr>
                <w:p w:rsidR="008F6FC2" w:rsidRPr="0097236D" w:rsidRDefault="008F6FC2" w:rsidP="003861C9">
                  <w:pPr>
                    <w:pBdr>
                      <w:top w:val="nil"/>
                      <w:left w:val="nil"/>
                      <w:bottom w:val="nil"/>
                      <w:right w:val="nil"/>
                      <w:between w:val="nil"/>
                    </w:pBdr>
                    <w:spacing w:before="30" w:after="40"/>
                    <w:jc w:val="center"/>
                    <w:rPr>
                      <w:rFonts w:ascii="Arial" w:eastAsia="Arial" w:hAnsi="Arial" w:cs="Arial"/>
                      <w:color w:val="FF0000"/>
                      <w:sz w:val="14"/>
                      <w:szCs w:val="14"/>
                    </w:rPr>
                  </w:pPr>
                  <w:r w:rsidRPr="0097236D">
                    <w:rPr>
                      <w:rFonts w:ascii="Arial" w:eastAsia="Arial" w:hAnsi="Arial" w:cs="Arial"/>
                      <w:color w:val="FF0000"/>
                      <w:sz w:val="14"/>
                      <w:szCs w:val="14"/>
                    </w:rPr>
                    <w:t>120,000</w:t>
                  </w:r>
                </w:p>
                <w:p w:rsidR="008F6FC2" w:rsidRPr="0097236D" w:rsidRDefault="008F6FC2" w:rsidP="003861C9">
                  <w:pPr>
                    <w:pBdr>
                      <w:top w:val="nil"/>
                      <w:left w:val="nil"/>
                      <w:bottom w:val="nil"/>
                      <w:right w:val="nil"/>
                      <w:between w:val="nil"/>
                    </w:pBdr>
                    <w:spacing w:before="30" w:after="40"/>
                    <w:jc w:val="center"/>
                    <w:rPr>
                      <w:rFonts w:ascii="Arial" w:eastAsia="Arial" w:hAnsi="Arial" w:cs="Arial"/>
                      <w:color w:val="FF0000"/>
                      <w:sz w:val="14"/>
                      <w:szCs w:val="14"/>
                    </w:rPr>
                  </w:pPr>
                </w:p>
              </w:tc>
              <w:tc>
                <w:tcPr>
                  <w:tcW w:w="684" w:type="dxa"/>
                  <w:vAlign w:val="center"/>
                </w:tcPr>
                <w:p w:rsidR="008F6FC2" w:rsidRPr="0097236D" w:rsidRDefault="008F6FC2" w:rsidP="003861C9">
                  <w:pPr>
                    <w:pBdr>
                      <w:top w:val="nil"/>
                      <w:left w:val="nil"/>
                      <w:bottom w:val="nil"/>
                      <w:right w:val="nil"/>
                      <w:between w:val="nil"/>
                    </w:pBdr>
                    <w:spacing w:before="30" w:after="40"/>
                    <w:jc w:val="center"/>
                    <w:rPr>
                      <w:rFonts w:ascii="Arial" w:eastAsia="Arial" w:hAnsi="Arial" w:cs="Arial"/>
                      <w:color w:val="FF0000"/>
                      <w:sz w:val="14"/>
                      <w:szCs w:val="14"/>
                    </w:rPr>
                  </w:pPr>
                  <w:r w:rsidRPr="0097236D">
                    <w:rPr>
                      <w:rFonts w:ascii="Arial" w:eastAsia="Arial" w:hAnsi="Arial" w:cs="Arial"/>
                      <w:color w:val="FF0000"/>
                      <w:sz w:val="14"/>
                      <w:szCs w:val="14"/>
                    </w:rPr>
                    <w:t>I y II</w:t>
                  </w:r>
                </w:p>
              </w:tc>
              <w:tc>
                <w:tcPr>
                  <w:tcW w:w="767" w:type="dxa"/>
                  <w:vAlign w:val="center"/>
                </w:tcPr>
                <w:p w:rsidR="008F6FC2" w:rsidRPr="0064338C" w:rsidRDefault="008F6FC2" w:rsidP="003861C9">
                  <w:pPr>
                    <w:pBdr>
                      <w:top w:val="nil"/>
                      <w:left w:val="nil"/>
                      <w:bottom w:val="nil"/>
                      <w:right w:val="nil"/>
                      <w:between w:val="nil"/>
                    </w:pBdr>
                    <w:spacing w:before="30" w:after="40"/>
                    <w:jc w:val="center"/>
                    <w:rPr>
                      <w:rFonts w:ascii="Arial" w:eastAsia="Arial" w:hAnsi="Arial" w:cs="Arial"/>
                      <w:sz w:val="14"/>
                      <w:szCs w:val="14"/>
                    </w:rPr>
                  </w:pPr>
                  <w:r w:rsidRPr="0064338C">
                    <w:rPr>
                      <w:rFonts w:ascii="Arial" w:eastAsia="Arial" w:hAnsi="Arial" w:cs="Arial"/>
                      <w:sz w:val="14"/>
                      <w:szCs w:val="14"/>
                    </w:rPr>
                    <w:t>1</w:t>
                  </w:r>
                </w:p>
              </w:tc>
              <w:tc>
                <w:tcPr>
                  <w:tcW w:w="591" w:type="dxa"/>
                  <w:vAlign w:val="center"/>
                </w:tcPr>
                <w:p w:rsidR="008F6FC2" w:rsidRPr="0064338C" w:rsidRDefault="008F6FC2" w:rsidP="003861C9">
                  <w:pPr>
                    <w:pBdr>
                      <w:top w:val="nil"/>
                      <w:left w:val="nil"/>
                      <w:bottom w:val="nil"/>
                      <w:right w:val="nil"/>
                      <w:between w:val="nil"/>
                    </w:pBdr>
                    <w:spacing w:before="30" w:after="40"/>
                    <w:jc w:val="center"/>
                    <w:rPr>
                      <w:rFonts w:ascii="Arial" w:eastAsia="Arial" w:hAnsi="Arial" w:cs="Arial"/>
                      <w:sz w:val="14"/>
                      <w:szCs w:val="14"/>
                    </w:rPr>
                  </w:pPr>
                  <w:r w:rsidRPr="0064338C">
                    <w:rPr>
                      <w:rFonts w:ascii="Arial" w:eastAsia="Arial" w:hAnsi="Arial" w:cs="Arial"/>
                      <w:sz w:val="14"/>
                      <w:szCs w:val="14"/>
                    </w:rPr>
                    <w:t>4</w:t>
                  </w:r>
                </w:p>
              </w:tc>
              <w:tc>
                <w:tcPr>
                  <w:tcW w:w="894" w:type="dxa"/>
                  <w:vAlign w:val="center"/>
                </w:tcPr>
                <w:p w:rsidR="008F6FC2" w:rsidRPr="0064338C" w:rsidRDefault="008F6FC2" w:rsidP="003861C9">
                  <w:pPr>
                    <w:pBdr>
                      <w:top w:val="nil"/>
                      <w:left w:val="nil"/>
                      <w:bottom w:val="nil"/>
                      <w:right w:val="nil"/>
                      <w:between w:val="nil"/>
                    </w:pBdr>
                    <w:spacing w:before="30" w:after="40"/>
                    <w:jc w:val="center"/>
                    <w:rPr>
                      <w:rFonts w:ascii="Arial" w:eastAsia="Arial" w:hAnsi="Arial" w:cs="Arial"/>
                      <w:sz w:val="14"/>
                      <w:szCs w:val="14"/>
                    </w:rPr>
                  </w:pPr>
                  <w:r w:rsidRPr="0064338C">
                    <w:rPr>
                      <w:rFonts w:ascii="Arial" w:eastAsia="Arial" w:hAnsi="Arial" w:cs="Arial"/>
                      <w:sz w:val="14"/>
                      <w:szCs w:val="14"/>
                    </w:rPr>
                    <w:t>Fortalecimiento del capital social</w:t>
                  </w:r>
                </w:p>
              </w:tc>
            </w:tr>
            <w:tr w:rsidR="0064338C" w:rsidRPr="0064338C" w:rsidTr="00DF3C47">
              <w:trPr>
                <w:trHeight w:val="2804"/>
              </w:trPr>
              <w:tc>
                <w:tcPr>
                  <w:tcW w:w="937" w:type="dxa"/>
                  <w:vAlign w:val="center"/>
                </w:tcPr>
                <w:p w:rsidR="008F6FC2" w:rsidRPr="005F7294" w:rsidRDefault="008F6FC2" w:rsidP="003861C9">
                  <w:pPr>
                    <w:pBdr>
                      <w:top w:val="nil"/>
                      <w:left w:val="nil"/>
                      <w:bottom w:val="nil"/>
                      <w:right w:val="nil"/>
                      <w:between w:val="nil"/>
                    </w:pBdr>
                    <w:spacing w:before="30" w:after="40"/>
                    <w:jc w:val="center"/>
                    <w:rPr>
                      <w:rFonts w:ascii="Arial" w:eastAsia="Arial" w:hAnsi="Arial" w:cs="Arial"/>
                      <w:b/>
                      <w:color w:val="FF0000"/>
                      <w:sz w:val="14"/>
                      <w:szCs w:val="14"/>
                    </w:rPr>
                  </w:pPr>
                  <w:r w:rsidRPr="005F7294">
                    <w:rPr>
                      <w:rFonts w:ascii="Arial" w:eastAsia="Arial" w:hAnsi="Arial" w:cs="Arial"/>
                      <w:b/>
                      <w:color w:val="FF0000"/>
                      <w:sz w:val="14"/>
                      <w:szCs w:val="14"/>
                    </w:rPr>
                    <w:t>DC.2 Intercambios de experiencias y Seminarios de comunidad a comunidad</w:t>
                  </w:r>
                </w:p>
              </w:tc>
              <w:tc>
                <w:tcPr>
                  <w:tcW w:w="773" w:type="dxa"/>
                  <w:vAlign w:val="center"/>
                </w:tcPr>
                <w:p w:rsidR="008F6FC2" w:rsidRPr="0097236D" w:rsidRDefault="008F6FC2" w:rsidP="003861C9">
                  <w:pPr>
                    <w:pBdr>
                      <w:top w:val="nil"/>
                      <w:left w:val="nil"/>
                      <w:bottom w:val="nil"/>
                      <w:right w:val="nil"/>
                      <w:between w:val="nil"/>
                    </w:pBdr>
                    <w:spacing w:before="30" w:after="40"/>
                    <w:jc w:val="center"/>
                    <w:rPr>
                      <w:rFonts w:ascii="Arial" w:eastAsia="Arial" w:hAnsi="Arial" w:cs="Arial"/>
                      <w:color w:val="FF0000"/>
                      <w:sz w:val="14"/>
                      <w:szCs w:val="14"/>
                    </w:rPr>
                  </w:pPr>
                  <w:r w:rsidRPr="0097236D">
                    <w:rPr>
                      <w:rFonts w:ascii="Arial" w:eastAsia="Arial" w:hAnsi="Arial" w:cs="Arial"/>
                      <w:color w:val="FF0000"/>
                      <w:sz w:val="14"/>
                      <w:szCs w:val="14"/>
                    </w:rPr>
                    <w:t>Única</w:t>
                  </w:r>
                </w:p>
              </w:tc>
              <w:tc>
                <w:tcPr>
                  <w:tcW w:w="712" w:type="dxa"/>
                  <w:vAlign w:val="center"/>
                </w:tcPr>
                <w:p w:rsidR="008F6FC2" w:rsidRPr="0097236D" w:rsidRDefault="008F6FC2" w:rsidP="003861C9">
                  <w:pPr>
                    <w:pBdr>
                      <w:top w:val="nil"/>
                      <w:left w:val="nil"/>
                      <w:bottom w:val="nil"/>
                      <w:right w:val="nil"/>
                      <w:between w:val="nil"/>
                    </w:pBdr>
                    <w:spacing w:before="30" w:after="40"/>
                    <w:jc w:val="center"/>
                    <w:rPr>
                      <w:rFonts w:ascii="Arial" w:eastAsia="Arial" w:hAnsi="Arial" w:cs="Arial"/>
                      <w:color w:val="FF0000"/>
                      <w:sz w:val="14"/>
                      <w:szCs w:val="14"/>
                    </w:rPr>
                  </w:pPr>
                  <w:r w:rsidRPr="0097236D">
                    <w:rPr>
                      <w:rFonts w:ascii="Arial" w:eastAsia="Arial" w:hAnsi="Arial" w:cs="Arial"/>
                      <w:color w:val="FF0000"/>
                      <w:sz w:val="14"/>
                      <w:szCs w:val="14"/>
                    </w:rPr>
                    <w:t>100,000</w:t>
                  </w:r>
                </w:p>
              </w:tc>
              <w:tc>
                <w:tcPr>
                  <w:tcW w:w="684" w:type="dxa"/>
                  <w:vAlign w:val="center"/>
                </w:tcPr>
                <w:p w:rsidR="008F6FC2" w:rsidRPr="0097236D" w:rsidRDefault="008F6FC2" w:rsidP="0049651C">
                  <w:pPr>
                    <w:spacing w:before="30" w:after="40"/>
                    <w:jc w:val="center"/>
                    <w:rPr>
                      <w:rFonts w:ascii="Arial" w:hAnsi="Arial" w:cs="Arial"/>
                      <w:color w:val="FF0000"/>
                      <w:sz w:val="14"/>
                      <w:szCs w:val="14"/>
                    </w:rPr>
                  </w:pPr>
                  <w:r w:rsidRPr="0097236D">
                    <w:rPr>
                      <w:rFonts w:ascii="Arial" w:eastAsia="Arial" w:hAnsi="Arial" w:cs="Arial"/>
                      <w:color w:val="FF0000"/>
                      <w:sz w:val="14"/>
                      <w:szCs w:val="14"/>
                    </w:rPr>
                    <w:t>I, II</w:t>
                  </w:r>
                  <w:r w:rsidR="0005687E" w:rsidRPr="0097236D">
                    <w:rPr>
                      <w:rFonts w:ascii="Arial" w:eastAsia="Arial" w:hAnsi="Arial" w:cs="Arial"/>
                      <w:color w:val="FF0000"/>
                      <w:sz w:val="14"/>
                      <w:szCs w:val="14"/>
                    </w:rPr>
                    <w:t>,</w:t>
                  </w:r>
                  <w:r w:rsidRPr="0097236D">
                    <w:rPr>
                      <w:rFonts w:ascii="Arial" w:eastAsia="Arial" w:hAnsi="Arial" w:cs="Arial"/>
                      <w:color w:val="FF0000"/>
                      <w:sz w:val="14"/>
                      <w:szCs w:val="14"/>
                    </w:rPr>
                    <w:t xml:space="preserve"> III</w:t>
                  </w:r>
                  <w:r w:rsidR="004B1236">
                    <w:rPr>
                      <w:rFonts w:ascii="Arial" w:eastAsia="Arial" w:hAnsi="Arial" w:cs="Arial"/>
                      <w:color w:val="FF0000"/>
                      <w:sz w:val="14"/>
                      <w:szCs w:val="14"/>
                    </w:rPr>
                    <w:t>,</w:t>
                  </w:r>
                  <w:r w:rsidRPr="0097236D">
                    <w:rPr>
                      <w:rFonts w:ascii="Arial" w:eastAsia="Arial" w:hAnsi="Arial" w:cs="Arial"/>
                      <w:color w:val="FF0000"/>
                      <w:sz w:val="14"/>
                      <w:szCs w:val="14"/>
                    </w:rPr>
                    <w:t xml:space="preserve"> IV</w:t>
                  </w:r>
                  <w:r w:rsidR="004B1236">
                    <w:rPr>
                      <w:rFonts w:ascii="Arial" w:eastAsia="Arial" w:hAnsi="Arial" w:cs="Arial"/>
                      <w:color w:val="FF0000"/>
                      <w:sz w:val="14"/>
                      <w:szCs w:val="14"/>
                    </w:rPr>
                    <w:t xml:space="preserve">, </w:t>
                  </w:r>
                  <w:r w:rsidR="004B1236" w:rsidRPr="00037033">
                    <w:rPr>
                      <w:rFonts w:ascii="Arial" w:eastAsia="Arial" w:hAnsi="Arial" w:cs="Arial"/>
                      <w:color w:val="FF0000"/>
                      <w:sz w:val="14"/>
                      <w:szCs w:val="14"/>
                      <w:shd w:val="clear" w:color="auto" w:fill="FFFFFF" w:themeFill="background1"/>
                    </w:rPr>
                    <w:t>Empresas Forestales Comunitarias y OSSF</w:t>
                  </w:r>
                </w:p>
              </w:tc>
              <w:tc>
                <w:tcPr>
                  <w:tcW w:w="767" w:type="dxa"/>
                  <w:vAlign w:val="center"/>
                </w:tcPr>
                <w:p w:rsidR="008F6FC2" w:rsidRPr="0064338C" w:rsidRDefault="008F6FC2" w:rsidP="003861C9">
                  <w:pPr>
                    <w:pBdr>
                      <w:top w:val="nil"/>
                      <w:left w:val="nil"/>
                      <w:bottom w:val="nil"/>
                      <w:right w:val="nil"/>
                      <w:between w:val="nil"/>
                    </w:pBdr>
                    <w:spacing w:before="30" w:after="40"/>
                    <w:jc w:val="center"/>
                    <w:rPr>
                      <w:rFonts w:ascii="Arial" w:eastAsia="Arial" w:hAnsi="Arial" w:cs="Arial"/>
                      <w:sz w:val="14"/>
                      <w:szCs w:val="14"/>
                    </w:rPr>
                  </w:pPr>
                  <w:r w:rsidRPr="0064338C">
                    <w:rPr>
                      <w:rFonts w:ascii="Arial" w:eastAsia="Arial" w:hAnsi="Arial" w:cs="Arial"/>
                      <w:sz w:val="14"/>
                      <w:szCs w:val="14"/>
                    </w:rPr>
                    <w:t>1</w:t>
                  </w:r>
                </w:p>
              </w:tc>
              <w:tc>
                <w:tcPr>
                  <w:tcW w:w="591" w:type="dxa"/>
                  <w:vAlign w:val="center"/>
                </w:tcPr>
                <w:p w:rsidR="008F6FC2" w:rsidRPr="0064338C" w:rsidRDefault="008F6FC2" w:rsidP="003861C9">
                  <w:pPr>
                    <w:pBdr>
                      <w:top w:val="nil"/>
                      <w:left w:val="nil"/>
                      <w:bottom w:val="nil"/>
                      <w:right w:val="nil"/>
                      <w:between w:val="nil"/>
                    </w:pBdr>
                    <w:spacing w:before="30" w:after="40"/>
                    <w:jc w:val="center"/>
                    <w:rPr>
                      <w:rFonts w:ascii="Arial" w:eastAsia="Arial" w:hAnsi="Arial" w:cs="Arial"/>
                      <w:sz w:val="14"/>
                      <w:szCs w:val="14"/>
                    </w:rPr>
                  </w:pPr>
                  <w:r w:rsidRPr="0064338C">
                    <w:rPr>
                      <w:rFonts w:ascii="Arial" w:eastAsia="Arial" w:hAnsi="Arial" w:cs="Arial"/>
                      <w:sz w:val="14"/>
                      <w:szCs w:val="14"/>
                    </w:rPr>
                    <w:t>No aplica</w:t>
                  </w:r>
                </w:p>
              </w:tc>
              <w:tc>
                <w:tcPr>
                  <w:tcW w:w="894" w:type="dxa"/>
                  <w:vAlign w:val="center"/>
                </w:tcPr>
                <w:p w:rsidR="008F6FC2" w:rsidRPr="0064338C" w:rsidRDefault="008F6FC2" w:rsidP="003861C9">
                  <w:pPr>
                    <w:pBdr>
                      <w:top w:val="nil"/>
                      <w:left w:val="nil"/>
                      <w:bottom w:val="nil"/>
                      <w:right w:val="nil"/>
                      <w:between w:val="nil"/>
                    </w:pBdr>
                    <w:spacing w:before="30" w:after="40"/>
                    <w:jc w:val="center"/>
                    <w:rPr>
                      <w:rFonts w:ascii="Arial" w:eastAsia="Arial" w:hAnsi="Arial" w:cs="Arial"/>
                      <w:sz w:val="14"/>
                      <w:szCs w:val="14"/>
                    </w:rPr>
                  </w:pPr>
                  <w:r w:rsidRPr="0064338C">
                    <w:rPr>
                      <w:rFonts w:ascii="Arial" w:eastAsia="Arial" w:hAnsi="Arial" w:cs="Arial"/>
                      <w:sz w:val="14"/>
                      <w:szCs w:val="14"/>
                    </w:rPr>
                    <w:t>Comunidad Instructora o empresa forestal constituida con experiencia comprobada</w:t>
                  </w:r>
                </w:p>
              </w:tc>
            </w:tr>
            <w:tr w:rsidR="0064338C" w:rsidRPr="0064338C" w:rsidTr="00DF3C47">
              <w:trPr>
                <w:trHeight w:val="1446"/>
              </w:trPr>
              <w:tc>
                <w:tcPr>
                  <w:tcW w:w="937" w:type="dxa"/>
                  <w:vAlign w:val="center"/>
                </w:tcPr>
                <w:p w:rsidR="008F6FC2" w:rsidRPr="0064338C" w:rsidRDefault="008F6FC2" w:rsidP="003861C9">
                  <w:pPr>
                    <w:pBdr>
                      <w:top w:val="nil"/>
                      <w:left w:val="nil"/>
                      <w:bottom w:val="nil"/>
                      <w:right w:val="nil"/>
                      <w:between w:val="nil"/>
                    </w:pBdr>
                    <w:spacing w:before="30" w:after="40"/>
                    <w:jc w:val="center"/>
                    <w:rPr>
                      <w:rFonts w:ascii="Arial" w:eastAsia="Arial" w:hAnsi="Arial" w:cs="Arial"/>
                      <w:b/>
                      <w:sz w:val="14"/>
                      <w:szCs w:val="14"/>
                    </w:rPr>
                  </w:pPr>
                  <w:r w:rsidRPr="0064338C">
                    <w:rPr>
                      <w:rFonts w:ascii="Arial" w:eastAsia="Arial" w:hAnsi="Arial" w:cs="Arial"/>
                      <w:b/>
                      <w:sz w:val="14"/>
                      <w:szCs w:val="14"/>
                    </w:rPr>
                    <w:t>DC.3 Ordenamiento territorial comunitario</w:t>
                  </w:r>
                </w:p>
              </w:tc>
              <w:tc>
                <w:tcPr>
                  <w:tcW w:w="773" w:type="dxa"/>
                  <w:vAlign w:val="center"/>
                </w:tcPr>
                <w:p w:rsidR="008F6FC2" w:rsidRPr="0097236D" w:rsidRDefault="008F6FC2" w:rsidP="003861C9">
                  <w:pPr>
                    <w:pBdr>
                      <w:top w:val="nil"/>
                      <w:left w:val="nil"/>
                      <w:bottom w:val="nil"/>
                      <w:right w:val="nil"/>
                      <w:between w:val="nil"/>
                    </w:pBdr>
                    <w:spacing w:before="30" w:after="40"/>
                    <w:jc w:val="center"/>
                    <w:rPr>
                      <w:rFonts w:ascii="Arial" w:eastAsia="Arial" w:hAnsi="Arial" w:cs="Arial"/>
                      <w:color w:val="FF0000"/>
                      <w:sz w:val="14"/>
                      <w:szCs w:val="14"/>
                    </w:rPr>
                  </w:pPr>
                  <w:r w:rsidRPr="0097236D">
                    <w:rPr>
                      <w:rFonts w:ascii="Arial" w:eastAsia="Arial" w:hAnsi="Arial" w:cs="Arial"/>
                      <w:color w:val="FF0000"/>
                      <w:sz w:val="14"/>
                      <w:szCs w:val="14"/>
                    </w:rPr>
                    <w:t>Única</w:t>
                  </w:r>
                </w:p>
              </w:tc>
              <w:tc>
                <w:tcPr>
                  <w:tcW w:w="712" w:type="dxa"/>
                  <w:vAlign w:val="center"/>
                </w:tcPr>
                <w:p w:rsidR="008F6FC2" w:rsidRPr="0064338C" w:rsidRDefault="008F6FC2" w:rsidP="003861C9">
                  <w:pPr>
                    <w:pBdr>
                      <w:top w:val="nil"/>
                      <w:left w:val="nil"/>
                      <w:bottom w:val="nil"/>
                      <w:right w:val="nil"/>
                      <w:between w:val="nil"/>
                    </w:pBdr>
                    <w:spacing w:before="30" w:after="40"/>
                    <w:jc w:val="center"/>
                    <w:rPr>
                      <w:rFonts w:ascii="Arial" w:eastAsia="Arial" w:hAnsi="Arial" w:cs="Arial"/>
                      <w:sz w:val="14"/>
                      <w:szCs w:val="14"/>
                    </w:rPr>
                  </w:pPr>
                  <w:r w:rsidRPr="0064338C">
                    <w:rPr>
                      <w:rFonts w:ascii="Arial" w:eastAsia="Arial" w:hAnsi="Arial" w:cs="Arial"/>
                      <w:sz w:val="14"/>
                      <w:szCs w:val="14"/>
                    </w:rPr>
                    <w:t>300,000</w:t>
                  </w:r>
                </w:p>
              </w:tc>
              <w:tc>
                <w:tcPr>
                  <w:tcW w:w="684" w:type="dxa"/>
                  <w:vAlign w:val="center"/>
                </w:tcPr>
                <w:p w:rsidR="008F6FC2" w:rsidRPr="0097236D" w:rsidRDefault="008F6FC2" w:rsidP="003861C9">
                  <w:pPr>
                    <w:pBdr>
                      <w:top w:val="nil"/>
                      <w:left w:val="nil"/>
                      <w:bottom w:val="nil"/>
                      <w:right w:val="nil"/>
                      <w:between w:val="nil"/>
                    </w:pBdr>
                    <w:spacing w:before="30" w:after="40"/>
                    <w:jc w:val="center"/>
                    <w:rPr>
                      <w:rFonts w:ascii="Arial" w:eastAsia="Arial" w:hAnsi="Arial" w:cs="Arial"/>
                      <w:color w:val="FF0000"/>
                      <w:sz w:val="14"/>
                      <w:szCs w:val="14"/>
                    </w:rPr>
                  </w:pPr>
                  <w:r w:rsidRPr="0097236D">
                    <w:rPr>
                      <w:rFonts w:ascii="Arial" w:eastAsia="Arial" w:hAnsi="Arial" w:cs="Arial"/>
                      <w:color w:val="FF0000"/>
                      <w:sz w:val="14"/>
                      <w:szCs w:val="14"/>
                    </w:rPr>
                    <w:t>I, II y III</w:t>
                  </w:r>
                </w:p>
              </w:tc>
              <w:tc>
                <w:tcPr>
                  <w:tcW w:w="767" w:type="dxa"/>
                  <w:vAlign w:val="center"/>
                </w:tcPr>
                <w:p w:rsidR="008F6FC2" w:rsidRPr="0064338C" w:rsidRDefault="008F6FC2" w:rsidP="003861C9">
                  <w:pPr>
                    <w:pBdr>
                      <w:top w:val="nil"/>
                      <w:left w:val="nil"/>
                      <w:bottom w:val="nil"/>
                      <w:right w:val="nil"/>
                      <w:between w:val="nil"/>
                    </w:pBdr>
                    <w:spacing w:before="30" w:after="40"/>
                    <w:jc w:val="center"/>
                    <w:rPr>
                      <w:rFonts w:ascii="Arial" w:eastAsia="Arial" w:hAnsi="Arial" w:cs="Arial"/>
                      <w:sz w:val="14"/>
                      <w:szCs w:val="14"/>
                    </w:rPr>
                  </w:pPr>
                  <w:r w:rsidRPr="0064338C">
                    <w:rPr>
                      <w:rFonts w:ascii="Arial" w:eastAsia="Arial" w:hAnsi="Arial" w:cs="Arial"/>
                      <w:sz w:val="14"/>
                      <w:szCs w:val="14"/>
                    </w:rPr>
                    <w:t>1</w:t>
                  </w:r>
                </w:p>
              </w:tc>
              <w:tc>
                <w:tcPr>
                  <w:tcW w:w="591" w:type="dxa"/>
                  <w:vAlign w:val="center"/>
                </w:tcPr>
                <w:p w:rsidR="008F6FC2" w:rsidRPr="0064338C" w:rsidRDefault="008F6FC2" w:rsidP="003861C9">
                  <w:pPr>
                    <w:pBdr>
                      <w:top w:val="nil"/>
                      <w:left w:val="nil"/>
                      <w:bottom w:val="nil"/>
                      <w:right w:val="nil"/>
                      <w:between w:val="nil"/>
                    </w:pBdr>
                    <w:spacing w:before="30" w:after="40"/>
                    <w:jc w:val="center"/>
                    <w:rPr>
                      <w:rFonts w:ascii="Arial" w:eastAsia="Arial" w:hAnsi="Arial" w:cs="Arial"/>
                      <w:sz w:val="14"/>
                      <w:szCs w:val="14"/>
                    </w:rPr>
                  </w:pPr>
                  <w:r w:rsidRPr="0064338C">
                    <w:rPr>
                      <w:rFonts w:ascii="Arial" w:eastAsia="Arial" w:hAnsi="Arial" w:cs="Arial"/>
                      <w:sz w:val="14"/>
                      <w:szCs w:val="14"/>
                    </w:rPr>
                    <w:t>4</w:t>
                  </w:r>
                </w:p>
              </w:tc>
              <w:tc>
                <w:tcPr>
                  <w:tcW w:w="894" w:type="dxa"/>
                  <w:vAlign w:val="center"/>
                </w:tcPr>
                <w:p w:rsidR="008F6FC2" w:rsidRPr="0064338C" w:rsidRDefault="008F6FC2" w:rsidP="003861C9">
                  <w:pPr>
                    <w:pBdr>
                      <w:top w:val="nil"/>
                      <w:left w:val="nil"/>
                      <w:bottom w:val="nil"/>
                      <w:right w:val="nil"/>
                      <w:between w:val="nil"/>
                    </w:pBdr>
                    <w:spacing w:before="30" w:after="40"/>
                    <w:jc w:val="center"/>
                    <w:rPr>
                      <w:rFonts w:ascii="Arial" w:eastAsia="Arial" w:hAnsi="Arial" w:cs="Arial"/>
                      <w:sz w:val="14"/>
                      <w:szCs w:val="14"/>
                    </w:rPr>
                  </w:pPr>
                  <w:r w:rsidRPr="0064338C">
                    <w:rPr>
                      <w:rFonts w:ascii="Arial" w:eastAsia="Arial" w:hAnsi="Arial" w:cs="Arial"/>
                      <w:sz w:val="14"/>
                      <w:szCs w:val="14"/>
                    </w:rPr>
                    <w:t>Fortalecimiento del capital social</w:t>
                  </w:r>
                </w:p>
              </w:tc>
            </w:tr>
            <w:tr w:rsidR="0064338C" w:rsidRPr="0064338C" w:rsidTr="00DF3C47">
              <w:trPr>
                <w:trHeight w:val="1265"/>
              </w:trPr>
              <w:tc>
                <w:tcPr>
                  <w:tcW w:w="937" w:type="dxa"/>
                  <w:vAlign w:val="center"/>
                </w:tcPr>
                <w:p w:rsidR="008F6FC2" w:rsidRPr="0064338C" w:rsidRDefault="008F6FC2" w:rsidP="003861C9">
                  <w:pPr>
                    <w:pBdr>
                      <w:top w:val="nil"/>
                      <w:left w:val="nil"/>
                      <w:bottom w:val="nil"/>
                      <w:right w:val="nil"/>
                      <w:between w:val="nil"/>
                    </w:pBdr>
                    <w:spacing w:before="30" w:after="40"/>
                    <w:jc w:val="center"/>
                    <w:rPr>
                      <w:rFonts w:ascii="Arial" w:eastAsia="Arial" w:hAnsi="Arial" w:cs="Arial"/>
                      <w:b/>
                      <w:sz w:val="14"/>
                      <w:szCs w:val="14"/>
                    </w:rPr>
                  </w:pPr>
                  <w:r w:rsidRPr="0064338C">
                    <w:rPr>
                      <w:rFonts w:ascii="Arial" w:eastAsia="Arial" w:hAnsi="Arial" w:cs="Arial"/>
                      <w:b/>
                      <w:sz w:val="14"/>
                      <w:szCs w:val="14"/>
                    </w:rPr>
                    <w:t>DC.4 Promotor/a forestal comunitario</w:t>
                  </w:r>
                </w:p>
              </w:tc>
              <w:tc>
                <w:tcPr>
                  <w:tcW w:w="773" w:type="dxa"/>
                  <w:vAlign w:val="center"/>
                </w:tcPr>
                <w:p w:rsidR="008F6FC2" w:rsidRPr="0097236D" w:rsidRDefault="008F6FC2" w:rsidP="003861C9">
                  <w:pPr>
                    <w:pBdr>
                      <w:top w:val="nil"/>
                      <w:left w:val="nil"/>
                      <w:bottom w:val="nil"/>
                      <w:right w:val="nil"/>
                      <w:between w:val="nil"/>
                    </w:pBdr>
                    <w:spacing w:before="30" w:after="40"/>
                    <w:jc w:val="center"/>
                    <w:rPr>
                      <w:rFonts w:ascii="Arial" w:eastAsia="Arial" w:hAnsi="Arial" w:cs="Arial"/>
                      <w:color w:val="FF0000"/>
                      <w:sz w:val="14"/>
                      <w:szCs w:val="14"/>
                    </w:rPr>
                  </w:pPr>
                  <w:r w:rsidRPr="0097236D">
                    <w:rPr>
                      <w:rFonts w:ascii="Arial" w:eastAsia="Arial" w:hAnsi="Arial" w:cs="Arial"/>
                      <w:color w:val="FF0000"/>
                      <w:sz w:val="14"/>
                      <w:szCs w:val="14"/>
                    </w:rPr>
                    <w:t>Única</w:t>
                  </w:r>
                </w:p>
              </w:tc>
              <w:tc>
                <w:tcPr>
                  <w:tcW w:w="712" w:type="dxa"/>
                  <w:vAlign w:val="center"/>
                </w:tcPr>
                <w:p w:rsidR="008F6FC2" w:rsidRPr="0097236D" w:rsidRDefault="008F6FC2" w:rsidP="003861C9">
                  <w:pPr>
                    <w:pBdr>
                      <w:top w:val="nil"/>
                      <w:left w:val="nil"/>
                      <w:bottom w:val="nil"/>
                      <w:right w:val="nil"/>
                      <w:between w:val="nil"/>
                    </w:pBdr>
                    <w:spacing w:before="30" w:after="40"/>
                    <w:jc w:val="center"/>
                    <w:rPr>
                      <w:rFonts w:ascii="Arial" w:eastAsia="Arial" w:hAnsi="Arial" w:cs="Arial"/>
                      <w:color w:val="FF0000"/>
                      <w:sz w:val="14"/>
                      <w:szCs w:val="14"/>
                    </w:rPr>
                  </w:pPr>
                  <w:r w:rsidRPr="0097236D">
                    <w:rPr>
                      <w:rFonts w:ascii="Arial" w:eastAsia="Arial" w:hAnsi="Arial" w:cs="Arial"/>
                      <w:color w:val="FF0000"/>
                      <w:sz w:val="14"/>
                      <w:szCs w:val="14"/>
                    </w:rPr>
                    <w:t>120,000</w:t>
                  </w:r>
                </w:p>
              </w:tc>
              <w:tc>
                <w:tcPr>
                  <w:tcW w:w="684" w:type="dxa"/>
                  <w:vAlign w:val="center"/>
                </w:tcPr>
                <w:p w:rsidR="008F6FC2" w:rsidRPr="0097236D" w:rsidRDefault="008F6FC2" w:rsidP="003861C9">
                  <w:pPr>
                    <w:pBdr>
                      <w:top w:val="nil"/>
                      <w:left w:val="nil"/>
                      <w:bottom w:val="nil"/>
                      <w:right w:val="nil"/>
                      <w:between w:val="nil"/>
                    </w:pBdr>
                    <w:spacing w:before="30" w:after="40"/>
                    <w:jc w:val="center"/>
                    <w:rPr>
                      <w:rFonts w:ascii="Arial" w:eastAsia="Arial" w:hAnsi="Arial" w:cs="Arial"/>
                      <w:color w:val="FF0000"/>
                      <w:sz w:val="14"/>
                      <w:szCs w:val="14"/>
                    </w:rPr>
                  </w:pPr>
                  <w:r w:rsidRPr="0097236D">
                    <w:rPr>
                      <w:rFonts w:ascii="Arial" w:eastAsia="Arial" w:hAnsi="Arial" w:cs="Arial"/>
                      <w:color w:val="FF0000"/>
                      <w:sz w:val="14"/>
                      <w:szCs w:val="14"/>
                    </w:rPr>
                    <w:t>II, III y IV</w:t>
                  </w:r>
                </w:p>
              </w:tc>
              <w:tc>
                <w:tcPr>
                  <w:tcW w:w="767" w:type="dxa"/>
                  <w:vAlign w:val="center"/>
                </w:tcPr>
                <w:p w:rsidR="008F6FC2" w:rsidRPr="0064338C" w:rsidRDefault="008F6FC2" w:rsidP="003861C9">
                  <w:pPr>
                    <w:pBdr>
                      <w:top w:val="nil"/>
                      <w:left w:val="nil"/>
                      <w:bottom w:val="nil"/>
                      <w:right w:val="nil"/>
                      <w:between w:val="nil"/>
                    </w:pBdr>
                    <w:spacing w:before="30" w:after="40"/>
                    <w:jc w:val="center"/>
                    <w:rPr>
                      <w:rFonts w:ascii="Arial" w:eastAsia="Arial" w:hAnsi="Arial" w:cs="Arial"/>
                      <w:sz w:val="14"/>
                      <w:szCs w:val="14"/>
                    </w:rPr>
                  </w:pPr>
                  <w:r w:rsidRPr="0064338C">
                    <w:rPr>
                      <w:rFonts w:ascii="Arial" w:eastAsia="Arial" w:hAnsi="Arial" w:cs="Arial"/>
                      <w:sz w:val="14"/>
                      <w:szCs w:val="14"/>
                    </w:rPr>
                    <w:t>1</w:t>
                  </w:r>
                </w:p>
              </w:tc>
              <w:tc>
                <w:tcPr>
                  <w:tcW w:w="591" w:type="dxa"/>
                  <w:vAlign w:val="center"/>
                </w:tcPr>
                <w:p w:rsidR="008F6FC2" w:rsidRPr="0064338C" w:rsidRDefault="008F6FC2" w:rsidP="003861C9">
                  <w:pPr>
                    <w:pBdr>
                      <w:top w:val="nil"/>
                      <w:left w:val="nil"/>
                      <w:bottom w:val="nil"/>
                      <w:right w:val="nil"/>
                      <w:between w:val="nil"/>
                    </w:pBdr>
                    <w:spacing w:before="30" w:after="40"/>
                    <w:jc w:val="center"/>
                    <w:rPr>
                      <w:rFonts w:ascii="Arial" w:eastAsia="Arial" w:hAnsi="Arial" w:cs="Arial"/>
                      <w:sz w:val="14"/>
                      <w:szCs w:val="14"/>
                    </w:rPr>
                  </w:pPr>
                  <w:r w:rsidRPr="0064338C">
                    <w:rPr>
                      <w:rFonts w:ascii="Arial" w:eastAsia="Arial" w:hAnsi="Arial" w:cs="Arial"/>
                      <w:sz w:val="14"/>
                      <w:szCs w:val="14"/>
                    </w:rPr>
                    <w:t>No aplica</w:t>
                  </w:r>
                </w:p>
              </w:tc>
              <w:tc>
                <w:tcPr>
                  <w:tcW w:w="894" w:type="dxa"/>
                  <w:vAlign w:val="center"/>
                </w:tcPr>
                <w:p w:rsidR="008F6FC2" w:rsidRPr="0064338C" w:rsidRDefault="008F6FC2" w:rsidP="003861C9">
                  <w:pPr>
                    <w:pBdr>
                      <w:top w:val="nil"/>
                      <w:left w:val="nil"/>
                      <w:bottom w:val="nil"/>
                      <w:right w:val="nil"/>
                      <w:between w:val="nil"/>
                    </w:pBdr>
                    <w:spacing w:before="30" w:after="40"/>
                    <w:jc w:val="center"/>
                    <w:rPr>
                      <w:rFonts w:ascii="Arial" w:eastAsia="Arial" w:hAnsi="Arial" w:cs="Arial"/>
                      <w:sz w:val="14"/>
                      <w:szCs w:val="14"/>
                    </w:rPr>
                  </w:pPr>
                  <w:r w:rsidRPr="0064338C">
                    <w:rPr>
                      <w:rFonts w:ascii="Arial" w:eastAsia="Arial" w:hAnsi="Arial" w:cs="Arial"/>
                      <w:sz w:val="14"/>
                      <w:szCs w:val="14"/>
                    </w:rPr>
                    <w:t>No aplica</w:t>
                  </w:r>
                </w:p>
              </w:tc>
            </w:tr>
            <w:tr w:rsidR="0064338C" w:rsidRPr="0064338C" w:rsidTr="00DF3C47">
              <w:trPr>
                <w:trHeight w:val="1676"/>
              </w:trPr>
              <w:tc>
                <w:tcPr>
                  <w:tcW w:w="937" w:type="dxa"/>
                  <w:vMerge w:val="restart"/>
                  <w:vAlign w:val="center"/>
                </w:tcPr>
                <w:p w:rsidR="008F6FC2" w:rsidRPr="005F7294" w:rsidRDefault="008F6FC2" w:rsidP="003861C9">
                  <w:pPr>
                    <w:pBdr>
                      <w:top w:val="nil"/>
                      <w:left w:val="nil"/>
                      <w:bottom w:val="nil"/>
                      <w:right w:val="nil"/>
                      <w:between w:val="nil"/>
                    </w:pBdr>
                    <w:spacing w:before="30" w:after="40"/>
                    <w:jc w:val="center"/>
                    <w:rPr>
                      <w:rFonts w:ascii="Arial" w:eastAsia="Arial" w:hAnsi="Arial" w:cs="Arial"/>
                      <w:b/>
                      <w:color w:val="FF0000"/>
                      <w:sz w:val="14"/>
                      <w:szCs w:val="14"/>
                    </w:rPr>
                  </w:pPr>
                  <w:r w:rsidRPr="005F7294">
                    <w:rPr>
                      <w:rFonts w:ascii="Arial" w:eastAsia="Arial" w:hAnsi="Arial" w:cs="Arial"/>
                      <w:b/>
                      <w:color w:val="FF0000"/>
                      <w:sz w:val="14"/>
                      <w:szCs w:val="14"/>
                    </w:rPr>
                    <w:lastRenderedPageBreak/>
                    <w:t>DC.5 Cursos y talleres</w:t>
                  </w:r>
                </w:p>
                <w:p w:rsidR="008F6FC2" w:rsidRPr="005F7294" w:rsidRDefault="008F6FC2" w:rsidP="003861C9">
                  <w:pPr>
                    <w:pBdr>
                      <w:top w:val="nil"/>
                      <w:left w:val="nil"/>
                      <w:bottom w:val="nil"/>
                      <w:right w:val="nil"/>
                      <w:between w:val="nil"/>
                    </w:pBdr>
                    <w:spacing w:before="30" w:after="40"/>
                    <w:jc w:val="center"/>
                    <w:rPr>
                      <w:rFonts w:ascii="Arial" w:eastAsia="Arial" w:hAnsi="Arial" w:cs="Arial"/>
                      <w:b/>
                      <w:color w:val="FF0000"/>
                      <w:sz w:val="14"/>
                      <w:szCs w:val="14"/>
                    </w:rPr>
                  </w:pPr>
                </w:p>
              </w:tc>
              <w:tc>
                <w:tcPr>
                  <w:tcW w:w="773" w:type="dxa"/>
                  <w:vAlign w:val="center"/>
                </w:tcPr>
                <w:p w:rsidR="008F6FC2" w:rsidRPr="0097236D" w:rsidRDefault="008F6FC2" w:rsidP="003861C9">
                  <w:pPr>
                    <w:pBdr>
                      <w:top w:val="nil"/>
                      <w:left w:val="nil"/>
                      <w:bottom w:val="nil"/>
                      <w:right w:val="nil"/>
                      <w:between w:val="nil"/>
                    </w:pBdr>
                    <w:spacing w:before="30" w:after="40"/>
                    <w:jc w:val="center"/>
                    <w:rPr>
                      <w:rFonts w:ascii="Arial" w:eastAsia="Arial" w:hAnsi="Arial" w:cs="Arial"/>
                      <w:color w:val="FF0000"/>
                      <w:sz w:val="14"/>
                      <w:szCs w:val="14"/>
                    </w:rPr>
                  </w:pPr>
                  <w:r w:rsidRPr="0097236D">
                    <w:rPr>
                      <w:rFonts w:ascii="Arial" w:eastAsia="Arial" w:hAnsi="Arial" w:cs="Arial"/>
                      <w:color w:val="FF0000"/>
                      <w:sz w:val="14"/>
                      <w:szCs w:val="14"/>
                    </w:rPr>
                    <w:t>DC.5.1 Desarrollo de capacidades gerenciales</w:t>
                  </w:r>
                </w:p>
              </w:tc>
              <w:tc>
                <w:tcPr>
                  <w:tcW w:w="712" w:type="dxa"/>
                  <w:vAlign w:val="center"/>
                </w:tcPr>
                <w:p w:rsidR="008F6FC2" w:rsidRPr="0097236D" w:rsidRDefault="008F6FC2" w:rsidP="003861C9">
                  <w:pPr>
                    <w:pBdr>
                      <w:top w:val="nil"/>
                      <w:left w:val="nil"/>
                      <w:bottom w:val="nil"/>
                      <w:right w:val="nil"/>
                      <w:between w:val="nil"/>
                    </w:pBdr>
                    <w:spacing w:before="30" w:after="40"/>
                    <w:jc w:val="center"/>
                    <w:rPr>
                      <w:rFonts w:ascii="Arial" w:eastAsia="Arial" w:hAnsi="Arial" w:cs="Arial"/>
                      <w:color w:val="FF0000"/>
                      <w:sz w:val="14"/>
                      <w:szCs w:val="14"/>
                    </w:rPr>
                  </w:pPr>
                  <w:r w:rsidRPr="0097236D">
                    <w:rPr>
                      <w:rFonts w:ascii="Arial" w:eastAsia="Arial" w:hAnsi="Arial" w:cs="Arial"/>
                      <w:color w:val="FF0000"/>
                      <w:sz w:val="14"/>
                      <w:szCs w:val="14"/>
                    </w:rPr>
                    <w:t>120,000</w:t>
                  </w:r>
                </w:p>
              </w:tc>
              <w:tc>
                <w:tcPr>
                  <w:tcW w:w="684" w:type="dxa"/>
                  <w:vAlign w:val="center"/>
                </w:tcPr>
                <w:p w:rsidR="008F6FC2" w:rsidRPr="0097236D" w:rsidRDefault="008F6FC2" w:rsidP="003861C9">
                  <w:pPr>
                    <w:pBdr>
                      <w:top w:val="nil"/>
                      <w:left w:val="nil"/>
                      <w:bottom w:val="nil"/>
                      <w:right w:val="nil"/>
                      <w:between w:val="nil"/>
                    </w:pBdr>
                    <w:spacing w:before="30" w:after="40"/>
                    <w:jc w:val="center"/>
                    <w:rPr>
                      <w:rFonts w:ascii="Arial" w:eastAsia="Arial" w:hAnsi="Arial" w:cs="Arial"/>
                      <w:color w:val="FF0000"/>
                      <w:sz w:val="14"/>
                      <w:szCs w:val="14"/>
                    </w:rPr>
                  </w:pPr>
                  <w:r w:rsidRPr="0097236D">
                    <w:rPr>
                      <w:rFonts w:ascii="Arial" w:eastAsia="Arial" w:hAnsi="Arial" w:cs="Arial"/>
                      <w:color w:val="FF0000"/>
                      <w:sz w:val="14"/>
                      <w:szCs w:val="14"/>
                    </w:rPr>
                    <w:t>I, II, III y IV</w:t>
                  </w:r>
                </w:p>
              </w:tc>
              <w:tc>
                <w:tcPr>
                  <w:tcW w:w="767" w:type="dxa"/>
                  <w:vAlign w:val="center"/>
                </w:tcPr>
                <w:p w:rsidR="008F6FC2" w:rsidRPr="0064338C" w:rsidRDefault="008F6FC2" w:rsidP="003861C9">
                  <w:pPr>
                    <w:pBdr>
                      <w:top w:val="nil"/>
                      <w:left w:val="nil"/>
                      <w:bottom w:val="nil"/>
                      <w:right w:val="nil"/>
                      <w:between w:val="nil"/>
                    </w:pBdr>
                    <w:spacing w:before="30" w:after="40"/>
                    <w:jc w:val="center"/>
                    <w:rPr>
                      <w:rFonts w:ascii="Arial" w:eastAsia="Arial" w:hAnsi="Arial" w:cs="Arial"/>
                      <w:sz w:val="14"/>
                      <w:szCs w:val="14"/>
                    </w:rPr>
                  </w:pPr>
                  <w:r w:rsidRPr="0064338C">
                    <w:rPr>
                      <w:rFonts w:ascii="Arial" w:eastAsia="Arial" w:hAnsi="Arial" w:cs="Arial"/>
                      <w:sz w:val="14"/>
                      <w:szCs w:val="14"/>
                    </w:rPr>
                    <w:t>1</w:t>
                  </w:r>
                </w:p>
              </w:tc>
              <w:tc>
                <w:tcPr>
                  <w:tcW w:w="591" w:type="dxa"/>
                  <w:vAlign w:val="center"/>
                </w:tcPr>
                <w:p w:rsidR="008F6FC2" w:rsidRPr="0064338C" w:rsidRDefault="008F6FC2" w:rsidP="003861C9">
                  <w:pPr>
                    <w:pBdr>
                      <w:top w:val="nil"/>
                      <w:left w:val="nil"/>
                      <w:bottom w:val="nil"/>
                      <w:right w:val="nil"/>
                      <w:between w:val="nil"/>
                    </w:pBdr>
                    <w:spacing w:before="30" w:after="40"/>
                    <w:jc w:val="center"/>
                    <w:rPr>
                      <w:rFonts w:ascii="Arial" w:eastAsia="Arial" w:hAnsi="Arial" w:cs="Arial"/>
                      <w:sz w:val="14"/>
                      <w:szCs w:val="14"/>
                    </w:rPr>
                  </w:pPr>
                  <w:r w:rsidRPr="0064338C">
                    <w:rPr>
                      <w:rFonts w:ascii="Arial" w:eastAsia="Arial" w:hAnsi="Arial" w:cs="Arial"/>
                      <w:sz w:val="14"/>
                      <w:szCs w:val="14"/>
                    </w:rPr>
                    <w:t>7</w:t>
                  </w:r>
                </w:p>
              </w:tc>
              <w:tc>
                <w:tcPr>
                  <w:tcW w:w="894" w:type="dxa"/>
                  <w:vAlign w:val="center"/>
                </w:tcPr>
                <w:p w:rsidR="008F6FC2" w:rsidRPr="0064338C" w:rsidRDefault="008F6FC2" w:rsidP="003861C9">
                  <w:pPr>
                    <w:pBdr>
                      <w:top w:val="nil"/>
                      <w:left w:val="nil"/>
                      <w:bottom w:val="nil"/>
                      <w:right w:val="nil"/>
                      <w:between w:val="nil"/>
                    </w:pBdr>
                    <w:spacing w:before="30" w:after="40"/>
                    <w:jc w:val="center"/>
                    <w:rPr>
                      <w:rFonts w:ascii="Arial" w:eastAsia="Arial" w:hAnsi="Arial" w:cs="Arial"/>
                      <w:sz w:val="14"/>
                      <w:szCs w:val="14"/>
                    </w:rPr>
                  </w:pPr>
                  <w:r w:rsidRPr="0064338C">
                    <w:rPr>
                      <w:rFonts w:ascii="Arial" w:eastAsia="Arial" w:hAnsi="Arial" w:cs="Arial"/>
                      <w:sz w:val="14"/>
                      <w:szCs w:val="14"/>
                    </w:rPr>
                    <w:t>Fortalecimiento del capital humano</w:t>
                  </w:r>
                </w:p>
              </w:tc>
            </w:tr>
            <w:tr w:rsidR="0064338C" w:rsidRPr="0064338C" w:rsidTr="00DF3C47">
              <w:trPr>
                <w:trHeight w:val="1426"/>
              </w:trPr>
              <w:tc>
                <w:tcPr>
                  <w:tcW w:w="937" w:type="dxa"/>
                  <w:vMerge/>
                  <w:vAlign w:val="center"/>
                </w:tcPr>
                <w:p w:rsidR="008F6FC2" w:rsidRPr="0064338C" w:rsidRDefault="008F6FC2" w:rsidP="003861C9">
                  <w:pPr>
                    <w:widowControl w:val="0"/>
                    <w:pBdr>
                      <w:top w:val="nil"/>
                      <w:left w:val="nil"/>
                      <w:bottom w:val="nil"/>
                      <w:right w:val="nil"/>
                      <w:between w:val="nil"/>
                    </w:pBdr>
                    <w:jc w:val="center"/>
                    <w:rPr>
                      <w:rFonts w:ascii="Arial" w:eastAsia="Arial" w:hAnsi="Arial" w:cs="Arial"/>
                      <w:b/>
                      <w:sz w:val="14"/>
                      <w:szCs w:val="14"/>
                    </w:rPr>
                  </w:pPr>
                </w:p>
              </w:tc>
              <w:tc>
                <w:tcPr>
                  <w:tcW w:w="773" w:type="dxa"/>
                  <w:vAlign w:val="center"/>
                </w:tcPr>
                <w:p w:rsidR="008F6FC2" w:rsidRPr="0097236D" w:rsidRDefault="008F6FC2" w:rsidP="003861C9">
                  <w:pPr>
                    <w:pBdr>
                      <w:top w:val="nil"/>
                      <w:left w:val="nil"/>
                      <w:bottom w:val="nil"/>
                      <w:right w:val="nil"/>
                      <w:between w:val="nil"/>
                    </w:pBdr>
                    <w:spacing w:before="30" w:after="40"/>
                    <w:jc w:val="center"/>
                    <w:rPr>
                      <w:rFonts w:ascii="Arial" w:eastAsia="Arial" w:hAnsi="Arial" w:cs="Arial"/>
                      <w:color w:val="FF0000"/>
                      <w:sz w:val="14"/>
                      <w:szCs w:val="14"/>
                    </w:rPr>
                  </w:pPr>
                  <w:r w:rsidRPr="0097236D">
                    <w:rPr>
                      <w:rFonts w:ascii="Arial" w:eastAsia="Arial" w:hAnsi="Arial" w:cs="Arial"/>
                      <w:color w:val="FF0000"/>
                      <w:sz w:val="14"/>
                      <w:szCs w:val="14"/>
                    </w:rPr>
                    <w:t>DC.5.2. Desarrollo de capacidades técnicas</w:t>
                  </w:r>
                </w:p>
              </w:tc>
              <w:tc>
                <w:tcPr>
                  <w:tcW w:w="712" w:type="dxa"/>
                  <w:vAlign w:val="center"/>
                </w:tcPr>
                <w:p w:rsidR="008F6FC2" w:rsidRPr="0097236D" w:rsidRDefault="008F6FC2" w:rsidP="003861C9">
                  <w:pPr>
                    <w:pBdr>
                      <w:top w:val="nil"/>
                      <w:left w:val="nil"/>
                      <w:bottom w:val="nil"/>
                      <w:right w:val="nil"/>
                      <w:between w:val="nil"/>
                    </w:pBdr>
                    <w:spacing w:before="30" w:after="40"/>
                    <w:jc w:val="center"/>
                    <w:rPr>
                      <w:rFonts w:ascii="Arial" w:eastAsia="Arial" w:hAnsi="Arial" w:cs="Arial"/>
                      <w:color w:val="FF0000"/>
                      <w:sz w:val="14"/>
                      <w:szCs w:val="14"/>
                    </w:rPr>
                  </w:pPr>
                  <w:r w:rsidRPr="0097236D">
                    <w:rPr>
                      <w:rFonts w:ascii="Arial" w:eastAsia="Arial" w:hAnsi="Arial" w:cs="Arial"/>
                      <w:color w:val="FF0000"/>
                      <w:sz w:val="14"/>
                      <w:szCs w:val="14"/>
                    </w:rPr>
                    <w:t>120,000</w:t>
                  </w:r>
                </w:p>
              </w:tc>
              <w:tc>
                <w:tcPr>
                  <w:tcW w:w="684" w:type="dxa"/>
                  <w:vAlign w:val="center"/>
                </w:tcPr>
                <w:p w:rsidR="008F6FC2" w:rsidRPr="0097236D" w:rsidRDefault="008F6FC2" w:rsidP="003861C9">
                  <w:pPr>
                    <w:pBdr>
                      <w:top w:val="nil"/>
                      <w:left w:val="nil"/>
                      <w:bottom w:val="nil"/>
                      <w:right w:val="nil"/>
                      <w:between w:val="nil"/>
                    </w:pBdr>
                    <w:spacing w:before="30" w:after="40"/>
                    <w:jc w:val="center"/>
                    <w:rPr>
                      <w:rFonts w:ascii="Arial" w:eastAsia="Arial" w:hAnsi="Arial" w:cs="Arial"/>
                      <w:color w:val="FF0000"/>
                      <w:sz w:val="14"/>
                      <w:szCs w:val="14"/>
                    </w:rPr>
                  </w:pPr>
                  <w:r w:rsidRPr="0097236D">
                    <w:rPr>
                      <w:rFonts w:ascii="Arial" w:eastAsia="Arial" w:hAnsi="Arial" w:cs="Arial"/>
                      <w:color w:val="FF0000"/>
                      <w:sz w:val="14"/>
                      <w:szCs w:val="14"/>
                    </w:rPr>
                    <w:t>I, II, III y IV</w:t>
                  </w:r>
                </w:p>
              </w:tc>
              <w:tc>
                <w:tcPr>
                  <w:tcW w:w="767" w:type="dxa"/>
                  <w:vAlign w:val="center"/>
                </w:tcPr>
                <w:p w:rsidR="008F6FC2" w:rsidRPr="0064338C" w:rsidRDefault="008F6FC2" w:rsidP="003861C9">
                  <w:pPr>
                    <w:pBdr>
                      <w:top w:val="nil"/>
                      <w:left w:val="nil"/>
                      <w:bottom w:val="nil"/>
                      <w:right w:val="nil"/>
                      <w:between w:val="nil"/>
                    </w:pBdr>
                    <w:spacing w:before="30" w:after="40"/>
                    <w:jc w:val="center"/>
                    <w:rPr>
                      <w:rFonts w:ascii="Arial" w:eastAsia="Arial" w:hAnsi="Arial" w:cs="Arial"/>
                      <w:sz w:val="14"/>
                      <w:szCs w:val="14"/>
                    </w:rPr>
                  </w:pPr>
                  <w:r w:rsidRPr="0064338C">
                    <w:rPr>
                      <w:rFonts w:ascii="Arial" w:eastAsia="Arial" w:hAnsi="Arial" w:cs="Arial"/>
                      <w:sz w:val="14"/>
                      <w:szCs w:val="14"/>
                    </w:rPr>
                    <w:t>1</w:t>
                  </w:r>
                </w:p>
              </w:tc>
              <w:tc>
                <w:tcPr>
                  <w:tcW w:w="591" w:type="dxa"/>
                  <w:vAlign w:val="center"/>
                </w:tcPr>
                <w:p w:rsidR="008F6FC2" w:rsidRPr="0064338C" w:rsidRDefault="008F6FC2" w:rsidP="003861C9">
                  <w:pPr>
                    <w:pBdr>
                      <w:top w:val="nil"/>
                      <w:left w:val="nil"/>
                      <w:bottom w:val="nil"/>
                      <w:right w:val="nil"/>
                      <w:between w:val="nil"/>
                    </w:pBdr>
                    <w:spacing w:before="30" w:after="40"/>
                    <w:jc w:val="center"/>
                    <w:rPr>
                      <w:rFonts w:ascii="Arial" w:eastAsia="Arial" w:hAnsi="Arial" w:cs="Arial"/>
                      <w:sz w:val="14"/>
                      <w:szCs w:val="14"/>
                    </w:rPr>
                  </w:pPr>
                  <w:r w:rsidRPr="0064338C">
                    <w:rPr>
                      <w:rFonts w:ascii="Arial" w:eastAsia="Arial" w:hAnsi="Arial" w:cs="Arial"/>
                      <w:sz w:val="14"/>
                      <w:szCs w:val="14"/>
                    </w:rPr>
                    <w:t>7</w:t>
                  </w:r>
                </w:p>
              </w:tc>
              <w:tc>
                <w:tcPr>
                  <w:tcW w:w="894" w:type="dxa"/>
                  <w:vAlign w:val="center"/>
                </w:tcPr>
                <w:p w:rsidR="008F6FC2" w:rsidRPr="0064338C" w:rsidRDefault="008F6FC2" w:rsidP="003861C9">
                  <w:pPr>
                    <w:pBdr>
                      <w:top w:val="nil"/>
                      <w:left w:val="nil"/>
                      <w:bottom w:val="nil"/>
                      <w:right w:val="nil"/>
                      <w:between w:val="nil"/>
                    </w:pBdr>
                    <w:spacing w:before="30" w:after="40"/>
                    <w:jc w:val="center"/>
                    <w:rPr>
                      <w:rFonts w:ascii="Arial" w:eastAsia="Arial" w:hAnsi="Arial" w:cs="Arial"/>
                      <w:sz w:val="14"/>
                      <w:szCs w:val="14"/>
                    </w:rPr>
                  </w:pPr>
                  <w:r w:rsidRPr="0064338C">
                    <w:rPr>
                      <w:rFonts w:ascii="Arial" w:eastAsia="Arial" w:hAnsi="Arial" w:cs="Arial"/>
                      <w:sz w:val="14"/>
                      <w:szCs w:val="14"/>
                    </w:rPr>
                    <w:t>Fortalecimiento del capital humano</w:t>
                  </w:r>
                </w:p>
              </w:tc>
            </w:tr>
            <w:tr w:rsidR="0064338C" w:rsidRPr="0064338C" w:rsidTr="00DF3C47">
              <w:trPr>
                <w:trHeight w:val="1844"/>
              </w:trPr>
              <w:tc>
                <w:tcPr>
                  <w:tcW w:w="937" w:type="dxa"/>
                  <w:vAlign w:val="center"/>
                </w:tcPr>
                <w:p w:rsidR="008F6FC2" w:rsidRPr="0064338C" w:rsidRDefault="008F6FC2" w:rsidP="003861C9">
                  <w:pPr>
                    <w:pBdr>
                      <w:top w:val="nil"/>
                      <w:left w:val="nil"/>
                      <w:bottom w:val="nil"/>
                      <w:right w:val="nil"/>
                      <w:between w:val="nil"/>
                    </w:pBdr>
                    <w:spacing w:before="30" w:after="40"/>
                    <w:jc w:val="center"/>
                    <w:rPr>
                      <w:rFonts w:ascii="Arial" w:eastAsia="Arial" w:hAnsi="Arial" w:cs="Arial"/>
                      <w:b/>
                      <w:strike/>
                      <w:sz w:val="14"/>
                      <w:szCs w:val="14"/>
                    </w:rPr>
                  </w:pPr>
                  <w:r w:rsidRPr="0064338C">
                    <w:rPr>
                      <w:rFonts w:ascii="Arial" w:eastAsia="Arial" w:hAnsi="Arial" w:cs="Arial"/>
                      <w:b/>
                      <w:sz w:val="14"/>
                      <w:szCs w:val="14"/>
                    </w:rPr>
                    <w:t>DC.6 Becas para alumnos en Sistema educativo CECFOR</w:t>
                  </w:r>
                </w:p>
              </w:tc>
              <w:tc>
                <w:tcPr>
                  <w:tcW w:w="773" w:type="dxa"/>
                  <w:vAlign w:val="center"/>
                </w:tcPr>
                <w:p w:rsidR="008F6FC2" w:rsidRPr="0064338C" w:rsidRDefault="008F6FC2" w:rsidP="003861C9">
                  <w:pPr>
                    <w:pBdr>
                      <w:top w:val="nil"/>
                      <w:left w:val="nil"/>
                      <w:bottom w:val="nil"/>
                      <w:right w:val="nil"/>
                      <w:between w:val="nil"/>
                    </w:pBdr>
                    <w:spacing w:before="30" w:after="40"/>
                    <w:jc w:val="center"/>
                    <w:rPr>
                      <w:rFonts w:ascii="Arial" w:eastAsia="Arial" w:hAnsi="Arial" w:cs="Arial"/>
                      <w:sz w:val="14"/>
                      <w:szCs w:val="14"/>
                    </w:rPr>
                  </w:pPr>
                  <w:r w:rsidRPr="0064338C">
                    <w:rPr>
                      <w:rFonts w:ascii="Arial" w:eastAsia="Arial" w:hAnsi="Arial" w:cs="Arial"/>
                      <w:sz w:val="14"/>
                      <w:szCs w:val="14"/>
                    </w:rPr>
                    <w:t>Única</w:t>
                  </w:r>
                </w:p>
              </w:tc>
              <w:tc>
                <w:tcPr>
                  <w:tcW w:w="712" w:type="dxa"/>
                  <w:vAlign w:val="center"/>
                </w:tcPr>
                <w:p w:rsidR="008F6FC2" w:rsidRPr="0064338C" w:rsidRDefault="008F6FC2" w:rsidP="003861C9">
                  <w:pPr>
                    <w:pBdr>
                      <w:top w:val="nil"/>
                      <w:left w:val="nil"/>
                      <w:bottom w:val="nil"/>
                      <w:right w:val="nil"/>
                      <w:between w:val="nil"/>
                    </w:pBdr>
                    <w:spacing w:before="30" w:after="40"/>
                    <w:jc w:val="center"/>
                    <w:rPr>
                      <w:rFonts w:ascii="Arial" w:eastAsia="Arial" w:hAnsi="Arial" w:cs="Arial"/>
                      <w:sz w:val="14"/>
                      <w:szCs w:val="14"/>
                    </w:rPr>
                  </w:pPr>
                  <w:r w:rsidRPr="0064338C">
                    <w:rPr>
                      <w:rFonts w:ascii="Arial" w:eastAsia="Arial" w:hAnsi="Arial" w:cs="Arial"/>
                      <w:sz w:val="14"/>
                      <w:szCs w:val="14"/>
                    </w:rPr>
                    <w:t>24,000</w:t>
                  </w:r>
                </w:p>
              </w:tc>
              <w:tc>
                <w:tcPr>
                  <w:tcW w:w="684" w:type="dxa"/>
                  <w:vAlign w:val="center"/>
                </w:tcPr>
                <w:p w:rsidR="008F6FC2" w:rsidRPr="0064338C" w:rsidRDefault="008F6FC2" w:rsidP="003861C9">
                  <w:pPr>
                    <w:pBdr>
                      <w:top w:val="nil"/>
                      <w:left w:val="nil"/>
                      <w:bottom w:val="nil"/>
                      <w:right w:val="nil"/>
                      <w:between w:val="nil"/>
                    </w:pBdr>
                    <w:spacing w:before="30" w:after="40"/>
                    <w:jc w:val="center"/>
                    <w:rPr>
                      <w:rFonts w:ascii="Arial" w:eastAsia="Arial" w:hAnsi="Arial" w:cs="Arial"/>
                      <w:sz w:val="14"/>
                      <w:szCs w:val="14"/>
                    </w:rPr>
                  </w:pPr>
                  <w:r w:rsidRPr="004B1236">
                    <w:rPr>
                      <w:rFonts w:ascii="Arial" w:eastAsia="Arial" w:hAnsi="Arial" w:cs="Arial"/>
                      <w:color w:val="FF0000"/>
                      <w:sz w:val="14"/>
                      <w:szCs w:val="14"/>
                    </w:rPr>
                    <w:t>No aplica</w:t>
                  </w:r>
                </w:p>
              </w:tc>
              <w:tc>
                <w:tcPr>
                  <w:tcW w:w="767" w:type="dxa"/>
                  <w:vAlign w:val="center"/>
                </w:tcPr>
                <w:p w:rsidR="008F6FC2" w:rsidRPr="0064338C" w:rsidRDefault="008F6FC2" w:rsidP="003861C9">
                  <w:pPr>
                    <w:pBdr>
                      <w:top w:val="nil"/>
                      <w:left w:val="nil"/>
                      <w:bottom w:val="nil"/>
                      <w:right w:val="nil"/>
                      <w:between w:val="nil"/>
                    </w:pBdr>
                    <w:spacing w:before="30" w:after="40"/>
                    <w:jc w:val="center"/>
                    <w:rPr>
                      <w:rFonts w:ascii="Arial" w:eastAsia="Arial" w:hAnsi="Arial" w:cs="Arial"/>
                      <w:sz w:val="14"/>
                      <w:szCs w:val="14"/>
                    </w:rPr>
                  </w:pPr>
                  <w:r w:rsidRPr="0064338C">
                    <w:rPr>
                      <w:rFonts w:ascii="Arial" w:eastAsia="Arial" w:hAnsi="Arial" w:cs="Arial"/>
                      <w:sz w:val="14"/>
                      <w:szCs w:val="14"/>
                    </w:rPr>
                    <w:t>1</w:t>
                  </w:r>
                </w:p>
              </w:tc>
              <w:tc>
                <w:tcPr>
                  <w:tcW w:w="591" w:type="dxa"/>
                  <w:vAlign w:val="center"/>
                </w:tcPr>
                <w:p w:rsidR="008F6FC2" w:rsidRPr="0064338C" w:rsidRDefault="008F6FC2" w:rsidP="003861C9">
                  <w:pPr>
                    <w:pBdr>
                      <w:top w:val="nil"/>
                      <w:left w:val="nil"/>
                      <w:bottom w:val="nil"/>
                      <w:right w:val="nil"/>
                      <w:between w:val="nil"/>
                    </w:pBdr>
                    <w:spacing w:before="30" w:after="40"/>
                    <w:jc w:val="center"/>
                    <w:rPr>
                      <w:rFonts w:ascii="Arial" w:eastAsia="Arial" w:hAnsi="Arial" w:cs="Arial"/>
                      <w:sz w:val="14"/>
                      <w:szCs w:val="14"/>
                    </w:rPr>
                  </w:pPr>
                  <w:r w:rsidRPr="0064338C">
                    <w:rPr>
                      <w:rFonts w:ascii="Arial" w:eastAsia="Arial" w:hAnsi="Arial" w:cs="Arial"/>
                      <w:sz w:val="14"/>
                      <w:szCs w:val="14"/>
                    </w:rPr>
                    <w:t>No aplica</w:t>
                  </w:r>
                </w:p>
              </w:tc>
              <w:tc>
                <w:tcPr>
                  <w:tcW w:w="894" w:type="dxa"/>
                  <w:vAlign w:val="center"/>
                </w:tcPr>
                <w:p w:rsidR="008F6FC2" w:rsidRPr="0064338C" w:rsidRDefault="008F6FC2" w:rsidP="003861C9">
                  <w:pPr>
                    <w:pBdr>
                      <w:top w:val="nil"/>
                      <w:left w:val="nil"/>
                      <w:bottom w:val="nil"/>
                      <w:right w:val="nil"/>
                      <w:between w:val="nil"/>
                    </w:pBdr>
                    <w:spacing w:before="30" w:after="40"/>
                    <w:jc w:val="center"/>
                    <w:rPr>
                      <w:rFonts w:ascii="Arial" w:eastAsia="Arial" w:hAnsi="Arial" w:cs="Arial"/>
                      <w:sz w:val="14"/>
                      <w:szCs w:val="14"/>
                    </w:rPr>
                  </w:pPr>
                  <w:r w:rsidRPr="0064338C">
                    <w:rPr>
                      <w:rFonts w:ascii="Arial" w:eastAsia="Arial" w:hAnsi="Arial" w:cs="Arial"/>
                      <w:sz w:val="14"/>
                      <w:szCs w:val="14"/>
                    </w:rPr>
                    <w:t>No aplica</w:t>
                  </w:r>
                </w:p>
              </w:tc>
            </w:tr>
            <w:tr w:rsidR="0064338C" w:rsidRPr="0064338C" w:rsidTr="00DF3C47">
              <w:trPr>
                <w:trHeight w:val="24"/>
              </w:trPr>
              <w:tc>
                <w:tcPr>
                  <w:tcW w:w="937" w:type="dxa"/>
                  <w:vAlign w:val="center"/>
                </w:tcPr>
                <w:p w:rsidR="008F6FC2" w:rsidRPr="0064338C" w:rsidRDefault="008F6FC2" w:rsidP="003861C9">
                  <w:pPr>
                    <w:pBdr>
                      <w:top w:val="nil"/>
                      <w:left w:val="nil"/>
                      <w:bottom w:val="nil"/>
                      <w:right w:val="nil"/>
                      <w:between w:val="nil"/>
                    </w:pBdr>
                    <w:spacing w:before="30" w:after="40"/>
                    <w:jc w:val="center"/>
                    <w:rPr>
                      <w:rFonts w:ascii="Arial" w:eastAsia="Arial" w:hAnsi="Arial" w:cs="Arial"/>
                      <w:b/>
                      <w:sz w:val="14"/>
                      <w:szCs w:val="14"/>
                    </w:rPr>
                  </w:pPr>
                  <w:r w:rsidRPr="0064338C">
                    <w:rPr>
                      <w:rFonts w:ascii="Arial" w:eastAsia="Arial" w:hAnsi="Arial" w:cs="Arial"/>
                      <w:b/>
                      <w:sz w:val="14"/>
                      <w:szCs w:val="14"/>
                    </w:rPr>
                    <w:t>DC.7 Proyectos de fortalecimiento de las organizaciones sociales del sector forestal</w:t>
                  </w:r>
                </w:p>
                <w:p w:rsidR="008F6FC2" w:rsidRPr="0064338C" w:rsidRDefault="008F6FC2" w:rsidP="003861C9">
                  <w:pPr>
                    <w:pBdr>
                      <w:top w:val="nil"/>
                      <w:left w:val="nil"/>
                      <w:bottom w:val="nil"/>
                      <w:right w:val="nil"/>
                      <w:between w:val="nil"/>
                    </w:pBdr>
                    <w:spacing w:before="30" w:after="40"/>
                    <w:jc w:val="center"/>
                    <w:rPr>
                      <w:rFonts w:ascii="Arial" w:eastAsia="Arial" w:hAnsi="Arial" w:cs="Arial"/>
                      <w:b/>
                      <w:sz w:val="14"/>
                      <w:szCs w:val="14"/>
                    </w:rPr>
                  </w:pPr>
                </w:p>
              </w:tc>
              <w:tc>
                <w:tcPr>
                  <w:tcW w:w="773" w:type="dxa"/>
                  <w:vAlign w:val="center"/>
                </w:tcPr>
                <w:p w:rsidR="008F6FC2" w:rsidRPr="0064338C" w:rsidRDefault="008F6FC2" w:rsidP="003861C9">
                  <w:pPr>
                    <w:pBdr>
                      <w:top w:val="nil"/>
                      <w:left w:val="nil"/>
                      <w:bottom w:val="nil"/>
                      <w:right w:val="nil"/>
                      <w:between w:val="nil"/>
                    </w:pBdr>
                    <w:spacing w:before="30" w:after="40"/>
                    <w:jc w:val="center"/>
                    <w:rPr>
                      <w:rFonts w:ascii="Arial" w:eastAsia="Arial" w:hAnsi="Arial" w:cs="Arial"/>
                      <w:sz w:val="14"/>
                      <w:szCs w:val="14"/>
                    </w:rPr>
                  </w:pPr>
                  <w:r w:rsidRPr="0064338C">
                    <w:rPr>
                      <w:rFonts w:ascii="Arial" w:eastAsia="Arial" w:hAnsi="Arial" w:cs="Arial"/>
                      <w:sz w:val="14"/>
                      <w:szCs w:val="14"/>
                    </w:rPr>
                    <w:t>Única</w:t>
                  </w:r>
                </w:p>
              </w:tc>
              <w:tc>
                <w:tcPr>
                  <w:tcW w:w="712" w:type="dxa"/>
                  <w:vAlign w:val="center"/>
                </w:tcPr>
                <w:p w:rsidR="008F6FC2" w:rsidRPr="0064338C" w:rsidRDefault="008F6FC2" w:rsidP="003861C9">
                  <w:pPr>
                    <w:pBdr>
                      <w:top w:val="nil"/>
                      <w:left w:val="nil"/>
                      <w:bottom w:val="nil"/>
                      <w:right w:val="nil"/>
                      <w:between w:val="nil"/>
                    </w:pBdr>
                    <w:spacing w:before="30" w:after="40"/>
                    <w:jc w:val="center"/>
                    <w:rPr>
                      <w:rFonts w:ascii="Arial" w:eastAsia="Arial" w:hAnsi="Arial" w:cs="Arial"/>
                      <w:sz w:val="14"/>
                      <w:szCs w:val="14"/>
                    </w:rPr>
                  </w:pPr>
                  <w:r w:rsidRPr="0064338C">
                    <w:rPr>
                      <w:rFonts w:ascii="Arial" w:eastAsia="Arial" w:hAnsi="Arial" w:cs="Arial"/>
                      <w:sz w:val="14"/>
                      <w:szCs w:val="14"/>
                    </w:rPr>
                    <w:t>1,500,000</w:t>
                  </w:r>
                </w:p>
                <w:p w:rsidR="008F6FC2" w:rsidRPr="0064338C" w:rsidRDefault="008F6FC2" w:rsidP="003861C9">
                  <w:pPr>
                    <w:pBdr>
                      <w:top w:val="nil"/>
                      <w:left w:val="nil"/>
                      <w:bottom w:val="nil"/>
                      <w:right w:val="nil"/>
                      <w:between w:val="nil"/>
                    </w:pBdr>
                    <w:spacing w:before="30" w:after="40"/>
                    <w:jc w:val="center"/>
                    <w:rPr>
                      <w:rFonts w:ascii="Arial" w:eastAsia="Arial" w:hAnsi="Arial" w:cs="Arial"/>
                      <w:sz w:val="14"/>
                      <w:szCs w:val="14"/>
                    </w:rPr>
                  </w:pPr>
                  <w:r w:rsidRPr="0064338C">
                    <w:rPr>
                      <w:rFonts w:ascii="Arial" w:eastAsia="Arial" w:hAnsi="Arial" w:cs="Arial"/>
                      <w:sz w:val="14"/>
                      <w:szCs w:val="14"/>
                    </w:rPr>
                    <w:t>para OSSF Nacionales y 700,000 para OSSF Estatales y Regionales</w:t>
                  </w:r>
                </w:p>
                <w:p w:rsidR="008F6FC2" w:rsidRPr="0064338C" w:rsidRDefault="008F6FC2" w:rsidP="003861C9">
                  <w:pPr>
                    <w:pBdr>
                      <w:top w:val="nil"/>
                      <w:left w:val="nil"/>
                      <w:bottom w:val="nil"/>
                      <w:right w:val="nil"/>
                      <w:between w:val="nil"/>
                    </w:pBdr>
                    <w:spacing w:before="30" w:after="40"/>
                    <w:jc w:val="center"/>
                    <w:rPr>
                      <w:rFonts w:ascii="Arial" w:eastAsia="Arial" w:hAnsi="Arial" w:cs="Arial"/>
                      <w:sz w:val="14"/>
                      <w:szCs w:val="14"/>
                    </w:rPr>
                  </w:pPr>
                </w:p>
              </w:tc>
              <w:tc>
                <w:tcPr>
                  <w:tcW w:w="684" w:type="dxa"/>
                  <w:vAlign w:val="center"/>
                </w:tcPr>
                <w:p w:rsidR="008F6FC2" w:rsidRPr="0064338C" w:rsidRDefault="008F6FC2" w:rsidP="003861C9">
                  <w:pPr>
                    <w:pBdr>
                      <w:top w:val="nil"/>
                      <w:left w:val="nil"/>
                      <w:bottom w:val="nil"/>
                      <w:right w:val="nil"/>
                      <w:between w:val="nil"/>
                    </w:pBdr>
                    <w:spacing w:before="30" w:after="40"/>
                    <w:jc w:val="center"/>
                    <w:rPr>
                      <w:rFonts w:ascii="Arial" w:eastAsia="Arial" w:hAnsi="Arial" w:cs="Arial"/>
                      <w:sz w:val="14"/>
                      <w:szCs w:val="14"/>
                    </w:rPr>
                  </w:pPr>
                  <w:r w:rsidRPr="004B1236">
                    <w:rPr>
                      <w:rFonts w:ascii="Arial" w:eastAsia="Arial" w:hAnsi="Arial" w:cs="Arial"/>
                      <w:color w:val="FF0000"/>
                      <w:sz w:val="14"/>
                      <w:szCs w:val="14"/>
                    </w:rPr>
                    <w:t>No aplica</w:t>
                  </w:r>
                </w:p>
              </w:tc>
              <w:tc>
                <w:tcPr>
                  <w:tcW w:w="767" w:type="dxa"/>
                  <w:tcBorders>
                    <w:bottom w:val="single" w:sz="4" w:space="0" w:color="000000"/>
                  </w:tcBorders>
                  <w:vAlign w:val="center"/>
                </w:tcPr>
                <w:p w:rsidR="008F6FC2" w:rsidRPr="0064338C" w:rsidRDefault="008F6FC2" w:rsidP="003861C9">
                  <w:pPr>
                    <w:pBdr>
                      <w:top w:val="nil"/>
                      <w:left w:val="nil"/>
                      <w:bottom w:val="nil"/>
                      <w:right w:val="nil"/>
                      <w:between w:val="nil"/>
                    </w:pBdr>
                    <w:spacing w:before="30" w:after="40"/>
                    <w:jc w:val="center"/>
                    <w:rPr>
                      <w:rFonts w:ascii="Arial" w:eastAsia="Arial" w:hAnsi="Arial" w:cs="Arial"/>
                      <w:sz w:val="14"/>
                      <w:szCs w:val="14"/>
                    </w:rPr>
                  </w:pPr>
                  <w:r w:rsidRPr="0064338C">
                    <w:rPr>
                      <w:rFonts w:ascii="Arial" w:eastAsia="Arial" w:hAnsi="Arial" w:cs="Arial"/>
                      <w:sz w:val="14"/>
                      <w:szCs w:val="14"/>
                    </w:rPr>
                    <w:t>1</w:t>
                  </w:r>
                </w:p>
              </w:tc>
              <w:tc>
                <w:tcPr>
                  <w:tcW w:w="591" w:type="dxa"/>
                  <w:vAlign w:val="center"/>
                </w:tcPr>
                <w:p w:rsidR="008F6FC2" w:rsidRPr="0064338C" w:rsidRDefault="008F6FC2" w:rsidP="003861C9">
                  <w:pPr>
                    <w:pBdr>
                      <w:top w:val="nil"/>
                      <w:left w:val="nil"/>
                      <w:bottom w:val="nil"/>
                      <w:right w:val="nil"/>
                      <w:between w:val="nil"/>
                    </w:pBdr>
                    <w:spacing w:before="30" w:after="40"/>
                    <w:jc w:val="center"/>
                    <w:rPr>
                      <w:rFonts w:ascii="Arial" w:eastAsia="Arial" w:hAnsi="Arial" w:cs="Arial"/>
                      <w:sz w:val="14"/>
                      <w:szCs w:val="14"/>
                    </w:rPr>
                  </w:pPr>
                  <w:r w:rsidRPr="0064338C">
                    <w:rPr>
                      <w:rFonts w:ascii="Arial" w:eastAsia="Arial" w:hAnsi="Arial" w:cs="Arial"/>
                      <w:sz w:val="14"/>
                      <w:szCs w:val="14"/>
                    </w:rPr>
                    <w:t>No aplica</w:t>
                  </w:r>
                </w:p>
              </w:tc>
              <w:tc>
                <w:tcPr>
                  <w:tcW w:w="894" w:type="dxa"/>
                  <w:vAlign w:val="center"/>
                </w:tcPr>
                <w:p w:rsidR="008F6FC2" w:rsidRPr="0064338C" w:rsidRDefault="008F6FC2" w:rsidP="003861C9">
                  <w:pPr>
                    <w:pBdr>
                      <w:top w:val="nil"/>
                      <w:left w:val="nil"/>
                      <w:bottom w:val="nil"/>
                      <w:right w:val="nil"/>
                      <w:between w:val="nil"/>
                    </w:pBdr>
                    <w:spacing w:before="30" w:after="40"/>
                    <w:jc w:val="center"/>
                    <w:rPr>
                      <w:rFonts w:ascii="Arial" w:eastAsia="Arial" w:hAnsi="Arial" w:cs="Arial"/>
                      <w:sz w:val="14"/>
                      <w:szCs w:val="14"/>
                    </w:rPr>
                  </w:pPr>
                  <w:r w:rsidRPr="0064338C">
                    <w:rPr>
                      <w:rFonts w:ascii="Arial" w:eastAsia="Arial" w:hAnsi="Arial" w:cs="Arial"/>
                      <w:sz w:val="14"/>
                      <w:szCs w:val="14"/>
                    </w:rPr>
                    <w:t>Fortalecimiento del Capital social</w:t>
                  </w:r>
                </w:p>
              </w:tc>
            </w:tr>
            <w:tr w:rsidR="0064338C" w:rsidRPr="0064338C" w:rsidTr="00DF3C47">
              <w:trPr>
                <w:trHeight w:val="24"/>
              </w:trPr>
              <w:tc>
                <w:tcPr>
                  <w:tcW w:w="937" w:type="dxa"/>
                  <w:vAlign w:val="center"/>
                </w:tcPr>
                <w:p w:rsidR="008F6FC2" w:rsidRPr="008C044C" w:rsidRDefault="008F6FC2" w:rsidP="003861C9">
                  <w:pPr>
                    <w:pBdr>
                      <w:top w:val="nil"/>
                      <w:left w:val="nil"/>
                      <w:bottom w:val="nil"/>
                      <w:right w:val="nil"/>
                      <w:between w:val="nil"/>
                    </w:pBdr>
                    <w:spacing w:before="30" w:after="40"/>
                    <w:jc w:val="center"/>
                    <w:rPr>
                      <w:rFonts w:ascii="Arial" w:eastAsia="Arial" w:hAnsi="Arial" w:cs="Arial"/>
                      <w:b/>
                      <w:color w:val="FF0000"/>
                      <w:sz w:val="14"/>
                      <w:szCs w:val="14"/>
                    </w:rPr>
                  </w:pPr>
                  <w:r w:rsidRPr="008C044C">
                    <w:rPr>
                      <w:rFonts w:ascii="Arial" w:eastAsia="Arial" w:hAnsi="Arial" w:cs="Arial"/>
                      <w:b/>
                      <w:color w:val="FF0000"/>
                      <w:sz w:val="14"/>
                      <w:szCs w:val="14"/>
                    </w:rPr>
                    <w:t>DC.8 Estudios regionales forestales en las Unidades de Manejo Forestal</w:t>
                  </w:r>
                </w:p>
              </w:tc>
              <w:tc>
                <w:tcPr>
                  <w:tcW w:w="773" w:type="dxa"/>
                  <w:vAlign w:val="center"/>
                </w:tcPr>
                <w:p w:rsidR="008F6FC2" w:rsidRPr="005F7294" w:rsidRDefault="008F6FC2" w:rsidP="003861C9">
                  <w:pPr>
                    <w:pBdr>
                      <w:top w:val="nil"/>
                      <w:left w:val="nil"/>
                      <w:bottom w:val="nil"/>
                      <w:right w:val="nil"/>
                      <w:between w:val="nil"/>
                    </w:pBdr>
                    <w:spacing w:before="30" w:after="40"/>
                    <w:jc w:val="center"/>
                    <w:rPr>
                      <w:rFonts w:ascii="Arial" w:eastAsia="Arial" w:hAnsi="Arial" w:cs="Arial"/>
                      <w:color w:val="FF0000"/>
                      <w:sz w:val="14"/>
                      <w:szCs w:val="14"/>
                    </w:rPr>
                  </w:pPr>
                  <w:r w:rsidRPr="005F7294">
                    <w:rPr>
                      <w:rFonts w:ascii="Arial" w:eastAsia="Arial" w:hAnsi="Arial" w:cs="Arial"/>
                      <w:color w:val="FF0000"/>
                      <w:sz w:val="14"/>
                      <w:szCs w:val="14"/>
                    </w:rPr>
                    <w:t>Única</w:t>
                  </w:r>
                </w:p>
              </w:tc>
              <w:tc>
                <w:tcPr>
                  <w:tcW w:w="712" w:type="dxa"/>
                  <w:vAlign w:val="center"/>
                </w:tcPr>
                <w:p w:rsidR="008F6FC2" w:rsidRPr="005F7294" w:rsidRDefault="008F6FC2" w:rsidP="003861C9">
                  <w:pPr>
                    <w:pBdr>
                      <w:top w:val="nil"/>
                      <w:left w:val="nil"/>
                      <w:bottom w:val="nil"/>
                      <w:right w:val="nil"/>
                      <w:between w:val="nil"/>
                    </w:pBdr>
                    <w:spacing w:before="30" w:after="40"/>
                    <w:jc w:val="center"/>
                    <w:rPr>
                      <w:rFonts w:ascii="Arial" w:eastAsia="Arial" w:hAnsi="Arial" w:cs="Arial"/>
                      <w:color w:val="FF0000"/>
                      <w:sz w:val="14"/>
                      <w:szCs w:val="14"/>
                    </w:rPr>
                  </w:pPr>
                  <w:r w:rsidRPr="005F7294">
                    <w:rPr>
                      <w:rFonts w:ascii="Arial" w:eastAsia="Arial" w:hAnsi="Arial" w:cs="Arial"/>
                      <w:color w:val="FF0000"/>
                      <w:sz w:val="14"/>
                      <w:szCs w:val="14"/>
                    </w:rPr>
                    <w:t>800,000</w:t>
                  </w:r>
                </w:p>
                <w:p w:rsidR="008F6FC2" w:rsidRPr="005F7294" w:rsidRDefault="008F6FC2" w:rsidP="003861C9">
                  <w:pPr>
                    <w:pBdr>
                      <w:top w:val="nil"/>
                      <w:left w:val="nil"/>
                      <w:bottom w:val="nil"/>
                      <w:right w:val="nil"/>
                      <w:between w:val="nil"/>
                    </w:pBdr>
                    <w:spacing w:before="30" w:after="40"/>
                    <w:jc w:val="center"/>
                    <w:rPr>
                      <w:rFonts w:ascii="Arial" w:eastAsia="Arial" w:hAnsi="Arial" w:cs="Arial"/>
                      <w:color w:val="FF0000"/>
                      <w:sz w:val="14"/>
                      <w:szCs w:val="14"/>
                    </w:rPr>
                  </w:pPr>
                  <w:r w:rsidRPr="005F7294">
                    <w:rPr>
                      <w:rFonts w:ascii="Arial" w:eastAsia="Arial" w:hAnsi="Arial" w:cs="Arial"/>
                      <w:color w:val="FF0000"/>
                      <w:sz w:val="14"/>
                      <w:szCs w:val="14"/>
                    </w:rPr>
                    <w:t>por proyecto</w:t>
                  </w:r>
                </w:p>
              </w:tc>
              <w:tc>
                <w:tcPr>
                  <w:tcW w:w="684" w:type="dxa"/>
                  <w:vAlign w:val="center"/>
                </w:tcPr>
                <w:p w:rsidR="008F6FC2" w:rsidRPr="005F7294" w:rsidRDefault="008F6FC2" w:rsidP="003861C9">
                  <w:pPr>
                    <w:pBdr>
                      <w:top w:val="nil"/>
                      <w:left w:val="nil"/>
                      <w:bottom w:val="nil"/>
                      <w:right w:val="nil"/>
                      <w:between w:val="nil"/>
                    </w:pBdr>
                    <w:spacing w:before="30" w:after="40"/>
                    <w:jc w:val="center"/>
                    <w:rPr>
                      <w:rFonts w:ascii="Arial" w:eastAsia="Arial" w:hAnsi="Arial" w:cs="Arial"/>
                      <w:color w:val="FF0000"/>
                      <w:sz w:val="14"/>
                      <w:szCs w:val="14"/>
                    </w:rPr>
                  </w:pPr>
                  <w:r w:rsidRPr="005F7294">
                    <w:rPr>
                      <w:rFonts w:ascii="Arial" w:eastAsia="Arial" w:hAnsi="Arial" w:cs="Arial"/>
                      <w:color w:val="FF0000"/>
                      <w:sz w:val="14"/>
                      <w:szCs w:val="14"/>
                    </w:rPr>
                    <w:t>No aplica</w:t>
                  </w:r>
                </w:p>
              </w:tc>
              <w:tc>
                <w:tcPr>
                  <w:tcW w:w="767" w:type="dxa"/>
                  <w:vAlign w:val="center"/>
                </w:tcPr>
                <w:p w:rsidR="008F6FC2" w:rsidRPr="0064338C" w:rsidRDefault="008F6FC2" w:rsidP="003861C9">
                  <w:pPr>
                    <w:pBdr>
                      <w:top w:val="nil"/>
                      <w:left w:val="nil"/>
                      <w:bottom w:val="nil"/>
                      <w:right w:val="nil"/>
                      <w:between w:val="nil"/>
                    </w:pBdr>
                    <w:spacing w:before="30" w:after="40"/>
                    <w:jc w:val="center"/>
                    <w:rPr>
                      <w:rFonts w:ascii="Arial" w:eastAsia="Arial" w:hAnsi="Arial" w:cs="Arial"/>
                      <w:sz w:val="14"/>
                      <w:szCs w:val="14"/>
                    </w:rPr>
                  </w:pPr>
                  <w:r w:rsidRPr="0064338C">
                    <w:rPr>
                      <w:rFonts w:ascii="Arial" w:eastAsia="Arial" w:hAnsi="Arial" w:cs="Arial"/>
                      <w:sz w:val="14"/>
                      <w:szCs w:val="14"/>
                    </w:rPr>
                    <w:t>1</w:t>
                  </w:r>
                </w:p>
              </w:tc>
              <w:tc>
                <w:tcPr>
                  <w:tcW w:w="591" w:type="dxa"/>
                  <w:vAlign w:val="center"/>
                </w:tcPr>
                <w:p w:rsidR="008F6FC2" w:rsidRPr="0064338C" w:rsidRDefault="008F6FC2" w:rsidP="003861C9">
                  <w:pPr>
                    <w:pBdr>
                      <w:top w:val="nil"/>
                      <w:left w:val="nil"/>
                      <w:bottom w:val="nil"/>
                      <w:right w:val="nil"/>
                      <w:between w:val="nil"/>
                    </w:pBdr>
                    <w:spacing w:before="30" w:after="40"/>
                    <w:jc w:val="center"/>
                    <w:rPr>
                      <w:rFonts w:ascii="Arial" w:eastAsia="Arial" w:hAnsi="Arial" w:cs="Arial"/>
                      <w:sz w:val="14"/>
                      <w:szCs w:val="14"/>
                    </w:rPr>
                  </w:pPr>
                  <w:r w:rsidRPr="0064338C">
                    <w:rPr>
                      <w:rFonts w:ascii="Arial" w:eastAsia="Arial" w:hAnsi="Arial" w:cs="Arial"/>
                      <w:sz w:val="14"/>
                      <w:szCs w:val="14"/>
                    </w:rPr>
                    <w:t>1</w:t>
                  </w:r>
                </w:p>
              </w:tc>
              <w:tc>
                <w:tcPr>
                  <w:tcW w:w="894" w:type="dxa"/>
                  <w:vAlign w:val="center"/>
                </w:tcPr>
                <w:p w:rsidR="008F6FC2" w:rsidRPr="005F7294" w:rsidRDefault="008F6FC2" w:rsidP="003861C9">
                  <w:pPr>
                    <w:pBdr>
                      <w:top w:val="nil"/>
                      <w:left w:val="nil"/>
                      <w:bottom w:val="nil"/>
                      <w:right w:val="nil"/>
                      <w:between w:val="nil"/>
                    </w:pBdr>
                    <w:spacing w:before="30" w:after="40"/>
                    <w:jc w:val="center"/>
                    <w:rPr>
                      <w:rFonts w:ascii="Arial" w:eastAsia="Arial" w:hAnsi="Arial" w:cs="Arial"/>
                      <w:color w:val="FF0000"/>
                      <w:sz w:val="14"/>
                      <w:szCs w:val="14"/>
                    </w:rPr>
                  </w:pPr>
                  <w:r w:rsidRPr="005F7294">
                    <w:rPr>
                      <w:rFonts w:ascii="Arial" w:eastAsia="Arial" w:hAnsi="Arial" w:cs="Arial"/>
                      <w:color w:val="FF0000"/>
                      <w:sz w:val="14"/>
                      <w:szCs w:val="14"/>
                    </w:rPr>
                    <w:t>Registro Forestal Nacional</w:t>
                  </w:r>
                </w:p>
              </w:tc>
            </w:tr>
          </w:tbl>
          <w:p w:rsidR="003F331F" w:rsidRPr="0064338C" w:rsidRDefault="003F331F" w:rsidP="00104BA3">
            <w:pPr>
              <w:pStyle w:val="Texto"/>
              <w:spacing w:line="218" w:lineRule="exact"/>
              <w:ind w:firstLine="0"/>
            </w:pPr>
          </w:p>
        </w:tc>
        <w:tc>
          <w:tcPr>
            <w:tcW w:w="476" w:type="pct"/>
          </w:tcPr>
          <w:p w:rsidR="003F331F" w:rsidRPr="0064338C" w:rsidRDefault="008F6FC2" w:rsidP="008F6FC2">
            <w:pPr>
              <w:pStyle w:val="Texto"/>
              <w:spacing w:after="92"/>
              <w:ind w:firstLine="0"/>
              <w:rPr>
                <w:rFonts w:eastAsia="Calibri"/>
                <w:szCs w:val="18"/>
                <w:lang w:val="es-MX" w:eastAsia="en-US"/>
              </w:rPr>
            </w:pPr>
            <w:r w:rsidRPr="0064338C">
              <w:rPr>
                <w:rFonts w:eastAsia="Calibri"/>
                <w:szCs w:val="18"/>
                <w:lang w:val="es-MX" w:eastAsia="en-US"/>
              </w:rPr>
              <w:lastRenderedPageBreak/>
              <w:t>Actualización de montos e inclusión de tipo de productor.</w:t>
            </w:r>
          </w:p>
        </w:tc>
      </w:tr>
      <w:tr w:rsidR="0064338C" w:rsidRPr="0064338C" w:rsidTr="00CF135F">
        <w:tc>
          <w:tcPr>
            <w:tcW w:w="1880" w:type="pct"/>
          </w:tcPr>
          <w:tbl>
            <w:tblPr>
              <w:tblW w:w="4810" w:type="dxa"/>
              <w:tblInd w:w="144" w:type="dxa"/>
              <w:tblCellMar>
                <w:left w:w="70" w:type="dxa"/>
                <w:right w:w="70" w:type="dxa"/>
              </w:tblCellMar>
              <w:tblLook w:val="0000" w:firstRow="0" w:lastRow="0" w:firstColumn="0" w:lastColumn="0" w:noHBand="0" w:noVBand="0"/>
            </w:tblPr>
            <w:tblGrid>
              <w:gridCol w:w="632"/>
              <w:gridCol w:w="532"/>
              <w:gridCol w:w="479"/>
              <w:gridCol w:w="144"/>
              <w:gridCol w:w="497"/>
              <w:gridCol w:w="144"/>
              <w:gridCol w:w="382"/>
              <w:gridCol w:w="447"/>
              <w:gridCol w:w="536"/>
            </w:tblGrid>
            <w:tr w:rsidR="0064338C" w:rsidRPr="0064338C" w:rsidTr="00DF3C47">
              <w:trPr>
                <w:trHeight w:val="20"/>
              </w:trPr>
              <w:tc>
                <w:tcPr>
                  <w:tcW w:w="4810" w:type="dxa"/>
                  <w:gridSpan w:val="9"/>
                  <w:tcBorders>
                    <w:top w:val="single" w:sz="6" w:space="0" w:color="auto"/>
                    <w:left w:val="single" w:sz="6" w:space="0" w:color="auto"/>
                    <w:bottom w:val="single" w:sz="6" w:space="0" w:color="auto"/>
                    <w:right w:val="single" w:sz="6" w:space="0" w:color="auto"/>
                  </w:tcBorders>
                  <w:shd w:val="clear" w:color="000000" w:fill="C0C0C0"/>
                  <w:vAlign w:val="center"/>
                </w:tcPr>
                <w:p w:rsidR="003F331F" w:rsidRPr="0064338C" w:rsidRDefault="003F331F" w:rsidP="00635EF1">
                  <w:pPr>
                    <w:pStyle w:val="Texto"/>
                    <w:spacing w:line="218" w:lineRule="exact"/>
                    <w:ind w:firstLine="0"/>
                    <w:jc w:val="center"/>
                    <w:rPr>
                      <w:b/>
                      <w:sz w:val="10"/>
                      <w:szCs w:val="10"/>
                    </w:rPr>
                  </w:pPr>
                  <w:r w:rsidRPr="0064338C">
                    <w:rPr>
                      <w:b/>
                      <w:sz w:val="10"/>
                      <w:szCs w:val="10"/>
                    </w:rPr>
                    <w:lastRenderedPageBreak/>
                    <w:t>Componente III. Restauración Forestal y Reconversión Productiva</w:t>
                  </w:r>
                </w:p>
              </w:tc>
            </w:tr>
            <w:tr w:rsidR="0064338C" w:rsidRPr="0064338C" w:rsidTr="00DF3C47">
              <w:trPr>
                <w:trHeight w:val="20"/>
              </w:trPr>
              <w:tc>
                <w:tcPr>
                  <w:tcW w:w="699" w:type="dxa"/>
                  <w:vMerge w:val="restart"/>
                  <w:tcBorders>
                    <w:top w:val="single" w:sz="6" w:space="0" w:color="auto"/>
                    <w:left w:val="single" w:sz="6" w:space="0" w:color="auto"/>
                    <w:right w:val="single" w:sz="6" w:space="0" w:color="auto"/>
                  </w:tcBorders>
                  <w:shd w:val="clear" w:color="000000" w:fill="C0C0C0"/>
                  <w:vAlign w:val="center"/>
                </w:tcPr>
                <w:p w:rsidR="003F331F" w:rsidRPr="0064338C" w:rsidRDefault="003F331F" w:rsidP="00635EF1">
                  <w:pPr>
                    <w:pStyle w:val="Texto"/>
                    <w:spacing w:line="218" w:lineRule="exact"/>
                    <w:ind w:firstLine="0"/>
                    <w:jc w:val="center"/>
                    <w:rPr>
                      <w:b/>
                      <w:sz w:val="10"/>
                      <w:szCs w:val="10"/>
                    </w:rPr>
                  </w:pPr>
                  <w:r w:rsidRPr="0064338C">
                    <w:rPr>
                      <w:b/>
                      <w:sz w:val="10"/>
                      <w:szCs w:val="10"/>
                    </w:rPr>
                    <w:t>Concepto</w:t>
                  </w:r>
                </w:p>
              </w:tc>
              <w:tc>
                <w:tcPr>
                  <w:tcW w:w="709" w:type="dxa"/>
                  <w:vMerge w:val="restart"/>
                  <w:tcBorders>
                    <w:top w:val="single" w:sz="6" w:space="0" w:color="auto"/>
                    <w:left w:val="single" w:sz="6" w:space="0" w:color="auto"/>
                    <w:right w:val="single" w:sz="6" w:space="0" w:color="auto"/>
                  </w:tcBorders>
                  <w:shd w:val="clear" w:color="000000" w:fill="C0C0C0"/>
                  <w:vAlign w:val="center"/>
                </w:tcPr>
                <w:p w:rsidR="003F331F" w:rsidRPr="0064338C" w:rsidRDefault="003F331F" w:rsidP="00635EF1">
                  <w:pPr>
                    <w:pStyle w:val="Texto"/>
                    <w:spacing w:line="218" w:lineRule="exact"/>
                    <w:ind w:firstLine="0"/>
                    <w:jc w:val="center"/>
                    <w:rPr>
                      <w:b/>
                      <w:sz w:val="10"/>
                      <w:szCs w:val="10"/>
                    </w:rPr>
                  </w:pPr>
                  <w:r w:rsidRPr="0064338C">
                    <w:rPr>
                      <w:b/>
                      <w:sz w:val="10"/>
                      <w:szCs w:val="10"/>
                    </w:rPr>
                    <w:t>Modalidad</w:t>
                  </w:r>
                </w:p>
              </w:tc>
              <w:tc>
                <w:tcPr>
                  <w:tcW w:w="708" w:type="dxa"/>
                  <w:vMerge w:val="restart"/>
                  <w:tcBorders>
                    <w:top w:val="single" w:sz="6" w:space="0" w:color="auto"/>
                    <w:left w:val="single" w:sz="6" w:space="0" w:color="auto"/>
                    <w:right w:val="single" w:sz="6" w:space="0" w:color="auto"/>
                  </w:tcBorders>
                  <w:shd w:val="clear" w:color="000000" w:fill="C0C0C0"/>
                  <w:vAlign w:val="center"/>
                </w:tcPr>
                <w:p w:rsidR="003F331F" w:rsidRPr="0064338C" w:rsidRDefault="003F331F" w:rsidP="00635EF1">
                  <w:pPr>
                    <w:pStyle w:val="Texto"/>
                    <w:spacing w:line="218" w:lineRule="exact"/>
                    <w:ind w:firstLine="0"/>
                    <w:jc w:val="center"/>
                    <w:rPr>
                      <w:b/>
                      <w:sz w:val="10"/>
                      <w:szCs w:val="10"/>
                    </w:rPr>
                  </w:pPr>
                  <w:r w:rsidRPr="0064338C">
                    <w:rPr>
                      <w:b/>
                      <w:sz w:val="10"/>
                      <w:szCs w:val="10"/>
                    </w:rPr>
                    <w:t>Monto máximo</w:t>
                  </w:r>
                </w:p>
                <w:p w:rsidR="003F331F" w:rsidRPr="0064338C" w:rsidRDefault="003F331F" w:rsidP="00635EF1">
                  <w:pPr>
                    <w:pStyle w:val="Texto"/>
                    <w:spacing w:line="218" w:lineRule="exact"/>
                    <w:ind w:firstLine="0"/>
                    <w:jc w:val="center"/>
                    <w:rPr>
                      <w:b/>
                      <w:sz w:val="10"/>
                      <w:szCs w:val="10"/>
                    </w:rPr>
                  </w:pPr>
                  <w:r w:rsidRPr="0064338C">
                    <w:rPr>
                      <w:b/>
                      <w:sz w:val="10"/>
                      <w:szCs w:val="10"/>
                    </w:rPr>
                    <w:t>($/hectárea o kilómetro)</w:t>
                  </w:r>
                </w:p>
              </w:tc>
              <w:tc>
                <w:tcPr>
                  <w:tcW w:w="160" w:type="dxa"/>
                  <w:tcBorders>
                    <w:top w:val="single" w:sz="6" w:space="0" w:color="auto"/>
                    <w:left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b/>
                      <w:sz w:val="10"/>
                      <w:szCs w:val="10"/>
                    </w:rPr>
                  </w:pPr>
                </w:p>
              </w:tc>
              <w:tc>
                <w:tcPr>
                  <w:tcW w:w="691" w:type="dxa"/>
                  <w:tcBorders>
                    <w:top w:val="single" w:sz="6" w:space="0" w:color="auto"/>
                    <w:left w:val="single" w:sz="6" w:space="0" w:color="auto"/>
                    <w:bottom w:val="single" w:sz="6" w:space="0" w:color="auto"/>
                    <w:right w:val="single" w:sz="6" w:space="0" w:color="auto"/>
                  </w:tcBorders>
                  <w:shd w:val="clear" w:color="000000" w:fill="C0C0C0"/>
                  <w:vAlign w:val="center"/>
                </w:tcPr>
                <w:p w:rsidR="003F331F" w:rsidRPr="0064338C" w:rsidRDefault="003F331F" w:rsidP="00635EF1">
                  <w:pPr>
                    <w:pStyle w:val="Texto"/>
                    <w:spacing w:line="218" w:lineRule="exact"/>
                    <w:ind w:firstLine="0"/>
                    <w:jc w:val="center"/>
                    <w:rPr>
                      <w:b/>
                      <w:sz w:val="10"/>
                      <w:szCs w:val="10"/>
                    </w:rPr>
                  </w:pPr>
                  <w:r w:rsidRPr="0064338C">
                    <w:rPr>
                      <w:b/>
                      <w:sz w:val="10"/>
                      <w:szCs w:val="10"/>
                    </w:rPr>
                    <w:t>Persona beneficiaria</w:t>
                  </w:r>
                </w:p>
              </w:tc>
              <w:tc>
                <w:tcPr>
                  <w:tcW w:w="160" w:type="dxa"/>
                  <w:tcBorders>
                    <w:top w:val="single" w:sz="6" w:space="0" w:color="auto"/>
                    <w:left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b/>
                      <w:sz w:val="10"/>
                      <w:szCs w:val="10"/>
                    </w:rPr>
                  </w:pPr>
                </w:p>
              </w:tc>
              <w:tc>
                <w:tcPr>
                  <w:tcW w:w="1683" w:type="dxa"/>
                  <w:gridSpan w:val="3"/>
                  <w:tcBorders>
                    <w:top w:val="single" w:sz="6" w:space="0" w:color="auto"/>
                    <w:left w:val="single" w:sz="6" w:space="0" w:color="auto"/>
                    <w:bottom w:val="single" w:sz="6" w:space="0" w:color="auto"/>
                    <w:right w:val="single" w:sz="6" w:space="0" w:color="auto"/>
                  </w:tcBorders>
                  <w:shd w:val="clear" w:color="000000" w:fill="C0C0C0"/>
                  <w:vAlign w:val="center"/>
                </w:tcPr>
                <w:p w:rsidR="003F331F" w:rsidRPr="0064338C" w:rsidRDefault="003F331F" w:rsidP="00635EF1">
                  <w:pPr>
                    <w:pStyle w:val="Texto"/>
                    <w:spacing w:line="218" w:lineRule="exact"/>
                    <w:ind w:firstLine="0"/>
                    <w:jc w:val="center"/>
                    <w:rPr>
                      <w:b/>
                      <w:sz w:val="10"/>
                      <w:szCs w:val="10"/>
                    </w:rPr>
                  </w:pPr>
                  <w:r w:rsidRPr="0064338C">
                    <w:rPr>
                      <w:b/>
                      <w:sz w:val="10"/>
                      <w:szCs w:val="10"/>
                    </w:rPr>
                    <w:t>Asistencia Técnica Certificada</w:t>
                  </w:r>
                </w:p>
              </w:tc>
            </w:tr>
            <w:tr w:rsidR="0064338C" w:rsidRPr="0064338C" w:rsidTr="00DF3C47">
              <w:trPr>
                <w:trHeight w:val="20"/>
              </w:trPr>
              <w:tc>
                <w:tcPr>
                  <w:tcW w:w="699" w:type="dxa"/>
                  <w:vMerge/>
                  <w:tcBorders>
                    <w:left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b/>
                      <w:sz w:val="10"/>
                      <w:szCs w:val="10"/>
                    </w:rPr>
                  </w:pPr>
                </w:p>
              </w:tc>
              <w:tc>
                <w:tcPr>
                  <w:tcW w:w="709" w:type="dxa"/>
                  <w:vMerge/>
                  <w:tcBorders>
                    <w:left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b/>
                      <w:sz w:val="10"/>
                      <w:szCs w:val="10"/>
                    </w:rPr>
                  </w:pPr>
                </w:p>
              </w:tc>
              <w:tc>
                <w:tcPr>
                  <w:tcW w:w="708" w:type="dxa"/>
                  <w:vMerge/>
                  <w:tcBorders>
                    <w:left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b/>
                      <w:sz w:val="10"/>
                      <w:szCs w:val="10"/>
                    </w:rPr>
                  </w:pPr>
                </w:p>
              </w:tc>
              <w:tc>
                <w:tcPr>
                  <w:tcW w:w="160" w:type="dxa"/>
                  <w:tcBorders>
                    <w:left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b/>
                      <w:sz w:val="10"/>
                      <w:szCs w:val="10"/>
                    </w:rPr>
                  </w:pPr>
                </w:p>
              </w:tc>
              <w:tc>
                <w:tcPr>
                  <w:tcW w:w="691" w:type="dxa"/>
                  <w:vMerge w:val="restart"/>
                  <w:tcBorders>
                    <w:top w:val="single" w:sz="6" w:space="0" w:color="auto"/>
                    <w:left w:val="single" w:sz="6" w:space="0" w:color="auto"/>
                    <w:right w:val="single" w:sz="6" w:space="0" w:color="auto"/>
                  </w:tcBorders>
                  <w:shd w:val="clear" w:color="000000" w:fill="C0C0C0"/>
                  <w:vAlign w:val="center"/>
                </w:tcPr>
                <w:p w:rsidR="003F331F" w:rsidRPr="0064338C" w:rsidRDefault="003F331F" w:rsidP="00635EF1">
                  <w:pPr>
                    <w:pStyle w:val="Texto"/>
                    <w:spacing w:line="218" w:lineRule="exact"/>
                    <w:ind w:firstLine="0"/>
                    <w:jc w:val="center"/>
                    <w:rPr>
                      <w:b/>
                      <w:sz w:val="10"/>
                      <w:szCs w:val="10"/>
                    </w:rPr>
                  </w:pPr>
                  <w:r w:rsidRPr="0064338C">
                    <w:rPr>
                      <w:b/>
                      <w:sz w:val="10"/>
                      <w:szCs w:val="10"/>
                    </w:rPr>
                    <w:t>Número máximo de apoyos</w:t>
                  </w:r>
                </w:p>
              </w:tc>
              <w:tc>
                <w:tcPr>
                  <w:tcW w:w="160" w:type="dxa"/>
                  <w:tcBorders>
                    <w:left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b/>
                      <w:sz w:val="10"/>
                      <w:szCs w:val="10"/>
                    </w:rPr>
                  </w:pPr>
                </w:p>
              </w:tc>
              <w:tc>
                <w:tcPr>
                  <w:tcW w:w="549" w:type="dxa"/>
                  <w:vMerge w:val="restart"/>
                  <w:tcBorders>
                    <w:top w:val="single" w:sz="6" w:space="0" w:color="auto"/>
                    <w:left w:val="single" w:sz="6" w:space="0" w:color="auto"/>
                    <w:right w:val="single" w:sz="6" w:space="0" w:color="auto"/>
                  </w:tcBorders>
                  <w:shd w:val="clear" w:color="000000" w:fill="C0C0C0"/>
                  <w:vAlign w:val="center"/>
                </w:tcPr>
                <w:p w:rsidR="003F331F" w:rsidRPr="0064338C" w:rsidRDefault="003F331F" w:rsidP="00635EF1">
                  <w:pPr>
                    <w:pStyle w:val="Texto"/>
                    <w:spacing w:line="218" w:lineRule="exact"/>
                    <w:ind w:firstLine="0"/>
                    <w:jc w:val="center"/>
                    <w:rPr>
                      <w:b/>
                      <w:sz w:val="10"/>
                      <w:szCs w:val="10"/>
                    </w:rPr>
                  </w:pPr>
                  <w:r w:rsidRPr="0064338C">
                    <w:rPr>
                      <w:b/>
                      <w:sz w:val="10"/>
                      <w:szCs w:val="10"/>
                    </w:rPr>
                    <w:t>Número máximo de apoyos</w:t>
                  </w:r>
                </w:p>
              </w:tc>
              <w:tc>
                <w:tcPr>
                  <w:tcW w:w="425" w:type="dxa"/>
                  <w:vMerge w:val="restart"/>
                  <w:tcBorders>
                    <w:top w:val="single" w:sz="6" w:space="0" w:color="auto"/>
                    <w:left w:val="single" w:sz="6" w:space="0" w:color="auto"/>
                    <w:right w:val="single" w:sz="6" w:space="0" w:color="auto"/>
                  </w:tcBorders>
                  <w:shd w:val="clear" w:color="000000" w:fill="C0C0C0"/>
                  <w:vAlign w:val="center"/>
                </w:tcPr>
                <w:p w:rsidR="003F331F" w:rsidRPr="0064338C" w:rsidRDefault="003F331F" w:rsidP="00635EF1">
                  <w:pPr>
                    <w:pStyle w:val="Texto"/>
                    <w:spacing w:line="218" w:lineRule="exact"/>
                    <w:ind w:firstLine="0"/>
                    <w:jc w:val="center"/>
                    <w:rPr>
                      <w:b/>
                      <w:sz w:val="10"/>
                      <w:szCs w:val="10"/>
                    </w:rPr>
                  </w:pPr>
                  <w:r w:rsidRPr="0064338C">
                    <w:rPr>
                      <w:b/>
                      <w:sz w:val="10"/>
                      <w:szCs w:val="10"/>
                    </w:rPr>
                    <w:t>Hectáreas</w:t>
                  </w:r>
                </w:p>
              </w:tc>
              <w:tc>
                <w:tcPr>
                  <w:tcW w:w="709" w:type="dxa"/>
                  <w:tcBorders>
                    <w:top w:val="single" w:sz="6" w:space="0" w:color="auto"/>
                    <w:left w:val="single" w:sz="6" w:space="0" w:color="auto"/>
                    <w:bottom w:val="single" w:sz="6" w:space="0" w:color="auto"/>
                    <w:right w:val="single" w:sz="6" w:space="0" w:color="auto"/>
                  </w:tcBorders>
                  <w:shd w:val="clear" w:color="000000" w:fill="C0C0C0"/>
                  <w:vAlign w:val="center"/>
                </w:tcPr>
                <w:p w:rsidR="003F331F" w:rsidRPr="0064338C" w:rsidRDefault="003F331F" w:rsidP="00635EF1">
                  <w:pPr>
                    <w:pStyle w:val="Texto"/>
                    <w:spacing w:line="218" w:lineRule="exact"/>
                    <w:ind w:firstLine="0"/>
                    <w:jc w:val="center"/>
                    <w:rPr>
                      <w:b/>
                      <w:sz w:val="10"/>
                      <w:szCs w:val="10"/>
                    </w:rPr>
                  </w:pPr>
                  <w:r w:rsidRPr="0064338C">
                    <w:rPr>
                      <w:b/>
                      <w:sz w:val="10"/>
                      <w:szCs w:val="10"/>
                    </w:rPr>
                    <w:t>Capacidad Técnica Certificada</w:t>
                  </w:r>
                </w:p>
              </w:tc>
            </w:tr>
            <w:tr w:rsidR="0064338C" w:rsidRPr="0064338C" w:rsidTr="00DF3C47">
              <w:trPr>
                <w:trHeight w:val="20"/>
              </w:trPr>
              <w:tc>
                <w:tcPr>
                  <w:tcW w:w="699" w:type="dxa"/>
                  <w:vMerge/>
                  <w:tcBorders>
                    <w:left w:val="single" w:sz="6" w:space="0" w:color="auto"/>
                    <w:bottom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b/>
                      <w:sz w:val="10"/>
                      <w:szCs w:val="10"/>
                    </w:rPr>
                  </w:pPr>
                </w:p>
              </w:tc>
              <w:tc>
                <w:tcPr>
                  <w:tcW w:w="709" w:type="dxa"/>
                  <w:vMerge/>
                  <w:tcBorders>
                    <w:left w:val="single" w:sz="6" w:space="0" w:color="auto"/>
                    <w:bottom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b/>
                      <w:sz w:val="10"/>
                      <w:szCs w:val="10"/>
                    </w:rPr>
                  </w:pPr>
                </w:p>
              </w:tc>
              <w:tc>
                <w:tcPr>
                  <w:tcW w:w="708" w:type="dxa"/>
                  <w:vMerge/>
                  <w:tcBorders>
                    <w:left w:val="single" w:sz="6" w:space="0" w:color="auto"/>
                    <w:bottom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b/>
                      <w:sz w:val="10"/>
                      <w:szCs w:val="10"/>
                    </w:rPr>
                  </w:pPr>
                </w:p>
              </w:tc>
              <w:tc>
                <w:tcPr>
                  <w:tcW w:w="160" w:type="dxa"/>
                  <w:tcBorders>
                    <w:left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b/>
                      <w:sz w:val="10"/>
                      <w:szCs w:val="10"/>
                    </w:rPr>
                  </w:pPr>
                </w:p>
              </w:tc>
              <w:tc>
                <w:tcPr>
                  <w:tcW w:w="691" w:type="dxa"/>
                  <w:vMerge/>
                  <w:tcBorders>
                    <w:left w:val="single" w:sz="6" w:space="0" w:color="auto"/>
                    <w:bottom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b/>
                      <w:sz w:val="10"/>
                      <w:szCs w:val="10"/>
                    </w:rPr>
                  </w:pPr>
                </w:p>
              </w:tc>
              <w:tc>
                <w:tcPr>
                  <w:tcW w:w="160" w:type="dxa"/>
                  <w:tcBorders>
                    <w:left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b/>
                      <w:sz w:val="10"/>
                      <w:szCs w:val="10"/>
                    </w:rPr>
                  </w:pPr>
                </w:p>
              </w:tc>
              <w:tc>
                <w:tcPr>
                  <w:tcW w:w="549" w:type="dxa"/>
                  <w:vMerge/>
                  <w:tcBorders>
                    <w:left w:val="single" w:sz="6" w:space="0" w:color="auto"/>
                    <w:bottom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b/>
                      <w:sz w:val="10"/>
                      <w:szCs w:val="10"/>
                    </w:rPr>
                  </w:pPr>
                </w:p>
              </w:tc>
              <w:tc>
                <w:tcPr>
                  <w:tcW w:w="425" w:type="dxa"/>
                  <w:vMerge/>
                  <w:tcBorders>
                    <w:left w:val="single" w:sz="6" w:space="0" w:color="auto"/>
                    <w:bottom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b/>
                      <w:sz w:val="10"/>
                      <w:szCs w:val="10"/>
                    </w:rPr>
                  </w:pPr>
                </w:p>
              </w:tc>
              <w:tc>
                <w:tcPr>
                  <w:tcW w:w="709" w:type="dxa"/>
                  <w:tcBorders>
                    <w:top w:val="single" w:sz="6" w:space="0" w:color="auto"/>
                    <w:left w:val="single" w:sz="6" w:space="0" w:color="auto"/>
                    <w:bottom w:val="single" w:sz="6" w:space="0" w:color="auto"/>
                    <w:right w:val="single" w:sz="6" w:space="0" w:color="auto"/>
                  </w:tcBorders>
                  <w:shd w:val="clear" w:color="000000" w:fill="C0C0C0"/>
                  <w:vAlign w:val="center"/>
                </w:tcPr>
                <w:p w:rsidR="003F331F" w:rsidRPr="0064338C" w:rsidRDefault="003F331F" w:rsidP="00635EF1">
                  <w:pPr>
                    <w:pStyle w:val="Texto"/>
                    <w:spacing w:line="218" w:lineRule="exact"/>
                    <w:ind w:firstLine="0"/>
                    <w:jc w:val="center"/>
                    <w:rPr>
                      <w:b/>
                      <w:sz w:val="10"/>
                      <w:szCs w:val="10"/>
                    </w:rPr>
                  </w:pPr>
                  <w:r w:rsidRPr="0064338C">
                    <w:rPr>
                      <w:b/>
                      <w:sz w:val="10"/>
                      <w:szCs w:val="10"/>
                    </w:rPr>
                    <w:t>Requerida</w:t>
                  </w:r>
                </w:p>
              </w:tc>
            </w:tr>
            <w:tr w:rsidR="0064338C" w:rsidRPr="0064338C" w:rsidTr="00DF3C47">
              <w:trPr>
                <w:trHeight w:val="20"/>
              </w:trPr>
              <w:tc>
                <w:tcPr>
                  <w:tcW w:w="699"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line="218" w:lineRule="exact"/>
                    <w:ind w:firstLine="0"/>
                    <w:jc w:val="center"/>
                    <w:rPr>
                      <w:b/>
                      <w:sz w:val="10"/>
                      <w:szCs w:val="10"/>
                    </w:rPr>
                  </w:pPr>
                  <w:r w:rsidRPr="0064338C">
                    <w:rPr>
                      <w:b/>
                      <w:sz w:val="10"/>
                      <w:szCs w:val="10"/>
                    </w:rPr>
                    <w:t xml:space="preserve">RF.1 Restauración </w:t>
                  </w:r>
                  <w:r w:rsidRPr="0064338C">
                    <w:rPr>
                      <w:b/>
                      <w:sz w:val="10"/>
                      <w:szCs w:val="10"/>
                    </w:rPr>
                    <w:lastRenderedPageBreak/>
                    <w:t>integral</w:t>
                  </w:r>
                </w:p>
              </w:tc>
              <w:tc>
                <w:tcPr>
                  <w:tcW w:w="709"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line="218" w:lineRule="exact"/>
                    <w:ind w:firstLine="0"/>
                    <w:jc w:val="center"/>
                    <w:rPr>
                      <w:sz w:val="10"/>
                      <w:szCs w:val="10"/>
                    </w:rPr>
                  </w:pPr>
                  <w:r w:rsidRPr="0064338C">
                    <w:rPr>
                      <w:sz w:val="10"/>
                      <w:szCs w:val="10"/>
                    </w:rPr>
                    <w:lastRenderedPageBreak/>
                    <w:t>No aplica</w:t>
                  </w:r>
                </w:p>
              </w:tc>
              <w:tc>
                <w:tcPr>
                  <w:tcW w:w="708"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line="218" w:lineRule="exact"/>
                    <w:ind w:firstLine="0"/>
                    <w:jc w:val="center"/>
                    <w:rPr>
                      <w:sz w:val="10"/>
                      <w:szCs w:val="10"/>
                    </w:rPr>
                  </w:pPr>
                  <w:r w:rsidRPr="0064338C">
                    <w:rPr>
                      <w:sz w:val="10"/>
                      <w:szCs w:val="10"/>
                    </w:rPr>
                    <w:t>7,836</w:t>
                  </w:r>
                </w:p>
              </w:tc>
              <w:tc>
                <w:tcPr>
                  <w:tcW w:w="160" w:type="dxa"/>
                  <w:tcBorders>
                    <w:left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p>
              </w:tc>
              <w:tc>
                <w:tcPr>
                  <w:tcW w:w="691" w:type="dxa"/>
                  <w:vMerge w:val="restart"/>
                  <w:tcBorders>
                    <w:top w:val="single" w:sz="6" w:space="0" w:color="auto"/>
                    <w:left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r w:rsidRPr="0064338C">
                    <w:rPr>
                      <w:sz w:val="10"/>
                      <w:szCs w:val="10"/>
                    </w:rPr>
                    <w:t>2 apoyos diferent</w:t>
                  </w:r>
                  <w:r w:rsidRPr="0064338C">
                    <w:rPr>
                      <w:sz w:val="10"/>
                      <w:szCs w:val="10"/>
                    </w:rPr>
                    <w:lastRenderedPageBreak/>
                    <w:t>es en distintos polígonos más uno de RF.4, en caso de que aplique</w:t>
                  </w:r>
                </w:p>
              </w:tc>
              <w:tc>
                <w:tcPr>
                  <w:tcW w:w="160" w:type="dxa"/>
                  <w:tcBorders>
                    <w:left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p>
              </w:tc>
              <w:tc>
                <w:tcPr>
                  <w:tcW w:w="549"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line="218" w:lineRule="exact"/>
                    <w:ind w:firstLine="0"/>
                    <w:jc w:val="center"/>
                    <w:rPr>
                      <w:sz w:val="10"/>
                      <w:szCs w:val="10"/>
                    </w:rPr>
                  </w:pPr>
                  <w:r w:rsidRPr="0064338C">
                    <w:rPr>
                      <w:sz w:val="10"/>
                      <w:szCs w:val="10"/>
                    </w:rPr>
                    <w:t>No aplic</w:t>
                  </w:r>
                  <w:r w:rsidRPr="0064338C">
                    <w:rPr>
                      <w:sz w:val="10"/>
                      <w:szCs w:val="10"/>
                    </w:rPr>
                    <w:lastRenderedPageBreak/>
                    <w:t>a</w:t>
                  </w:r>
                </w:p>
              </w:tc>
              <w:tc>
                <w:tcPr>
                  <w:tcW w:w="425" w:type="dxa"/>
                  <w:vMerge w:val="restart"/>
                  <w:tcBorders>
                    <w:top w:val="single" w:sz="6" w:space="0" w:color="auto"/>
                    <w:left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r w:rsidRPr="0064338C">
                    <w:rPr>
                      <w:sz w:val="10"/>
                      <w:szCs w:val="10"/>
                    </w:rPr>
                    <w:lastRenderedPageBreak/>
                    <w:t>1,000</w:t>
                  </w:r>
                </w:p>
              </w:tc>
              <w:tc>
                <w:tcPr>
                  <w:tcW w:w="709"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line="218" w:lineRule="exact"/>
                    <w:ind w:firstLine="0"/>
                    <w:jc w:val="center"/>
                    <w:rPr>
                      <w:sz w:val="10"/>
                      <w:szCs w:val="10"/>
                    </w:rPr>
                  </w:pPr>
                  <w:r w:rsidRPr="0064338C">
                    <w:rPr>
                      <w:sz w:val="10"/>
                      <w:szCs w:val="10"/>
                    </w:rPr>
                    <w:t xml:space="preserve">Reforestación y </w:t>
                  </w:r>
                  <w:r w:rsidRPr="0064338C">
                    <w:rPr>
                      <w:sz w:val="10"/>
                      <w:szCs w:val="10"/>
                    </w:rPr>
                    <w:lastRenderedPageBreak/>
                    <w:t>suelos</w:t>
                  </w:r>
                </w:p>
              </w:tc>
            </w:tr>
            <w:tr w:rsidR="0064338C" w:rsidRPr="0064338C" w:rsidTr="00DF3C47">
              <w:trPr>
                <w:trHeight w:val="20"/>
              </w:trPr>
              <w:tc>
                <w:tcPr>
                  <w:tcW w:w="699"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line="218" w:lineRule="exact"/>
                    <w:ind w:firstLine="0"/>
                    <w:jc w:val="center"/>
                    <w:rPr>
                      <w:b/>
                      <w:sz w:val="10"/>
                      <w:szCs w:val="10"/>
                    </w:rPr>
                  </w:pPr>
                  <w:r w:rsidRPr="0064338C">
                    <w:rPr>
                      <w:b/>
                      <w:sz w:val="10"/>
                      <w:szCs w:val="10"/>
                    </w:rPr>
                    <w:lastRenderedPageBreak/>
                    <w:t>RF.2 Restauración complementaria</w:t>
                  </w:r>
                </w:p>
              </w:tc>
              <w:tc>
                <w:tcPr>
                  <w:tcW w:w="709"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line="218" w:lineRule="exact"/>
                    <w:ind w:firstLine="0"/>
                    <w:jc w:val="center"/>
                    <w:rPr>
                      <w:sz w:val="10"/>
                      <w:szCs w:val="10"/>
                    </w:rPr>
                  </w:pPr>
                  <w:r w:rsidRPr="0064338C">
                    <w:rPr>
                      <w:sz w:val="10"/>
                      <w:szCs w:val="10"/>
                    </w:rPr>
                    <w:t>No aplica</w:t>
                  </w:r>
                </w:p>
              </w:tc>
              <w:tc>
                <w:tcPr>
                  <w:tcW w:w="708"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line="218" w:lineRule="exact"/>
                    <w:ind w:firstLine="0"/>
                    <w:jc w:val="center"/>
                    <w:rPr>
                      <w:sz w:val="10"/>
                      <w:szCs w:val="10"/>
                    </w:rPr>
                  </w:pPr>
                  <w:r w:rsidRPr="0064338C">
                    <w:rPr>
                      <w:sz w:val="10"/>
                      <w:szCs w:val="10"/>
                    </w:rPr>
                    <w:t>5,222</w:t>
                  </w:r>
                </w:p>
              </w:tc>
              <w:tc>
                <w:tcPr>
                  <w:tcW w:w="160" w:type="dxa"/>
                  <w:tcBorders>
                    <w:left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p>
              </w:tc>
              <w:tc>
                <w:tcPr>
                  <w:tcW w:w="691" w:type="dxa"/>
                  <w:vMerge/>
                  <w:tcBorders>
                    <w:left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p>
              </w:tc>
              <w:tc>
                <w:tcPr>
                  <w:tcW w:w="160" w:type="dxa"/>
                  <w:tcBorders>
                    <w:left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p>
              </w:tc>
              <w:tc>
                <w:tcPr>
                  <w:tcW w:w="549"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line="218" w:lineRule="exact"/>
                    <w:ind w:firstLine="0"/>
                    <w:jc w:val="center"/>
                    <w:rPr>
                      <w:sz w:val="10"/>
                      <w:szCs w:val="10"/>
                    </w:rPr>
                  </w:pPr>
                  <w:r w:rsidRPr="0064338C">
                    <w:rPr>
                      <w:sz w:val="10"/>
                      <w:szCs w:val="10"/>
                    </w:rPr>
                    <w:t>No aplica</w:t>
                  </w:r>
                </w:p>
              </w:tc>
              <w:tc>
                <w:tcPr>
                  <w:tcW w:w="425" w:type="dxa"/>
                  <w:vMerge/>
                  <w:tcBorders>
                    <w:left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p>
              </w:tc>
              <w:tc>
                <w:tcPr>
                  <w:tcW w:w="709"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line="218" w:lineRule="exact"/>
                    <w:ind w:firstLine="0"/>
                    <w:jc w:val="center"/>
                    <w:rPr>
                      <w:sz w:val="10"/>
                      <w:szCs w:val="10"/>
                    </w:rPr>
                  </w:pPr>
                  <w:r w:rsidRPr="0064338C">
                    <w:rPr>
                      <w:sz w:val="10"/>
                      <w:szCs w:val="10"/>
                    </w:rPr>
                    <w:t>Reforestación y suelos</w:t>
                  </w:r>
                </w:p>
              </w:tc>
            </w:tr>
            <w:tr w:rsidR="0064338C" w:rsidRPr="0064338C" w:rsidTr="00DF3C47">
              <w:trPr>
                <w:trHeight w:val="20"/>
              </w:trPr>
              <w:tc>
                <w:tcPr>
                  <w:tcW w:w="699"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line="218" w:lineRule="exact"/>
                    <w:ind w:firstLine="0"/>
                    <w:jc w:val="center"/>
                    <w:rPr>
                      <w:b/>
                      <w:sz w:val="10"/>
                      <w:szCs w:val="10"/>
                    </w:rPr>
                  </w:pPr>
                  <w:r w:rsidRPr="0064338C">
                    <w:rPr>
                      <w:b/>
                      <w:sz w:val="10"/>
                      <w:szCs w:val="10"/>
                    </w:rPr>
                    <w:t>RF.3 Restauración focalizada</w:t>
                  </w:r>
                </w:p>
              </w:tc>
              <w:tc>
                <w:tcPr>
                  <w:tcW w:w="709"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line="218" w:lineRule="exact"/>
                    <w:ind w:firstLine="0"/>
                    <w:jc w:val="center"/>
                    <w:rPr>
                      <w:sz w:val="10"/>
                      <w:szCs w:val="10"/>
                    </w:rPr>
                  </w:pPr>
                  <w:r w:rsidRPr="0064338C">
                    <w:rPr>
                      <w:sz w:val="10"/>
                      <w:szCs w:val="10"/>
                    </w:rPr>
                    <w:t>No aplica</w:t>
                  </w:r>
                </w:p>
              </w:tc>
              <w:tc>
                <w:tcPr>
                  <w:tcW w:w="708"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line="218" w:lineRule="exact"/>
                    <w:ind w:firstLine="0"/>
                    <w:jc w:val="center"/>
                    <w:rPr>
                      <w:sz w:val="10"/>
                      <w:szCs w:val="10"/>
                    </w:rPr>
                  </w:pPr>
                  <w:r w:rsidRPr="0064338C">
                    <w:rPr>
                      <w:sz w:val="10"/>
                      <w:szCs w:val="10"/>
                    </w:rPr>
                    <w:t>3,000</w:t>
                  </w:r>
                </w:p>
              </w:tc>
              <w:tc>
                <w:tcPr>
                  <w:tcW w:w="160" w:type="dxa"/>
                  <w:tcBorders>
                    <w:left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p>
              </w:tc>
              <w:tc>
                <w:tcPr>
                  <w:tcW w:w="691" w:type="dxa"/>
                  <w:vMerge/>
                  <w:tcBorders>
                    <w:left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p>
              </w:tc>
              <w:tc>
                <w:tcPr>
                  <w:tcW w:w="160" w:type="dxa"/>
                  <w:tcBorders>
                    <w:left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p>
              </w:tc>
              <w:tc>
                <w:tcPr>
                  <w:tcW w:w="549"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line="218" w:lineRule="exact"/>
                    <w:ind w:firstLine="0"/>
                    <w:jc w:val="center"/>
                    <w:rPr>
                      <w:sz w:val="10"/>
                      <w:szCs w:val="10"/>
                    </w:rPr>
                  </w:pPr>
                  <w:r w:rsidRPr="0064338C">
                    <w:rPr>
                      <w:sz w:val="10"/>
                      <w:szCs w:val="10"/>
                    </w:rPr>
                    <w:t>No aplica</w:t>
                  </w:r>
                </w:p>
              </w:tc>
              <w:tc>
                <w:tcPr>
                  <w:tcW w:w="425" w:type="dxa"/>
                  <w:vMerge/>
                  <w:tcBorders>
                    <w:left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p>
              </w:tc>
              <w:tc>
                <w:tcPr>
                  <w:tcW w:w="709"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line="218" w:lineRule="exact"/>
                    <w:ind w:firstLine="0"/>
                    <w:jc w:val="center"/>
                    <w:rPr>
                      <w:sz w:val="10"/>
                      <w:szCs w:val="10"/>
                    </w:rPr>
                  </w:pPr>
                  <w:r w:rsidRPr="0064338C">
                    <w:rPr>
                      <w:sz w:val="10"/>
                      <w:szCs w:val="10"/>
                    </w:rPr>
                    <w:t>Reforestación y suelos</w:t>
                  </w:r>
                </w:p>
              </w:tc>
            </w:tr>
            <w:tr w:rsidR="0064338C" w:rsidRPr="0064338C" w:rsidTr="00DF3C47">
              <w:trPr>
                <w:trHeight w:val="20"/>
              </w:trPr>
              <w:tc>
                <w:tcPr>
                  <w:tcW w:w="699"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line="218" w:lineRule="exact"/>
                    <w:ind w:firstLine="0"/>
                    <w:jc w:val="center"/>
                    <w:rPr>
                      <w:b/>
                      <w:sz w:val="10"/>
                      <w:szCs w:val="10"/>
                    </w:rPr>
                  </w:pPr>
                  <w:r w:rsidRPr="0064338C">
                    <w:rPr>
                      <w:b/>
                      <w:sz w:val="10"/>
                      <w:szCs w:val="10"/>
                    </w:rPr>
                    <w:t>RF.4 Mantenimiento de zonas restauradas</w:t>
                  </w:r>
                </w:p>
              </w:tc>
              <w:tc>
                <w:tcPr>
                  <w:tcW w:w="709"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line="218" w:lineRule="exact"/>
                    <w:ind w:firstLine="0"/>
                    <w:jc w:val="center"/>
                    <w:rPr>
                      <w:sz w:val="10"/>
                      <w:szCs w:val="10"/>
                    </w:rPr>
                  </w:pPr>
                  <w:r w:rsidRPr="0064338C">
                    <w:rPr>
                      <w:sz w:val="10"/>
                      <w:szCs w:val="10"/>
                    </w:rPr>
                    <w:t>No aplica</w:t>
                  </w:r>
                </w:p>
              </w:tc>
              <w:tc>
                <w:tcPr>
                  <w:tcW w:w="708"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line="218" w:lineRule="exact"/>
                    <w:ind w:firstLine="0"/>
                    <w:jc w:val="center"/>
                    <w:rPr>
                      <w:sz w:val="10"/>
                      <w:szCs w:val="10"/>
                    </w:rPr>
                  </w:pPr>
                  <w:r w:rsidRPr="0064338C">
                    <w:rPr>
                      <w:sz w:val="10"/>
                      <w:szCs w:val="10"/>
                    </w:rPr>
                    <w:t>1,500</w:t>
                  </w:r>
                </w:p>
              </w:tc>
              <w:tc>
                <w:tcPr>
                  <w:tcW w:w="160" w:type="dxa"/>
                  <w:tcBorders>
                    <w:left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p>
              </w:tc>
              <w:tc>
                <w:tcPr>
                  <w:tcW w:w="691" w:type="dxa"/>
                  <w:vMerge/>
                  <w:tcBorders>
                    <w:left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p>
              </w:tc>
              <w:tc>
                <w:tcPr>
                  <w:tcW w:w="160" w:type="dxa"/>
                  <w:tcBorders>
                    <w:left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p>
              </w:tc>
              <w:tc>
                <w:tcPr>
                  <w:tcW w:w="549"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line="218" w:lineRule="exact"/>
                    <w:ind w:firstLine="0"/>
                    <w:jc w:val="center"/>
                    <w:rPr>
                      <w:sz w:val="10"/>
                      <w:szCs w:val="10"/>
                    </w:rPr>
                  </w:pPr>
                  <w:r w:rsidRPr="0064338C">
                    <w:rPr>
                      <w:sz w:val="10"/>
                      <w:szCs w:val="10"/>
                    </w:rPr>
                    <w:t>No aplica</w:t>
                  </w:r>
                </w:p>
              </w:tc>
              <w:tc>
                <w:tcPr>
                  <w:tcW w:w="425" w:type="dxa"/>
                  <w:vMerge/>
                  <w:tcBorders>
                    <w:left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p>
              </w:tc>
              <w:tc>
                <w:tcPr>
                  <w:tcW w:w="709"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line="218" w:lineRule="exact"/>
                    <w:ind w:firstLine="0"/>
                    <w:jc w:val="center"/>
                    <w:rPr>
                      <w:sz w:val="10"/>
                      <w:szCs w:val="10"/>
                    </w:rPr>
                  </w:pPr>
                  <w:r w:rsidRPr="0064338C">
                    <w:rPr>
                      <w:sz w:val="10"/>
                      <w:szCs w:val="10"/>
                    </w:rPr>
                    <w:t>Reforestación y suelos</w:t>
                  </w:r>
                </w:p>
              </w:tc>
            </w:tr>
            <w:tr w:rsidR="0064338C" w:rsidRPr="0064338C" w:rsidTr="00DF3C47">
              <w:trPr>
                <w:trHeight w:val="20"/>
              </w:trPr>
              <w:tc>
                <w:tcPr>
                  <w:tcW w:w="699"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line="218" w:lineRule="exact"/>
                    <w:ind w:firstLine="0"/>
                    <w:jc w:val="center"/>
                    <w:rPr>
                      <w:b/>
                      <w:sz w:val="10"/>
                      <w:szCs w:val="10"/>
                    </w:rPr>
                  </w:pPr>
                  <w:r w:rsidRPr="0064338C">
                    <w:rPr>
                      <w:b/>
                      <w:sz w:val="10"/>
                      <w:szCs w:val="10"/>
                    </w:rPr>
                    <w:t>RF.5 Restauración de cuencas prioritarias</w:t>
                  </w:r>
                </w:p>
              </w:tc>
              <w:tc>
                <w:tcPr>
                  <w:tcW w:w="709"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line="218" w:lineRule="exact"/>
                    <w:ind w:firstLine="0"/>
                    <w:jc w:val="center"/>
                    <w:rPr>
                      <w:sz w:val="10"/>
                      <w:szCs w:val="10"/>
                    </w:rPr>
                  </w:pPr>
                  <w:r w:rsidRPr="0064338C">
                    <w:rPr>
                      <w:sz w:val="10"/>
                      <w:szCs w:val="10"/>
                    </w:rPr>
                    <w:t>No aplica</w:t>
                  </w:r>
                </w:p>
              </w:tc>
              <w:tc>
                <w:tcPr>
                  <w:tcW w:w="708"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line="218" w:lineRule="exact"/>
                    <w:ind w:firstLine="0"/>
                    <w:jc w:val="center"/>
                    <w:rPr>
                      <w:sz w:val="10"/>
                      <w:szCs w:val="10"/>
                    </w:rPr>
                  </w:pPr>
                  <w:r w:rsidRPr="0064338C">
                    <w:rPr>
                      <w:sz w:val="10"/>
                      <w:szCs w:val="10"/>
                    </w:rPr>
                    <w:t>13,236 por ha, más 18,000 por cada km cercado</w:t>
                  </w:r>
                </w:p>
              </w:tc>
              <w:tc>
                <w:tcPr>
                  <w:tcW w:w="160" w:type="dxa"/>
                  <w:tcBorders>
                    <w:left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p>
              </w:tc>
              <w:tc>
                <w:tcPr>
                  <w:tcW w:w="691" w:type="dxa"/>
                  <w:vMerge/>
                  <w:tcBorders>
                    <w:left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p>
              </w:tc>
              <w:tc>
                <w:tcPr>
                  <w:tcW w:w="160" w:type="dxa"/>
                  <w:tcBorders>
                    <w:left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p>
              </w:tc>
              <w:tc>
                <w:tcPr>
                  <w:tcW w:w="549"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line="218" w:lineRule="exact"/>
                    <w:ind w:firstLine="0"/>
                    <w:jc w:val="center"/>
                    <w:rPr>
                      <w:sz w:val="10"/>
                      <w:szCs w:val="10"/>
                    </w:rPr>
                  </w:pPr>
                  <w:r w:rsidRPr="0064338C">
                    <w:rPr>
                      <w:sz w:val="10"/>
                      <w:szCs w:val="10"/>
                    </w:rPr>
                    <w:t>No aplica</w:t>
                  </w:r>
                </w:p>
              </w:tc>
              <w:tc>
                <w:tcPr>
                  <w:tcW w:w="425" w:type="dxa"/>
                  <w:vMerge/>
                  <w:tcBorders>
                    <w:left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p>
              </w:tc>
              <w:tc>
                <w:tcPr>
                  <w:tcW w:w="709"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line="218" w:lineRule="exact"/>
                    <w:ind w:firstLine="0"/>
                    <w:jc w:val="center"/>
                    <w:rPr>
                      <w:sz w:val="10"/>
                      <w:szCs w:val="10"/>
                    </w:rPr>
                  </w:pPr>
                  <w:r w:rsidRPr="0064338C">
                    <w:rPr>
                      <w:sz w:val="10"/>
                      <w:szCs w:val="10"/>
                    </w:rPr>
                    <w:t>Reforestación y suelos</w:t>
                  </w:r>
                </w:p>
              </w:tc>
            </w:tr>
            <w:tr w:rsidR="0064338C" w:rsidRPr="0064338C" w:rsidTr="00DF3C47">
              <w:trPr>
                <w:trHeight w:val="20"/>
              </w:trPr>
              <w:tc>
                <w:tcPr>
                  <w:tcW w:w="699"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line="218" w:lineRule="exact"/>
                    <w:ind w:firstLine="0"/>
                    <w:jc w:val="center"/>
                    <w:rPr>
                      <w:b/>
                      <w:sz w:val="10"/>
                      <w:szCs w:val="10"/>
                    </w:rPr>
                  </w:pPr>
                  <w:r w:rsidRPr="0064338C">
                    <w:rPr>
                      <w:b/>
                      <w:sz w:val="10"/>
                      <w:szCs w:val="10"/>
                    </w:rPr>
                    <w:t>RF.6 Sistemas agroforestales</w:t>
                  </w:r>
                </w:p>
              </w:tc>
              <w:tc>
                <w:tcPr>
                  <w:tcW w:w="709"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line="218" w:lineRule="exact"/>
                    <w:ind w:firstLine="0"/>
                    <w:jc w:val="center"/>
                    <w:rPr>
                      <w:sz w:val="10"/>
                      <w:szCs w:val="10"/>
                    </w:rPr>
                  </w:pPr>
                  <w:r w:rsidRPr="0064338C">
                    <w:rPr>
                      <w:sz w:val="10"/>
                      <w:szCs w:val="10"/>
                    </w:rPr>
                    <w:t>No aplica</w:t>
                  </w:r>
                </w:p>
              </w:tc>
              <w:tc>
                <w:tcPr>
                  <w:tcW w:w="708"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line="218" w:lineRule="exact"/>
                    <w:ind w:firstLine="0"/>
                    <w:jc w:val="center"/>
                    <w:rPr>
                      <w:sz w:val="10"/>
                      <w:szCs w:val="10"/>
                    </w:rPr>
                  </w:pPr>
                  <w:r w:rsidRPr="0064338C">
                    <w:rPr>
                      <w:sz w:val="10"/>
                      <w:szCs w:val="10"/>
                    </w:rPr>
                    <w:t>4,772</w:t>
                  </w:r>
                </w:p>
              </w:tc>
              <w:tc>
                <w:tcPr>
                  <w:tcW w:w="160" w:type="dxa"/>
                  <w:tcBorders>
                    <w:left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p>
              </w:tc>
              <w:tc>
                <w:tcPr>
                  <w:tcW w:w="691" w:type="dxa"/>
                  <w:vMerge/>
                  <w:tcBorders>
                    <w:left w:val="single" w:sz="6" w:space="0" w:color="auto"/>
                    <w:bottom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p>
              </w:tc>
              <w:tc>
                <w:tcPr>
                  <w:tcW w:w="160" w:type="dxa"/>
                  <w:tcBorders>
                    <w:left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p>
              </w:tc>
              <w:tc>
                <w:tcPr>
                  <w:tcW w:w="549"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line="218" w:lineRule="exact"/>
                    <w:ind w:firstLine="0"/>
                    <w:jc w:val="center"/>
                    <w:rPr>
                      <w:sz w:val="10"/>
                      <w:szCs w:val="10"/>
                    </w:rPr>
                  </w:pPr>
                  <w:r w:rsidRPr="0064338C">
                    <w:rPr>
                      <w:sz w:val="10"/>
                      <w:szCs w:val="10"/>
                    </w:rPr>
                    <w:t>No aplica</w:t>
                  </w:r>
                </w:p>
              </w:tc>
              <w:tc>
                <w:tcPr>
                  <w:tcW w:w="425" w:type="dxa"/>
                  <w:vMerge/>
                  <w:tcBorders>
                    <w:left w:val="single" w:sz="6" w:space="0" w:color="auto"/>
                    <w:bottom w:val="single" w:sz="6" w:space="0" w:color="000000"/>
                    <w:right w:val="single" w:sz="6" w:space="0" w:color="auto"/>
                  </w:tcBorders>
                  <w:vAlign w:val="center"/>
                </w:tcPr>
                <w:p w:rsidR="003F331F" w:rsidRPr="0064338C" w:rsidRDefault="003F331F" w:rsidP="00635EF1">
                  <w:pPr>
                    <w:pStyle w:val="Texto"/>
                    <w:spacing w:line="218" w:lineRule="exact"/>
                    <w:ind w:firstLine="0"/>
                    <w:jc w:val="center"/>
                    <w:rPr>
                      <w:sz w:val="10"/>
                      <w:szCs w:val="10"/>
                    </w:rPr>
                  </w:pPr>
                </w:p>
              </w:tc>
              <w:tc>
                <w:tcPr>
                  <w:tcW w:w="709" w:type="dxa"/>
                  <w:tcBorders>
                    <w:top w:val="single" w:sz="6" w:space="0" w:color="auto"/>
                    <w:left w:val="single" w:sz="6" w:space="0" w:color="auto"/>
                    <w:bottom w:val="single" w:sz="6" w:space="0" w:color="000000"/>
                    <w:right w:val="single" w:sz="6" w:space="0" w:color="auto"/>
                  </w:tcBorders>
                  <w:vAlign w:val="center"/>
                </w:tcPr>
                <w:p w:rsidR="003F331F" w:rsidRPr="0064338C" w:rsidRDefault="003F331F" w:rsidP="00635EF1">
                  <w:pPr>
                    <w:pStyle w:val="Texto"/>
                    <w:spacing w:line="218" w:lineRule="exact"/>
                    <w:ind w:firstLine="0"/>
                    <w:jc w:val="center"/>
                    <w:rPr>
                      <w:sz w:val="10"/>
                      <w:szCs w:val="10"/>
                    </w:rPr>
                  </w:pPr>
                  <w:r w:rsidRPr="0064338C">
                    <w:rPr>
                      <w:sz w:val="10"/>
                      <w:szCs w:val="10"/>
                    </w:rPr>
                    <w:t>Reforestación y suelos</w:t>
                  </w:r>
                </w:p>
              </w:tc>
            </w:tr>
            <w:tr w:rsidR="0064338C" w:rsidRPr="0064338C" w:rsidTr="00DF3C47">
              <w:trPr>
                <w:trHeight w:val="20"/>
              </w:trPr>
              <w:tc>
                <w:tcPr>
                  <w:tcW w:w="699" w:type="dxa"/>
                  <w:vMerge w:val="restart"/>
                  <w:tcBorders>
                    <w:top w:val="single" w:sz="6" w:space="0" w:color="000000"/>
                    <w:left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b/>
                      <w:sz w:val="10"/>
                      <w:szCs w:val="10"/>
                    </w:rPr>
                  </w:pPr>
                  <w:r w:rsidRPr="0064338C">
                    <w:rPr>
                      <w:b/>
                      <w:sz w:val="10"/>
                      <w:szCs w:val="10"/>
                    </w:rPr>
                    <w:t>RF.7</w:t>
                  </w:r>
                </w:p>
                <w:p w:rsidR="003F331F" w:rsidRPr="0064338C" w:rsidRDefault="003F331F" w:rsidP="00635EF1">
                  <w:pPr>
                    <w:pStyle w:val="Texto"/>
                    <w:spacing w:line="218" w:lineRule="exact"/>
                    <w:ind w:firstLine="0"/>
                    <w:jc w:val="center"/>
                    <w:rPr>
                      <w:sz w:val="10"/>
                      <w:szCs w:val="10"/>
                    </w:rPr>
                  </w:pPr>
                  <w:r w:rsidRPr="0064338C">
                    <w:rPr>
                      <w:b/>
                      <w:sz w:val="10"/>
                      <w:szCs w:val="10"/>
                    </w:rPr>
                    <w:t>Restauración en zonas de alta prioridad</w:t>
                  </w:r>
                </w:p>
              </w:tc>
              <w:tc>
                <w:tcPr>
                  <w:tcW w:w="709" w:type="dxa"/>
                  <w:tcBorders>
                    <w:top w:val="single" w:sz="6" w:space="0" w:color="000000"/>
                    <w:left w:val="single" w:sz="6" w:space="0" w:color="auto"/>
                    <w:bottom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r w:rsidRPr="0064338C">
                    <w:rPr>
                      <w:b/>
                      <w:sz w:val="10"/>
                      <w:szCs w:val="10"/>
                    </w:rPr>
                    <w:t>RF.7.1</w:t>
                  </w:r>
                  <w:r w:rsidRPr="0064338C">
                    <w:rPr>
                      <w:sz w:val="10"/>
                      <w:szCs w:val="10"/>
                    </w:rPr>
                    <w:t xml:space="preserve"> Restauración Forestal</w:t>
                  </w:r>
                </w:p>
              </w:tc>
              <w:tc>
                <w:tcPr>
                  <w:tcW w:w="708" w:type="dxa"/>
                  <w:tcBorders>
                    <w:top w:val="single" w:sz="6" w:space="0" w:color="000000"/>
                    <w:left w:val="single" w:sz="6" w:space="0" w:color="auto"/>
                    <w:bottom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r w:rsidRPr="0064338C">
                    <w:rPr>
                      <w:sz w:val="10"/>
                      <w:szCs w:val="10"/>
                    </w:rPr>
                    <w:t>24,000</w:t>
                  </w:r>
                </w:p>
              </w:tc>
              <w:tc>
                <w:tcPr>
                  <w:tcW w:w="160" w:type="dxa"/>
                  <w:tcBorders>
                    <w:left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p>
              </w:tc>
              <w:tc>
                <w:tcPr>
                  <w:tcW w:w="691" w:type="dxa"/>
                  <w:vMerge w:val="restart"/>
                  <w:tcBorders>
                    <w:top w:val="single" w:sz="6" w:space="0" w:color="auto"/>
                    <w:left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r w:rsidRPr="0064338C">
                    <w:rPr>
                      <w:sz w:val="10"/>
                      <w:szCs w:val="10"/>
                    </w:rPr>
                    <w:t>1 apoyo en diferentes polígonos</w:t>
                  </w:r>
                </w:p>
              </w:tc>
              <w:tc>
                <w:tcPr>
                  <w:tcW w:w="160" w:type="dxa"/>
                  <w:tcBorders>
                    <w:left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p>
              </w:tc>
              <w:tc>
                <w:tcPr>
                  <w:tcW w:w="549" w:type="dxa"/>
                  <w:vMerge w:val="restart"/>
                  <w:tcBorders>
                    <w:top w:val="single" w:sz="6" w:space="0" w:color="000000"/>
                    <w:left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r w:rsidRPr="0064338C">
                    <w:rPr>
                      <w:sz w:val="10"/>
                      <w:szCs w:val="10"/>
                    </w:rPr>
                    <w:t>No aplica</w:t>
                  </w:r>
                </w:p>
              </w:tc>
              <w:tc>
                <w:tcPr>
                  <w:tcW w:w="425" w:type="dxa"/>
                  <w:vMerge w:val="restart"/>
                  <w:tcBorders>
                    <w:top w:val="single" w:sz="6" w:space="0" w:color="000000"/>
                    <w:left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r w:rsidRPr="0064338C">
                    <w:rPr>
                      <w:sz w:val="10"/>
                      <w:szCs w:val="10"/>
                    </w:rPr>
                    <w:t>No aplica</w:t>
                  </w:r>
                </w:p>
              </w:tc>
              <w:tc>
                <w:tcPr>
                  <w:tcW w:w="709" w:type="dxa"/>
                  <w:vMerge w:val="restart"/>
                  <w:tcBorders>
                    <w:top w:val="single" w:sz="6" w:space="0" w:color="000000"/>
                    <w:left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lang w:val="es-MX"/>
                    </w:rPr>
                  </w:pPr>
                  <w:r w:rsidRPr="0064338C">
                    <w:rPr>
                      <w:sz w:val="10"/>
                      <w:szCs w:val="10"/>
                    </w:rPr>
                    <w:t>Reforestación y suelos</w:t>
                  </w:r>
                </w:p>
              </w:tc>
            </w:tr>
            <w:tr w:rsidR="0064338C" w:rsidRPr="0064338C" w:rsidTr="00DF3C47">
              <w:trPr>
                <w:trHeight w:val="20"/>
              </w:trPr>
              <w:tc>
                <w:tcPr>
                  <w:tcW w:w="699" w:type="dxa"/>
                  <w:vMerge/>
                  <w:tcBorders>
                    <w:left w:val="single" w:sz="6" w:space="0" w:color="auto"/>
                    <w:bottom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p>
              </w:tc>
              <w:tc>
                <w:tcPr>
                  <w:tcW w:w="709"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r w:rsidRPr="0064338C">
                    <w:rPr>
                      <w:b/>
                      <w:sz w:val="10"/>
                      <w:szCs w:val="10"/>
                    </w:rPr>
                    <w:t>RF.7.2</w:t>
                  </w:r>
                  <w:r w:rsidRPr="0064338C">
                    <w:rPr>
                      <w:sz w:val="10"/>
                      <w:szCs w:val="10"/>
                    </w:rPr>
                    <w:t xml:space="preserve"> Reconversión Productiva</w:t>
                  </w:r>
                </w:p>
              </w:tc>
              <w:tc>
                <w:tcPr>
                  <w:tcW w:w="708"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r w:rsidRPr="0064338C">
                    <w:rPr>
                      <w:sz w:val="10"/>
                      <w:szCs w:val="10"/>
                    </w:rPr>
                    <w:t>35,000</w:t>
                  </w:r>
                </w:p>
              </w:tc>
              <w:tc>
                <w:tcPr>
                  <w:tcW w:w="160" w:type="dxa"/>
                  <w:tcBorders>
                    <w:left w:val="single" w:sz="6" w:space="0" w:color="auto"/>
                    <w:bottom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p>
              </w:tc>
              <w:tc>
                <w:tcPr>
                  <w:tcW w:w="691" w:type="dxa"/>
                  <w:vMerge/>
                  <w:tcBorders>
                    <w:left w:val="single" w:sz="6" w:space="0" w:color="auto"/>
                    <w:bottom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p>
              </w:tc>
              <w:tc>
                <w:tcPr>
                  <w:tcW w:w="160" w:type="dxa"/>
                  <w:tcBorders>
                    <w:left w:val="single" w:sz="6" w:space="0" w:color="auto"/>
                    <w:bottom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p>
              </w:tc>
              <w:tc>
                <w:tcPr>
                  <w:tcW w:w="549" w:type="dxa"/>
                  <w:vMerge/>
                  <w:tcBorders>
                    <w:left w:val="single" w:sz="6" w:space="0" w:color="auto"/>
                    <w:bottom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p>
              </w:tc>
              <w:tc>
                <w:tcPr>
                  <w:tcW w:w="425" w:type="dxa"/>
                  <w:vMerge/>
                  <w:tcBorders>
                    <w:left w:val="single" w:sz="6" w:space="0" w:color="auto"/>
                    <w:bottom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p>
              </w:tc>
              <w:tc>
                <w:tcPr>
                  <w:tcW w:w="709" w:type="dxa"/>
                  <w:vMerge/>
                  <w:tcBorders>
                    <w:left w:val="single" w:sz="6" w:space="0" w:color="auto"/>
                    <w:bottom w:val="single" w:sz="6" w:space="0" w:color="auto"/>
                    <w:right w:val="single" w:sz="6" w:space="0" w:color="auto"/>
                  </w:tcBorders>
                  <w:vAlign w:val="center"/>
                </w:tcPr>
                <w:p w:rsidR="003F331F" w:rsidRPr="0064338C" w:rsidRDefault="003F331F" w:rsidP="00635EF1">
                  <w:pPr>
                    <w:pStyle w:val="Texto"/>
                    <w:spacing w:line="218" w:lineRule="exact"/>
                    <w:ind w:firstLine="0"/>
                    <w:jc w:val="center"/>
                    <w:rPr>
                      <w:sz w:val="10"/>
                      <w:szCs w:val="10"/>
                    </w:rPr>
                  </w:pPr>
                </w:p>
              </w:tc>
            </w:tr>
          </w:tbl>
          <w:p w:rsidR="003F331F" w:rsidRPr="0064338C" w:rsidRDefault="003F331F" w:rsidP="00635EF1">
            <w:pPr>
              <w:pStyle w:val="Texto"/>
              <w:spacing w:line="218" w:lineRule="exact"/>
              <w:ind w:firstLine="0"/>
            </w:pPr>
          </w:p>
        </w:tc>
        <w:tc>
          <w:tcPr>
            <w:tcW w:w="2644" w:type="pct"/>
          </w:tcPr>
          <w:tbl>
            <w:tblPr>
              <w:tblW w:w="5084" w:type="dxa"/>
              <w:tblInd w:w="26" w:type="dxa"/>
              <w:tblLook w:val="0000" w:firstRow="0" w:lastRow="0" w:firstColumn="0" w:lastColumn="0" w:noHBand="0" w:noVBand="0"/>
            </w:tblPr>
            <w:tblGrid>
              <w:gridCol w:w="937"/>
              <w:gridCol w:w="721"/>
              <w:gridCol w:w="937"/>
              <w:gridCol w:w="784"/>
              <w:gridCol w:w="602"/>
              <w:gridCol w:w="704"/>
              <w:gridCol w:w="689"/>
              <w:gridCol w:w="32"/>
              <w:gridCol w:w="125"/>
            </w:tblGrid>
            <w:tr w:rsidR="0064338C" w:rsidRPr="0064338C" w:rsidTr="00DF3C47">
              <w:trPr>
                <w:gridAfter w:val="2"/>
                <w:wAfter w:w="162" w:type="dxa"/>
                <w:trHeight w:val="20"/>
              </w:trPr>
              <w:tc>
                <w:tcPr>
                  <w:tcW w:w="4922" w:type="dxa"/>
                  <w:gridSpan w:val="7"/>
                  <w:tcBorders>
                    <w:top w:val="single" w:sz="6" w:space="0" w:color="000000"/>
                    <w:left w:val="single" w:sz="6" w:space="0" w:color="000000"/>
                    <w:bottom w:val="single" w:sz="6" w:space="0" w:color="000000"/>
                    <w:right w:val="single" w:sz="6" w:space="0" w:color="000000"/>
                  </w:tcBorders>
                  <w:shd w:val="clear" w:color="auto" w:fill="C0C0C0"/>
                  <w:vAlign w:val="center"/>
                </w:tcPr>
                <w:p w:rsidR="003861C9" w:rsidRPr="0064338C" w:rsidRDefault="003861C9" w:rsidP="003861C9">
                  <w:pPr>
                    <w:pBdr>
                      <w:top w:val="nil"/>
                      <w:left w:val="nil"/>
                      <w:bottom w:val="nil"/>
                      <w:right w:val="nil"/>
                      <w:between w:val="nil"/>
                    </w:pBdr>
                    <w:spacing w:before="30" w:after="30"/>
                    <w:jc w:val="center"/>
                    <w:rPr>
                      <w:rFonts w:ascii="Arial" w:eastAsia="Arial" w:hAnsi="Arial" w:cs="Arial"/>
                      <w:b/>
                      <w:sz w:val="14"/>
                      <w:szCs w:val="14"/>
                    </w:rPr>
                  </w:pPr>
                  <w:r w:rsidRPr="0064338C">
                    <w:rPr>
                      <w:rFonts w:ascii="Arial" w:eastAsia="Arial" w:hAnsi="Arial" w:cs="Arial"/>
                      <w:b/>
                      <w:sz w:val="14"/>
                      <w:szCs w:val="14"/>
                    </w:rPr>
                    <w:lastRenderedPageBreak/>
                    <w:t>Componente III. Restauración Forestal y Reconversión Productiva</w:t>
                  </w:r>
                </w:p>
              </w:tc>
            </w:tr>
            <w:tr w:rsidR="0064338C" w:rsidRPr="0064338C" w:rsidTr="00DF3C47">
              <w:trPr>
                <w:gridAfter w:val="1"/>
                <w:wAfter w:w="132" w:type="dxa"/>
                <w:trHeight w:val="20"/>
              </w:trPr>
              <w:tc>
                <w:tcPr>
                  <w:tcW w:w="902" w:type="dxa"/>
                  <w:vMerge w:val="restart"/>
                  <w:tcBorders>
                    <w:top w:val="single" w:sz="6" w:space="0" w:color="000000"/>
                    <w:left w:val="single" w:sz="6" w:space="0" w:color="000000"/>
                    <w:right w:val="single" w:sz="6" w:space="0" w:color="000000"/>
                  </w:tcBorders>
                  <w:shd w:val="clear" w:color="auto" w:fill="C0C0C0"/>
                  <w:vAlign w:val="center"/>
                </w:tcPr>
                <w:p w:rsidR="003861C9" w:rsidRPr="0064338C" w:rsidRDefault="003861C9" w:rsidP="003861C9">
                  <w:pPr>
                    <w:pBdr>
                      <w:top w:val="nil"/>
                      <w:left w:val="nil"/>
                      <w:bottom w:val="nil"/>
                      <w:right w:val="nil"/>
                      <w:between w:val="nil"/>
                    </w:pBdr>
                    <w:spacing w:before="30" w:after="30"/>
                    <w:jc w:val="center"/>
                    <w:rPr>
                      <w:rFonts w:ascii="Arial" w:eastAsia="Arial" w:hAnsi="Arial" w:cs="Arial"/>
                      <w:b/>
                      <w:sz w:val="14"/>
                      <w:szCs w:val="14"/>
                    </w:rPr>
                  </w:pPr>
                  <w:r w:rsidRPr="0064338C">
                    <w:rPr>
                      <w:rFonts w:ascii="Arial" w:eastAsia="Arial" w:hAnsi="Arial" w:cs="Arial"/>
                      <w:b/>
                      <w:sz w:val="14"/>
                      <w:szCs w:val="14"/>
                    </w:rPr>
                    <w:t>Concepto</w:t>
                  </w:r>
                </w:p>
              </w:tc>
              <w:tc>
                <w:tcPr>
                  <w:tcW w:w="646" w:type="dxa"/>
                  <w:vMerge w:val="restart"/>
                  <w:tcBorders>
                    <w:top w:val="single" w:sz="6" w:space="0" w:color="000000"/>
                    <w:left w:val="single" w:sz="6" w:space="0" w:color="000000"/>
                    <w:right w:val="single" w:sz="6" w:space="0" w:color="000000"/>
                  </w:tcBorders>
                  <w:shd w:val="clear" w:color="auto" w:fill="C0C0C0"/>
                  <w:vAlign w:val="center"/>
                </w:tcPr>
                <w:p w:rsidR="003861C9" w:rsidRPr="0064338C" w:rsidRDefault="003861C9" w:rsidP="003861C9">
                  <w:pPr>
                    <w:pBdr>
                      <w:top w:val="nil"/>
                      <w:left w:val="nil"/>
                      <w:bottom w:val="nil"/>
                      <w:right w:val="nil"/>
                      <w:between w:val="nil"/>
                    </w:pBdr>
                    <w:spacing w:before="30" w:after="30"/>
                    <w:jc w:val="center"/>
                    <w:rPr>
                      <w:rFonts w:ascii="Arial" w:eastAsia="Arial" w:hAnsi="Arial" w:cs="Arial"/>
                      <w:b/>
                      <w:sz w:val="14"/>
                      <w:szCs w:val="14"/>
                    </w:rPr>
                  </w:pPr>
                  <w:r w:rsidRPr="0064338C">
                    <w:rPr>
                      <w:rFonts w:ascii="Arial" w:eastAsia="Arial" w:hAnsi="Arial" w:cs="Arial"/>
                      <w:b/>
                      <w:sz w:val="14"/>
                      <w:szCs w:val="14"/>
                    </w:rPr>
                    <w:t>Modalidad</w:t>
                  </w:r>
                </w:p>
              </w:tc>
              <w:tc>
                <w:tcPr>
                  <w:tcW w:w="907" w:type="dxa"/>
                  <w:vMerge w:val="restart"/>
                  <w:tcBorders>
                    <w:top w:val="single" w:sz="6" w:space="0" w:color="000000"/>
                    <w:left w:val="single" w:sz="6" w:space="0" w:color="000000"/>
                    <w:right w:val="single" w:sz="6" w:space="0" w:color="000000"/>
                  </w:tcBorders>
                  <w:shd w:val="clear" w:color="auto" w:fill="C0C0C0"/>
                  <w:vAlign w:val="center"/>
                </w:tcPr>
                <w:p w:rsidR="003861C9" w:rsidRPr="0064338C" w:rsidRDefault="003861C9" w:rsidP="003861C9">
                  <w:pPr>
                    <w:pBdr>
                      <w:top w:val="nil"/>
                      <w:left w:val="nil"/>
                      <w:bottom w:val="nil"/>
                      <w:right w:val="nil"/>
                      <w:between w:val="nil"/>
                    </w:pBdr>
                    <w:spacing w:before="30" w:after="30"/>
                    <w:jc w:val="center"/>
                    <w:rPr>
                      <w:rFonts w:ascii="Arial" w:eastAsia="Arial" w:hAnsi="Arial" w:cs="Arial"/>
                      <w:b/>
                      <w:sz w:val="14"/>
                      <w:szCs w:val="14"/>
                    </w:rPr>
                  </w:pPr>
                  <w:r w:rsidRPr="0064338C">
                    <w:rPr>
                      <w:rFonts w:ascii="Arial" w:eastAsia="Arial" w:hAnsi="Arial" w:cs="Arial"/>
                      <w:b/>
                      <w:sz w:val="14"/>
                      <w:szCs w:val="14"/>
                    </w:rPr>
                    <w:t>Monto máximo</w:t>
                  </w:r>
                </w:p>
                <w:p w:rsidR="003861C9" w:rsidRPr="0064338C" w:rsidRDefault="003861C9" w:rsidP="003861C9">
                  <w:pPr>
                    <w:pBdr>
                      <w:top w:val="nil"/>
                      <w:left w:val="nil"/>
                      <w:bottom w:val="nil"/>
                      <w:right w:val="nil"/>
                      <w:between w:val="nil"/>
                    </w:pBdr>
                    <w:spacing w:before="30" w:after="30"/>
                    <w:jc w:val="center"/>
                    <w:rPr>
                      <w:rFonts w:ascii="Arial" w:eastAsia="Arial" w:hAnsi="Arial" w:cs="Arial"/>
                      <w:b/>
                      <w:sz w:val="14"/>
                      <w:szCs w:val="14"/>
                    </w:rPr>
                  </w:pPr>
                </w:p>
              </w:tc>
              <w:tc>
                <w:tcPr>
                  <w:tcW w:w="631" w:type="dxa"/>
                  <w:tcBorders>
                    <w:top w:val="single" w:sz="6" w:space="0" w:color="000000"/>
                    <w:left w:val="single" w:sz="6" w:space="0" w:color="000000"/>
                    <w:bottom w:val="single" w:sz="6" w:space="0" w:color="000000"/>
                    <w:right w:val="single" w:sz="6" w:space="0" w:color="000000"/>
                  </w:tcBorders>
                  <w:shd w:val="clear" w:color="auto" w:fill="C0C0C0"/>
                  <w:vAlign w:val="center"/>
                </w:tcPr>
                <w:p w:rsidR="003861C9" w:rsidRPr="0064338C" w:rsidRDefault="003861C9" w:rsidP="003861C9">
                  <w:pPr>
                    <w:pBdr>
                      <w:top w:val="nil"/>
                      <w:left w:val="nil"/>
                      <w:bottom w:val="nil"/>
                      <w:right w:val="nil"/>
                      <w:between w:val="nil"/>
                    </w:pBdr>
                    <w:spacing w:before="30" w:after="30"/>
                    <w:jc w:val="center"/>
                    <w:rPr>
                      <w:rFonts w:ascii="Arial" w:eastAsia="Arial" w:hAnsi="Arial" w:cs="Arial"/>
                      <w:b/>
                      <w:sz w:val="14"/>
                      <w:szCs w:val="14"/>
                    </w:rPr>
                  </w:pPr>
                  <w:r w:rsidRPr="0064338C">
                    <w:rPr>
                      <w:rFonts w:ascii="Arial" w:eastAsia="Arial" w:hAnsi="Arial" w:cs="Arial"/>
                      <w:b/>
                      <w:sz w:val="14"/>
                      <w:szCs w:val="14"/>
                    </w:rPr>
                    <w:t>Persona beneficiaria</w:t>
                  </w:r>
                </w:p>
              </w:tc>
              <w:tc>
                <w:tcPr>
                  <w:tcW w:w="1866" w:type="dxa"/>
                  <w:gridSpan w:val="4"/>
                  <w:tcBorders>
                    <w:top w:val="single" w:sz="6" w:space="0" w:color="000000"/>
                    <w:left w:val="single" w:sz="6" w:space="0" w:color="000000"/>
                    <w:bottom w:val="single" w:sz="6" w:space="0" w:color="000000"/>
                    <w:right w:val="single" w:sz="6" w:space="0" w:color="000000"/>
                  </w:tcBorders>
                  <w:shd w:val="clear" w:color="auto" w:fill="C0C0C0"/>
                  <w:vAlign w:val="center"/>
                </w:tcPr>
                <w:p w:rsidR="003861C9" w:rsidRPr="0064338C" w:rsidRDefault="003861C9" w:rsidP="003861C9">
                  <w:pPr>
                    <w:pBdr>
                      <w:top w:val="nil"/>
                      <w:left w:val="nil"/>
                      <w:bottom w:val="nil"/>
                      <w:right w:val="nil"/>
                      <w:between w:val="nil"/>
                    </w:pBdr>
                    <w:spacing w:before="30" w:after="30"/>
                    <w:jc w:val="center"/>
                    <w:rPr>
                      <w:rFonts w:ascii="Arial" w:eastAsia="Arial" w:hAnsi="Arial" w:cs="Arial"/>
                      <w:b/>
                      <w:sz w:val="14"/>
                      <w:szCs w:val="14"/>
                    </w:rPr>
                  </w:pPr>
                  <w:r w:rsidRPr="0064338C">
                    <w:rPr>
                      <w:rFonts w:ascii="Arial" w:eastAsia="Arial" w:hAnsi="Arial" w:cs="Arial"/>
                      <w:b/>
                      <w:sz w:val="14"/>
                      <w:szCs w:val="14"/>
                    </w:rPr>
                    <w:t>Asistencia Técnica Certificada</w:t>
                  </w:r>
                </w:p>
              </w:tc>
            </w:tr>
            <w:tr w:rsidR="0064338C" w:rsidRPr="0064338C" w:rsidTr="00DF3C47">
              <w:trPr>
                <w:trHeight w:val="20"/>
              </w:trPr>
              <w:tc>
                <w:tcPr>
                  <w:tcW w:w="902" w:type="dxa"/>
                  <w:vMerge/>
                  <w:tcBorders>
                    <w:top w:val="single" w:sz="6" w:space="0" w:color="000000"/>
                    <w:left w:val="single" w:sz="6" w:space="0" w:color="000000"/>
                    <w:right w:val="single" w:sz="6" w:space="0" w:color="000000"/>
                  </w:tcBorders>
                  <w:shd w:val="clear" w:color="auto" w:fill="C0C0C0"/>
                  <w:vAlign w:val="center"/>
                </w:tcPr>
                <w:p w:rsidR="003861C9" w:rsidRPr="0064338C" w:rsidRDefault="003861C9" w:rsidP="003861C9">
                  <w:pPr>
                    <w:widowControl w:val="0"/>
                    <w:pBdr>
                      <w:top w:val="nil"/>
                      <w:left w:val="nil"/>
                      <w:bottom w:val="nil"/>
                      <w:right w:val="nil"/>
                      <w:between w:val="nil"/>
                    </w:pBdr>
                    <w:rPr>
                      <w:rFonts w:ascii="Arial" w:eastAsia="Arial" w:hAnsi="Arial" w:cs="Arial"/>
                      <w:b/>
                      <w:sz w:val="14"/>
                      <w:szCs w:val="14"/>
                    </w:rPr>
                  </w:pPr>
                </w:p>
              </w:tc>
              <w:tc>
                <w:tcPr>
                  <w:tcW w:w="646" w:type="dxa"/>
                  <w:vMerge/>
                  <w:tcBorders>
                    <w:top w:val="single" w:sz="6" w:space="0" w:color="000000"/>
                    <w:left w:val="single" w:sz="6" w:space="0" w:color="000000"/>
                    <w:right w:val="single" w:sz="6" w:space="0" w:color="000000"/>
                  </w:tcBorders>
                  <w:shd w:val="clear" w:color="auto" w:fill="C0C0C0"/>
                  <w:vAlign w:val="center"/>
                </w:tcPr>
                <w:p w:rsidR="003861C9" w:rsidRPr="0064338C" w:rsidRDefault="003861C9" w:rsidP="003861C9">
                  <w:pPr>
                    <w:widowControl w:val="0"/>
                    <w:pBdr>
                      <w:top w:val="nil"/>
                      <w:left w:val="nil"/>
                      <w:bottom w:val="nil"/>
                      <w:right w:val="nil"/>
                      <w:between w:val="nil"/>
                    </w:pBdr>
                    <w:rPr>
                      <w:rFonts w:ascii="Arial" w:eastAsia="Arial" w:hAnsi="Arial" w:cs="Arial"/>
                      <w:b/>
                      <w:sz w:val="14"/>
                      <w:szCs w:val="14"/>
                    </w:rPr>
                  </w:pPr>
                </w:p>
              </w:tc>
              <w:tc>
                <w:tcPr>
                  <w:tcW w:w="907" w:type="dxa"/>
                  <w:vMerge/>
                  <w:tcBorders>
                    <w:top w:val="single" w:sz="6" w:space="0" w:color="000000"/>
                    <w:left w:val="single" w:sz="6" w:space="0" w:color="000000"/>
                    <w:right w:val="single" w:sz="6" w:space="0" w:color="000000"/>
                  </w:tcBorders>
                  <w:shd w:val="clear" w:color="auto" w:fill="C0C0C0"/>
                  <w:vAlign w:val="center"/>
                </w:tcPr>
                <w:p w:rsidR="003861C9" w:rsidRPr="0064338C" w:rsidRDefault="003861C9" w:rsidP="003861C9">
                  <w:pPr>
                    <w:widowControl w:val="0"/>
                    <w:pBdr>
                      <w:top w:val="nil"/>
                      <w:left w:val="nil"/>
                      <w:bottom w:val="nil"/>
                      <w:right w:val="nil"/>
                      <w:between w:val="nil"/>
                    </w:pBdr>
                    <w:rPr>
                      <w:rFonts w:ascii="Arial" w:eastAsia="Arial" w:hAnsi="Arial" w:cs="Arial"/>
                      <w:b/>
                      <w:sz w:val="14"/>
                      <w:szCs w:val="14"/>
                    </w:rPr>
                  </w:pPr>
                </w:p>
              </w:tc>
              <w:tc>
                <w:tcPr>
                  <w:tcW w:w="631" w:type="dxa"/>
                  <w:tcBorders>
                    <w:top w:val="single" w:sz="6" w:space="0" w:color="000000"/>
                    <w:left w:val="single" w:sz="6" w:space="0" w:color="000000"/>
                    <w:bottom w:val="single" w:sz="6" w:space="0" w:color="000000"/>
                    <w:right w:val="single" w:sz="6" w:space="0" w:color="000000"/>
                  </w:tcBorders>
                  <w:shd w:val="clear" w:color="auto" w:fill="C0C0C0"/>
                  <w:vAlign w:val="center"/>
                </w:tcPr>
                <w:p w:rsidR="003861C9" w:rsidRPr="0064338C" w:rsidRDefault="003861C9" w:rsidP="003861C9">
                  <w:pPr>
                    <w:pBdr>
                      <w:top w:val="nil"/>
                      <w:left w:val="nil"/>
                      <w:bottom w:val="nil"/>
                      <w:right w:val="nil"/>
                      <w:between w:val="nil"/>
                    </w:pBdr>
                    <w:spacing w:before="30" w:after="30"/>
                    <w:jc w:val="center"/>
                    <w:rPr>
                      <w:rFonts w:ascii="Arial" w:eastAsia="Arial" w:hAnsi="Arial" w:cs="Arial"/>
                      <w:b/>
                      <w:sz w:val="14"/>
                      <w:szCs w:val="14"/>
                    </w:rPr>
                  </w:pPr>
                  <w:r w:rsidRPr="0064338C">
                    <w:rPr>
                      <w:rFonts w:ascii="Arial" w:eastAsia="Arial" w:hAnsi="Arial" w:cs="Arial"/>
                      <w:b/>
                      <w:sz w:val="14"/>
                      <w:szCs w:val="14"/>
                    </w:rPr>
                    <w:t>Número máximo de apoyos</w:t>
                  </w:r>
                </w:p>
              </w:tc>
              <w:tc>
                <w:tcPr>
                  <w:tcW w:w="646" w:type="dxa"/>
                  <w:tcBorders>
                    <w:top w:val="single" w:sz="6" w:space="0" w:color="000000"/>
                    <w:left w:val="single" w:sz="6" w:space="0" w:color="000000"/>
                    <w:bottom w:val="single" w:sz="6" w:space="0" w:color="000000"/>
                    <w:right w:val="single" w:sz="6" w:space="0" w:color="000000"/>
                  </w:tcBorders>
                  <w:shd w:val="clear" w:color="auto" w:fill="C0C0C0"/>
                  <w:vAlign w:val="center"/>
                </w:tcPr>
                <w:p w:rsidR="003861C9" w:rsidRPr="0064338C" w:rsidRDefault="003861C9" w:rsidP="003861C9">
                  <w:pPr>
                    <w:pBdr>
                      <w:top w:val="nil"/>
                      <w:left w:val="nil"/>
                      <w:bottom w:val="nil"/>
                      <w:right w:val="nil"/>
                      <w:between w:val="nil"/>
                    </w:pBdr>
                    <w:spacing w:before="30" w:after="30"/>
                    <w:jc w:val="center"/>
                    <w:rPr>
                      <w:rFonts w:ascii="Arial" w:eastAsia="Arial" w:hAnsi="Arial" w:cs="Arial"/>
                      <w:b/>
                      <w:sz w:val="14"/>
                      <w:szCs w:val="14"/>
                    </w:rPr>
                  </w:pPr>
                  <w:r w:rsidRPr="0064338C">
                    <w:rPr>
                      <w:rFonts w:ascii="Arial" w:eastAsia="Arial" w:hAnsi="Arial" w:cs="Arial"/>
                      <w:b/>
                      <w:sz w:val="14"/>
                      <w:szCs w:val="14"/>
                    </w:rPr>
                    <w:t>Número máximo de apoyos</w:t>
                  </w:r>
                </w:p>
              </w:tc>
              <w:tc>
                <w:tcPr>
                  <w:tcW w:w="502" w:type="dxa"/>
                  <w:tcBorders>
                    <w:top w:val="single" w:sz="6" w:space="0" w:color="000000"/>
                    <w:left w:val="single" w:sz="6" w:space="0" w:color="000000"/>
                    <w:bottom w:val="single" w:sz="6" w:space="0" w:color="000000"/>
                    <w:right w:val="single" w:sz="6" w:space="0" w:color="000000"/>
                  </w:tcBorders>
                  <w:shd w:val="clear" w:color="auto" w:fill="C0C0C0"/>
                  <w:vAlign w:val="center"/>
                </w:tcPr>
                <w:p w:rsidR="003861C9" w:rsidRPr="0064338C" w:rsidRDefault="003861C9" w:rsidP="003861C9">
                  <w:pPr>
                    <w:pBdr>
                      <w:top w:val="nil"/>
                      <w:left w:val="nil"/>
                      <w:bottom w:val="nil"/>
                      <w:right w:val="nil"/>
                      <w:between w:val="nil"/>
                    </w:pBdr>
                    <w:spacing w:before="30" w:after="30"/>
                    <w:jc w:val="center"/>
                    <w:rPr>
                      <w:rFonts w:ascii="Arial" w:eastAsia="Arial" w:hAnsi="Arial" w:cs="Arial"/>
                      <w:b/>
                      <w:sz w:val="14"/>
                      <w:szCs w:val="14"/>
                    </w:rPr>
                  </w:pPr>
                  <w:r w:rsidRPr="0064338C">
                    <w:rPr>
                      <w:rFonts w:ascii="Arial" w:eastAsia="Arial" w:hAnsi="Arial" w:cs="Arial"/>
                      <w:b/>
                      <w:sz w:val="14"/>
                      <w:szCs w:val="14"/>
                    </w:rPr>
                    <w:t>Hectáreas</w:t>
                  </w:r>
                </w:p>
              </w:tc>
              <w:tc>
                <w:tcPr>
                  <w:tcW w:w="850" w:type="dxa"/>
                  <w:gridSpan w:val="3"/>
                  <w:tcBorders>
                    <w:top w:val="single" w:sz="6" w:space="0" w:color="000000"/>
                    <w:left w:val="single" w:sz="6" w:space="0" w:color="000000"/>
                    <w:bottom w:val="single" w:sz="6" w:space="0" w:color="000000"/>
                    <w:right w:val="single" w:sz="6" w:space="0" w:color="000000"/>
                  </w:tcBorders>
                  <w:shd w:val="clear" w:color="auto" w:fill="C0C0C0"/>
                  <w:vAlign w:val="center"/>
                </w:tcPr>
                <w:p w:rsidR="003861C9" w:rsidRPr="0064338C" w:rsidRDefault="003861C9" w:rsidP="003861C9">
                  <w:pPr>
                    <w:pBdr>
                      <w:top w:val="nil"/>
                      <w:left w:val="nil"/>
                      <w:bottom w:val="nil"/>
                      <w:right w:val="nil"/>
                      <w:between w:val="nil"/>
                    </w:pBdr>
                    <w:spacing w:before="30" w:after="30"/>
                    <w:jc w:val="center"/>
                    <w:rPr>
                      <w:rFonts w:ascii="Arial" w:eastAsia="Arial" w:hAnsi="Arial" w:cs="Arial"/>
                      <w:b/>
                      <w:sz w:val="14"/>
                      <w:szCs w:val="14"/>
                    </w:rPr>
                  </w:pPr>
                  <w:r w:rsidRPr="0064338C">
                    <w:rPr>
                      <w:rFonts w:ascii="Arial" w:eastAsia="Arial" w:hAnsi="Arial" w:cs="Arial"/>
                      <w:b/>
                      <w:sz w:val="14"/>
                      <w:szCs w:val="14"/>
                    </w:rPr>
                    <w:t>Capacidad Técnica Certificada requerida</w:t>
                  </w:r>
                </w:p>
              </w:tc>
            </w:tr>
            <w:tr w:rsidR="0064338C" w:rsidRPr="0064338C" w:rsidTr="00DF3C47">
              <w:trPr>
                <w:trHeight w:val="20"/>
              </w:trPr>
              <w:tc>
                <w:tcPr>
                  <w:tcW w:w="902" w:type="dxa"/>
                  <w:tcBorders>
                    <w:top w:val="single" w:sz="6" w:space="0" w:color="000000"/>
                    <w:left w:val="single" w:sz="6" w:space="0" w:color="000000"/>
                    <w:bottom w:val="single" w:sz="6" w:space="0" w:color="000000"/>
                    <w:right w:val="single" w:sz="6" w:space="0" w:color="000000"/>
                  </w:tcBorders>
                  <w:vAlign w:val="center"/>
                </w:tcPr>
                <w:p w:rsidR="003861C9" w:rsidRPr="0064338C" w:rsidRDefault="003861C9" w:rsidP="003861C9">
                  <w:pPr>
                    <w:pBdr>
                      <w:top w:val="nil"/>
                      <w:left w:val="nil"/>
                      <w:bottom w:val="nil"/>
                      <w:right w:val="nil"/>
                      <w:between w:val="nil"/>
                    </w:pBdr>
                    <w:spacing w:before="30" w:after="30"/>
                    <w:jc w:val="center"/>
                    <w:rPr>
                      <w:rFonts w:ascii="Arial" w:eastAsia="Arial" w:hAnsi="Arial" w:cs="Arial"/>
                      <w:b/>
                      <w:sz w:val="14"/>
                      <w:szCs w:val="14"/>
                    </w:rPr>
                  </w:pPr>
                  <w:r w:rsidRPr="0064338C">
                    <w:rPr>
                      <w:rFonts w:ascii="Arial" w:eastAsia="Arial" w:hAnsi="Arial" w:cs="Arial"/>
                      <w:b/>
                      <w:sz w:val="14"/>
                      <w:szCs w:val="14"/>
                    </w:rPr>
                    <w:t>RF.1 Reforestación y restauración</w:t>
                  </w:r>
                </w:p>
              </w:tc>
              <w:tc>
                <w:tcPr>
                  <w:tcW w:w="646" w:type="dxa"/>
                  <w:tcBorders>
                    <w:top w:val="single" w:sz="6" w:space="0" w:color="000000"/>
                    <w:left w:val="single" w:sz="6" w:space="0" w:color="000000"/>
                    <w:bottom w:val="single" w:sz="6" w:space="0" w:color="000000"/>
                    <w:right w:val="single" w:sz="6" w:space="0" w:color="000000"/>
                  </w:tcBorders>
                  <w:vAlign w:val="center"/>
                </w:tcPr>
                <w:p w:rsidR="003861C9" w:rsidRPr="008C044C" w:rsidRDefault="003861C9" w:rsidP="003861C9">
                  <w:pPr>
                    <w:pBdr>
                      <w:top w:val="nil"/>
                      <w:left w:val="nil"/>
                      <w:bottom w:val="nil"/>
                      <w:right w:val="nil"/>
                      <w:between w:val="nil"/>
                    </w:pBdr>
                    <w:spacing w:before="30" w:after="30"/>
                    <w:jc w:val="center"/>
                    <w:rPr>
                      <w:rFonts w:ascii="Arial" w:eastAsia="Arial" w:hAnsi="Arial" w:cs="Arial"/>
                      <w:color w:val="FF0000"/>
                      <w:sz w:val="14"/>
                      <w:szCs w:val="14"/>
                    </w:rPr>
                  </w:pPr>
                  <w:r w:rsidRPr="008C044C">
                    <w:rPr>
                      <w:rFonts w:ascii="Arial" w:eastAsia="Arial" w:hAnsi="Arial" w:cs="Arial"/>
                      <w:color w:val="FF0000"/>
                      <w:sz w:val="14"/>
                      <w:szCs w:val="14"/>
                    </w:rPr>
                    <w:t>Única</w:t>
                  </w:r>
                </w:p>
              </w:tc>
              <w:tc>
                <w:tcPr>
                  <w:tcW w:w="907" w:type="dxa"/>
                  <w:tcBorders>
                    <w:top w:val="single" w:sz="6" w:space="0" w:color="000000"/>
                    <w:left w:val="single" w:sz="6" w:space="0" w:color="000000"/>
                    <w:bottom w:val="single" w:sz="6" w:space="0" w:color="000000"/>
                    <w:right w:val="single" w:sz="6" w:space="0" w:color="000000"/>
                  </w:tcBorders>
                  <w:vAlign w:val="center"/>
                </w:tcPr>
                <w:p w:rsidR="003861C9" w:rsidRPr="008C044C" w:rsidRDefault="003861C9" w:rsidP="003861C9">
                  <w:pPr>
                    <w:pBdr>
                      <w:top w:val="nil"/>
                      <w:left w:val="nil"/>
                      <w:bottom w:val="nil"/>
                      <w:right w:val="nil"/>
                      <w:between w:val="nil"/>
                    </w:pBdr>
                    <w:spacing w:before="30" w:after="30"/>
                    <w:jc w:val="center"/>
                    <w:rPr>
                      <w:rFonts w:ascii="Arial" w:eastAsia="Arial" w:hAnsi="Arial" w:cs="Arial"/>
                      <w:color w:val="FF0000"/>
                      <w:sz w:val="14"/>
                      <w:szCs w:val="14"/>
                    </w:rPr>
                  </w:pPr>
                  <w:r w:rsidRPr="008C044C">
                    <w:rPr>
                      <w:rFonts w:ascii="Arial" w:eastAsia="Arial" w:hAnsi="Arial" w:cs="Arial"/>
                      <w:color w:val="FF0000"/>
                      <w:sz w:val="14"/>
                      <w:szCs w:val="14"/>
                    </w:rPr>
                    <w:t>5,000/ha</w:t>
                  </w:r>
                </w:p>
              </w:tc>
              <w:tc>
                <w:tcPr>
                  <w:tcW w:w="631" w:type="dxa"/>
                  <w:vMerge w:val="restart"/>
                  <w:tcBorders>
                    <w:top w:val="single" w:sz="6" w:space="0" w:color="000000"/>
                    <w:left w:val="single" w:sz="6" w:space="0" w:color="000000"/>
                    <w:right w:val="single" w:sz="6" w:space="0" w:color="000000"/>
                  </w:tcBorders>
                  <w:vAlign w:val="center"/>
                </w:tcPr>
                <w:p w:rsidR="003861C9" w:rsidRPr="0064338C" w:rsidRDefault="003861C9" w:rsidP="003861C9">
                  <w:pPr>
                    <w:pBdr>
                      <w:top w:val="nil"/>
                      <w:left w:val="nil"/>
                      <w:bottom w:val="nil"/>
                      <w:right w:val="nil"/>
                      <w:between w:val="nil"/>
                    </w:pBdr>
                    <w:spacing w:before="30" w:after="30"/>
                    <w:jc w:val="center"/>
                    <w:rPr>
                      <w:rFonts w:ascii="Arial" w:eastAsia="Arial" w:hAnsi="Arial" w:cs="Arial"/>
                      <w:sz w:val="14"/>
                      <w:szCs w:val="14"/>
                    </w:rPr>
                  </w:pPr>
                  <w:r w:rsidRPr="0064338C">
                    <w:rPr>
                      <w:rFonts w:ascii="Arial" w:eastAsia="Arial" w:hAnsi="Arial" w:cs="Arial"/>
                      <w:sz w:val="14"/>
                      <w:szCs w:val="14"/>
                    </w:rPr>
                    <w:t xml:space="preserve">2 apoyos diferentes en distintos polígonos más </w:t>
                  </w:r>
                  <w:r w:rsidRPr="0064338C">
                    <w:rPr>
                      <w:rFonts w:ascii="Arial" w:eastAsia="Arial" w:hAnsi="Arial" w:cs="Arial"/>
                      <w:sz w:val="14"/>
                      <w:szCs w:val="14"/>
                    </w:rPr>
                    <w:lastRenderedPageBreak/>
                    <w:t>uno de RF.3, en caso de que aplique</w:t>
                  </w:r>
                </w:p>
              </w:tc>
              <w:tc>
                <w:tcPr>
                  <w:tcW w:w="646" w:type="dxa"/>
                  <w:tcBorders>
                    <w:top w:val="single" w:sz="6" w:space="0" w:color="000000"/>
                    <w:left w:val="single" w:sz="6" w:space="0" w:color="000000"/>
                    <w:bottom w:val="single" w:sz="6" w:space="0" w:color="000000"/>
                    <w:right w:val="single" w:sz="6" w:space="0" w:color="000000"/>
                  </w:tcBorders>
                  <w:vAlign w:val="center"/>
                </w:tcPr>
                <w:p w:rsidR="003861C9" w:rsidRPr="0064338C" w:rsidRDefault="003861C9" w:rsidP="003861C9">
                  <w:pPr>
                    <w:pBdr>
                      <w:top w:val="nil"/>
                      <w:left w:val="nil"/>
                      <w:bottom w:val="nil"/>
                      <w:right w:val="nil"/>
                      <w:between w:val="nil"/>
                    </w:pBdr>
                    <w:spacing w:before="30" w:after="30"/>
                    <w:jc w:val="center"/>
                    <w:rPr>
                      <w:rFonts w:ascii="Arial" w:eastAsia="Arial" w:hAnsi="Arial" w:cs="Arial"/>
                      <w:sz w:val="14"/>
                      <w:szCs w:val="14"/>
                    </w:rPr>
                  </w:pPr>
                  <w:r w:rsidRPr="0064338C">
                    <w:rPr>
                      <w:rFonts w:ascii="Arial" w:eastAsia="Arial" w:hAnsi="Arial" w:cs="Arial"/>
                      <w:sz w:val="14"/>
                      <w:szCs w:val="14"/>
                    </w:rPr>
                    <w:lastRenderedPageBreak/>
                    <w:t>No aplica</w:t>
                  </w:r>
                </w:p>
              </w:tc>
              <w:tc>
                <w:tcPr>
                  <w:tcW w:w="502" w:type="dxa"/>
                  <w:vMerge w:val="restart"/>
                  <w:tcBorders>
                    <w:top w:val="single" w:sz="6" w:space="0" w:color="000000"/>
                    <w:left w:val="single" w:sz="6" w:space="0" w:color="000000"/>
                    <w:right w:val="single" w:sz="6" w:space="0" w:color="000000"/>
                  </w:tcBorders>
                  <w:vAlign w:val="center"/>
                </w:tcPr>
                <w:p w:rsidR="003861C9" w:rsidRPr="0064338C" w:rsidRDefault="003861C9" w:rsidP="003861C9">
                  <w:pPr>
                    <w:pBdr>
                      <w:top w:val="nil"/>
                      <w:left w:val="nil"/>
                      <w:bottom w:val="nil"/>
                      <w:right w:val="nil"/>
                      <w:between w:val="nil"/>
                    </w:pBdr>
                    <w:spacing w:before="30" w:after="30"/>
                    <w:jc w:val="center"/>
                    <w:rPr>
                      <w:rFonts w:ascii="Arial" w:eastAsia="Arial" w:hAnsi="Arial" w:cs="Arial"/>
                      <w:sz w:val="14"/>
                      <w:szCs w:val="14"/>
                    </w:rPr>
                  </w:pPr>
                  <w:r w:rsidRPr="0064338C">
                    <w:rPr>
                      <w:rFonts w:ascii="Arial" w:eastAsia="Arial" w:hAnsi="Arial" w:cs="Arial"/>
                      <w:sz w:val="14"/>
                      <w:szCs w:val="14"/>
                    </w:rPr>
                    <w:t>1,000</w:t>
                  </w:r>
                </w:p>
              </w:tc>
              <w:tc>
                <w:tcPr>
                  <w:tcW w:w="850" w:type="dxa"/>
                  <w:gridSpan w:val="3"/>
                  <w:tcBorders>
                    <w:top w:val="single" w:sz="6" w:space="0" w:color="000000"/>
                    <w:left w:val="single" w:sz="6" w:space="0" w:color="000000"/>
                    <w:bottom w:val="single" w:sz="6" w:space="0" w:color="000000"/>
                    <w:right w:val="single" w:sz="6" w:space="0" w:color="000000"/>
                  </w:tcBorders>
                  <w:vAlign w:val="center"/>
                </w:tcPr>
                <w:p w:rsidR="003861C9" w:rsidRPr="0064338C" w:rsidRDefault="003861C9" w:rsidP="003861C9">
                  <w:pPr>
                    <w:pBdr>
                      <w:top w:val="nil"/>
                      <w:left w:val="nil"/>
                      <w:bottom w:val="nil"/>
                      <w:right w:val="nil"/>
                      <w:between w:val="nil"/>
                    </w:pBdr>
                    <w:spacing w:before="30" w:after="30"/>
                    <w:jc w:val="center"/>
                    <w:rPr>
                      <w:rFonts w:ascii="Arial" w:eastAsia="Arial" w:hAnsi="Arial" w:cs="Arial"/>
                      <w:sz w:val="14"/>
                      <w:szCs w:val="14"/>
                    </w:rPr>
                  </w:pPr>
                  <w:r w:rsidRPr="0064338C">
                    <w:rPr>
                      <w:rFonts w:ascii="Arial" w:eastAsia="Arial" w:hAnsi="Arial" w:cs="Arial"/>
                      <w:sz w:val="14"/>
                      <w:szCs w:val="14"/>
                    </w:rPr>
                    <w:t>Reforestación y suelos</w:t>
                  </w:r>
                </w:p>
              </w:tc>
            </w:tr>
            <w:tr w:rsidR="0064338C" w:rsidRPr="0064338C" w:rsidTr="00DF3C47">
              <w:trPr>
                <w:trHeight w:val="20"/>
              </w:trPr>
              <w:tc>
                <w:tcPr>
                  <w:tcW w:w="902" w:type="dxa"/>
                  <w:tcBorders>
                    <w:top w:val="single" w:sz="6" w:space="0" w:color="000000"/>
                    <w:left w:val="single" w:sz="6" w:space="0" w:color="000000"/>
                    <w:bottom w:val="single" w:sz="6" w:space="0" w:color="000000"/>
                    <w:right w:val="single" w:sz="6" w:space="0" w:color="000000"/>
                  </w:tcBorders>
                  <w:vAlign w:val="center"/>
                </w:tcPr>
                <w:p w:rsidR="003861C9" w:rsidRPr="008C044C" w:rsidRDefault="003861C9" w:rsidP="003861C9">
                  <w:pPr>
                    <w:pBdr>
                      <w:top w:val="nil"/>
                      <w:left w:val="nil"/>
                      <w:bottom w:val="nil"/>
                      <w:right w:val="nil"/>
                      <w:between w:val="nil"/>
                    </w:pBdr>
                    <w:spacing w:before="30" w:after="30"/>
                    <w:jc w:val="center"/>
                    <w:rPr>
                      <w:rFonts w:ascii="Arial" w:eastAsia="Arial" w:hAnsi="Arial" w:cs="Arial"/>
                      <w:b/>
                      <w:color w:val="FF0000"/>
                      <w:sz w:val="14"/>
                      <w:szCs w:val="14"/>
                    </w:rPr>
                  </w:pPr>
                  <w:r w:rsidRPr="008C044C">
                    <w:rPr>
                      <w:rFonts w:ascii="Arial" w:eastAsia="Arial" w:hAnsi="Arial" w:cs="Arial"/>
                      <w:b/>
                      <w:color w:val="FF0000"/>
                      <w:sz w:val="14"/>
                      <w:szCs w:val="14"/>
                    </w:rPr>
                    <w:t>RF.2 Reforesta</w:t>
                  </w:r>
                  <w:r w:rsidRPr="008C044C">
                    <w:rPr>
                      <w:rFonts w:ascii="Arial" w:eastAsia="Arial" w:hAnsi="Arial" w:cs="Arial"/>
                      <w:b/>
                      <w:color w:val="FF0000"/>
                      <w:sz w:val="14"/>
                      <w:szCs w:val="14"/>
                    </w:rPr>
                    <w:lastRenderedPageBreak/>
                    <w:t>ción de zonas arboladas degradadas</w:t>
                  </w:r>
                </w:p>
              </w:tc>
              <w:tc>
                <w:tcPr>
                  <w:tcW w:w="646" w:type="dxa"/>
                  <w:tcBorders>
                    <w:top w:val="single" w:sz="6" w:space="0" w:color="000000"/>
                    <w:left w:val="single" w:sz="6" w:space="0" w:color="000000"/>
                    <w:bottom w:val="single" w:sz="6" w:space="0" w:color="000000"/>
                    <w:right w:val="single" w:sz="6" w:space="0" w:color="000000"/>
                  </w:tcBorders>
                  <w:vAlign w:val="center"/>
                </w:tcPr>
                <w:p w:rsidR="003861C9" w:rsidRPr="008C044C" w:rsidRDefault="003861C9" w:rsidP="003861C9">
                  <w:pPr>
                    <w:pBdr>
                      <w:top w:val="nil"/>
                      <w:left w:val="nil"/>
                      <w:bottom w:val="nil"/>
                      <w:right w:val="nil"/>
                      <w:between w:val="nil"/>
                    </w:pBdr>
                    <w:spacing w:before="30" w:after="30"/>
                    <w:jc w:val="center"/>
                    <w:rPr>
                      <w:rFonts w:ascii="Arial" w:eastAsia="Arial" w:hAnsi="Arial" w:cs="Arial"/>
                      <w:color w:val="FF0000"/>
                      <w:sz w:val="14"/>
                      <w:szCs w:val="14"/>
                    </w:rPr>
                  </w:pPr>
                  <w:r w:rsidRPr="008C044C">
                    <w:rPr>
                      <w:rFonts w:ascii="Arial" w:eastAsia="Arial" w:hAnsi="Arial" w:cs="Arial"/>
                      <w:color w:val="FF0000"/>
                      <w:sz w:val="14"/>
                      <w:szCs w:val="14"/>
                    </w:rPr>
                    <w:lastRenderedPageBreak/>
                    <w:t>Única</w:t>
                  </w:r>
                </w:p>
              </w:tc>
              <w:tc>
                <w:tcPr>
                  <w:tcW w:w="907" w:type="dxa"/>
                  <w:tcBorders>
                    <w:top w:val="single" w:sz="6" w:space="0" w:color="000000"/>
                    <w:left w:val="single" w:sz="6" w:space="0" w:color="000000"/>
                    <w:bottom w:val="single" w:sz="6" w:space="0" w:color="000000"/>
                    <w:right w:val="single" w:sz="6" w:space="0" w:color="000000"/>
                  </w:tcBorders>
                  <w:vAlign w:val="center"/>
                </w:tcPr>
                <w:p w:rsidR="003861C9" w:rsidRPr="008C044C" w:rsidRDefault="003861C9" w:rsidP="003861C9">
                  <w:pPr>
                    <w:pBdr>
                      <w:top w:val="nil"/>
                      <w:left w:val="nil"/>
                      <w:bottom w:val="nil"/>
                      <w:right w:val="nil"/>
                      <w:between w:val="nil"/>
                    </w:pBdr>
                    <w:spacing w:before="30" w:after="30"/>
                    <w:jc w:val="center"/>
                    <w:rPr>
                      <w:rFonts w:ascii="Arial" w:eastAsia="Arial" w:hAnsi="Arial" w:cs="Arial"/>
                      <w:color w:val="FF0000"/>
                      <w:sz w:val="14"/>
                      <w:szCs w:val="14"/>
                    </w:rPr>
                  </w:pPr>
                  <w:r w:rsidRPr="008C044C">
                    <w:rPr>
                      <w:rFonts w:ascii="Arial" w:eastAsia="Arial" w:hAnsi="Arial" w:cs="Arial"/>
                      <w:color w:val="FF0000"/>
                      <w:sz w:val="14"/>
                      <w:szCs w:val="14"/>
                    </w:rPr>
                    <w:t>4,000/ha</w:t>
                  </w:r>
                </w:p>
              </w:tc>
              <w:tc>
                <w:tcPr>
                  <w:tcW w:w="631" w:type="dxa"/>
                  <w:vMerge/>
                  <w:tcBorders>
                    <w:left w:val="single" w:sz="6" w:space="0" w:color="000000"/>
                    <w:right w:val="single" w:sz="6" w:space="0" w:color="000000"/>
                  </w:tcBorders>
                  <w:vAlign w:val="center"/>
                </w:tcPr>
                <w:p w:rsidR="003861C9" w:rsidRPr="0064338C" w:rsidRDefault="003861C9" w:rsidP="003861C9">
                  <w:pPr>
                    <w:widowControl w:val="0"/>
                    <w:pBdr>
                      <w:top w:val="nil"/>
                      <w:left w:val="nil"/>
                      <w:bottom w:val="nil"/>
                      <w:right w:val="nil"/>
                      <w:between w:val="nil"/>
                    </w:pBdr>
                    <w:rPr>
                      <w:rFonts w:ascii="Arial" w:eastAsia="Arial" w:hAnsi="Arial" w:cs="Arial"/>
                      <w:sz w:val="14"/>
                      <w:szCs w:val="14"/>
                    </w:rPr>
                  </w:pPr>
                </w:p>
              </w:tc>
              <w:tc>
                <w:tcPr>
                  <w:tcW w:w="646" w:type="dxa"/>
                  <w:tcBorders>
                    <w:top w:val="single" w:sz="6" w:space="0" w:color="000000"/>
                    <w:left w:val="single" w:sz="6" w:space="0" w:color="000000"/>
                    <w:bottom w:val="single" w:sz="6" w:space="0" w:color="000000"/>
                    <w:right w:val="single" w:sz="6" w:space="0" w:color="000000"/>
                  </w:tcBorders>
                  <w:vAlign w:val="center"/>
                </w:tcPr>
                <w:p w:rsidR="003861C9" w:rsidRPr="0064338C" w:rsidRDefault="003861C9" w:rsidP="003861C9">
                  <w:pPr>
                    <w:pBdr>
                      <w:top w:val="nil"/>
                      <w:left w:val="nil"/>
                      <w:bottom w:val="nil"/>
                      <w:right w:val="nil"/>
                      <w:between w:val="nil"/>
                    </w:pBdr>
                    <w:spacing w:before="30" w:after="30"/>
                    <w:jc w:val="center"/>
                    <w:rPr>
                      <w:rFonts w:ascii="Arial" w:eastAsia="Arial" w:hAnsi="Arial" w:cs="Arial"/>
                      <w:sz w:val="14"/>
                      <w:szCs w:val="14"/>
                    </w:rPr>
                  </w:pPr>
                  <w:r w:rsidRPr="0064338C">
                    <w:rPr>
                      <w:rFonts w:ascii="Arial" w:eastAsia="Arial" w:hAnsi="Arial" w:cs="Arial"/>
                      <w:sz w:val="14"/>
                      <w:szCs w:val="14"/>
                    </w:rPr>
                    <w:t>No aplica</w:t>
                  </w:r>
                </w:p>
              </w:tc>
              <w:tc>
                <w:tcPr>
                  <w:tcW w:w="502" w:type="dxa"/>
                  <w:vMerge/>
                  <w:tcBorders>
                    <w:left w:val="single" w:sz="6" w:space="0" w:color="000000"/>
                    <w:right w:val="single" w:sz="6" w:space="0" w:color="000000"/>
                  </w:tcBorders>
                  <w:vAlign w:val="center"/>
                </w:tcPr>
                <w:p w:rsidR="003861C9" w:rsidRPr="0064338C" w:rsidRDefault="003861C9" w:rsidP="003861C9">
                  <w:pPr>
                    <w:widowControl w:val="0"/>
                    <w:pBdr>
                      <w:top w:val="nil"/>
                      <w:left w:val="nil"/>
                      <w:bottom w:val="nil"/>
                      <w:right w:val="nil"/>
                      <w:between w:val="nil"/>
                    </w:pBdr>
                    <w:rPr>
                      <w:rFonts w:ascii="Arial" w:eastAsia="Arial" w:hAnsi="Arial" w:cs="Arial"/>
                      <w:sz w:val="14"/>
                      <w:szCs w:val="14"/>
                    </w:rPr>
                  </w:pPr>
                </w:p>
              </w:tc>
              <w:tc>
                <w:tcPr>
                  <w:tcW w:w="850" w:type="dxa"/>
                  <w:gridSpan w:val="3"/>
                  <w:tcBorders>
                    <w:top w:val="single" w:sz="6" w:space="0" w:color="000000"/>
                    <w:left w:val="single" w:sz="6" w:space="0" w:color="000000"/>
                    <w:bottom w:val="single" w:sz="6" w:space="0" w:color="000000"/>
                    <w:right w:val="single" w:sz="6" w:space="0" w:color="000000"/>
                  </w:tcBorders>
                  <w:vAlign w:val="center"/>
                </w:tcPr>
                <w:p w:rsidR="003861C9" w:rsidRPr="0064338C" w:rsidRDefault="003861C9" w:rsidP="003861C9">
                  <w:pPr>
                    <w:pBdr>
                      <w:top w:val="nil"/>
                      <w:left w:val="nil"/>
                      <w:bottom w:val="nil"/>
                      <w:right w:val="nil"/>
                      <w:between w:val="nil"/>
                    </w:pBdr>
                    <w:spacing w:before="30" w:after="30"/>
                    <w:jc w:val="center"/>
                    <w:rPr>
                      <w:rFonts w:ascii="Arial" w:eastAsia="Arial" w:hAnsi="Arial" w:cs="Arial"/>
                      <w:sz w:val="14"/>
                      <w:szCs w:val="14"/>
                    </w:rPr>
                  </w:pPr>
                  <w:r w:rsidRPr="0064338C">
                    <w:rPr>
                      <w:rFonts w:ascii="Arial" w:eastAsia="Arial" w:hAnsi="Arial" w:cs="Arial"/>
                      <w:sz w:val="14"/>
                      <w:szCs w:val="14"/>
                    </w:rPr>
                    <w:t xml:space="preserve">Reforestación y </w:t>
                  </w:r>
                  <w:r w:rsidRPr="0064338C">
                    <w:rPr>
                      <w:rFonts w:ascii="Arial" w:eastAsia="Arial" w:hAnsi="Arial" w:cs="Arial"/>
                      <w:sz w:val="14"/>
                      <w:szCs w:val="14"/>
                    </w:rPr>
                    <w:lastRenderedPageBreak/>
                    <w:t>suelos</w:t>
                  </w:r>
                </w:p>
              </w:tc>
            </w:tr>
            <w:tr w:rsidR="0064338C" w:rsidRPr="0064338C" w:rsidTr="00DF3C47">
              <w:trPr>
                <w:trHeight w:val="20"/>
              </w:trPr>
              <w:tc>
                <w:tcPr>
                  <w:tcW w:w="902" w:type="dxa"/>
                  <w:tcBorders>
                    <w:top w:val="single" w:sz="6" w:space="0" w:color="000000"/>
                    <w:left w:val="single" w:sz="6" w:space="0" w:color="000000"/>
                    <w:bottom w:val="single" w:sz="6" w:space="0" w:color="000000"/>
                    <w:right w:val="single" w:sz="6" w:space="0" w:color="000000"/>
                  </w:tcBorders>
                  <w:vAlign w:val="center"/>
                </w:tcPr>
                <w:p w:rsidR="003861C9" w:rsidRPr="008C044C" w:rsidRDefault="003861C9" w:rsidP="003861C9">
                  <w:pPr>
                    <w:pBdr>
                      <w:top w:val="nil"/>
                      <w:left w:val="nil"/>
                      <w:bottom w:val="nil"/>
                      <w:right w:val="nil"/>
                      <w:between w:val="nil"/>
                    </w:pBdr>
                    <w:spacing w:before="30" w:after="30"/>
                    <w:jc w:val="center"/>
                    <w:rPr>
                      <w:rFonts w:ascii="Arial" w:eastAsia="Arial" w:hAnsi="Arial" w:cs="Arial"/>
                      <w:b/>
                      <w:color w:val="FF0000"/>
                      <w:sz w:val="14"/>
                      <w:szCs w:val="14"/>
                    </w:rPr>
                  </w:pPr>
                  <w:r w:rsidRPr="008C044C">
                    <w:rPr>
                      <w:rFonts w:ascii="Arial" w:eastAsia="Arial" w:hAnsi="Arial" w:cs="Arial"/>
                      <w:b/>
                      <w:color w:val="FF0000"/>
                      <w:sz w:val="14"/>
                      <w:szCs w:val="14"/>
                    </w:rPr>
                    <w:lastRenderedPageBreak/>
                    <w:t>RF.3 Mantenimiento de zonas reforestadas y restauradas</w:t>
                  </w:r>
                </w:p>
              </w:tc>
              <w:tc>
                <w:tcPr>
                  <w:tcW w:w="646" w:type="dxa"/>
                  <w:tcBorders>
                    <w:top w:val="single" w:sz="6" w:space="0" w:color="000000"/>
                    <w:left w:val="single" w:sz="6" w:space="0" w:color="000000"/>
                    <w:bottom w:val="single" w:sz="6" w:space="0" w:color="000000"/>
                    <w:right w:val="single" w:sz="6" w:space="0" w:color="000000"/>
                  </w:tcBorders>
                  <w:vAlign w:val="center"/>
                </w:tcPr>
                <w:p w:rsidR="003861C9" w:rsidRPr="008C044C" w:rsidRDefault="003861C9" w:rsidP="003861C9">
                  <w:pPr>
                    <w:pBdr>
                      <w:top w:val="nil"/>
                      <w:left w:val="nil"/>
                      <w:bottom w:val="nil"/>
                      <w:right w:val="nil"/>
                      <w:between w:val="nil"/>
                    </w:pBdr>
                    <w:spacing w:before="30" w:after="30"/>
                    <w:jc w:val="center"/>
                    <w:rPr>
                      <w:rFonts w:ascii="Arial" w:eastAsia="Arial" w:hAnsi="Arial" w:cs="Arial"/>
                      <w:color w:val="FF0000"/>
                      <w:sz w:val="14"/>
                      <w:szCs w:val="14"/>
                    </w:rPr>
                  </w:pPr>
                  <w:r w:rsidRPr="008C044C">
                    <w:rPr>
                      <w:rFonts w:ascii="Arial" w:eastAsia="Arial" w:hAnsi="Arial" w:cs="Arial"/>
                      <w:color w:val="FF0000"/>
                      <w:sz w:val="14"/>
                      <w:szCs w:val="14"/>
                    </w:rPr>
                    <w:t>Única</w:t>
                  </w:r>
                </w:p>
              </w:tc>
              <w:tc>
                <w:tcPr>
                  <w:tcW w:w="907" w:type="dxa"/>
                  <w:tcBorders>
                    <w:top w:val="single" w:sz="6" w:space="0" w:color="000000"/>
                    <w:left w:val="single" w:sz="6" w:space="0" w:color="000000"/>
                    <w:bottom w:val="single" w:sz="6" w:space="0" w:color="000000"/>
                    <w:right w:val="single" w:sz="6" w:space="0" w:color="000000"/>
                  </w:tcBorders>
                  <w:vAlign w:val="center"/>
                </w:tcPr>
                <w:p w:rsidR="003861C9" w:rsidRPr="008C044C" w:rsidRDefault="003861C9" w:rsidP="003861C9">
                  <w:pPr>
                    <w:pBdr>
                      <w:top w:val="nil"/>
                      <w:left w:val="nil"/>
                      <w:bottom w:val="nil"/>
                      <w:right w:val="nil"/>
                      <w:between w:val="nil"/>
                    </w:pBdr>
                    <w:spacing w:before="30" w:after="30"/>
                    <w:jc w:val="center"/>
                    <w:rPr>
                      <w:rFonts w:ascii="Arial" w:eastAsia="Arial" w:hAnsi="Arial" w:cs="Arial"/>
                      <w:color w:val="FF0000"/>
                      <w:sz w:val="14"/>
                      <w:szCs w:val="14"/>
                    </w:rPr>
                  </w:pPr>
                  <w:r w:rsidRPr="008C044C">
                    <w:rPr>
                      <w:rFonts w:ascii="Arial" w:eastAsia="Arial" w:hAnsi="Arial" w:cs="Arial"/>
                      <w:color w:val="FF0000"/>
                      <w:sz w:val="14"/>
                      <w:szCs w:val="14"/>
                    </w:rPr>
                    <w:t>1,500/ha</w:t>
                  </w:r>
                </w:p>
              </w:tc>
              <w:tc>
                <w:tcPr>
                  <w:tcW w:w="631" w:type="dxa"/>
                  <w:vMerge/>
                  <w:tcBorders>
                    <w:left w:val="single" w:sz="6" w:space="0" w:color="000000"/>
                    <w:right w:val="single" w:sz="6" w:space="0" w:color="000000"/>
                  </w:tcBorders>
                  <w:vAlign w:val="center"/>
                </w:tcPr>
                <w:p w:rsidR="003861C9" w:rsidRPr="0064338C" w:rsidRDefault="003861C9" w:rsidP="003861C9">
                  <w:pPr>
                    <w:widowControl w:val="0"/>
                    <w:pBdr>
                      <w:top w:val="nil"/>
                      <w:left w:val="nil"/>
                      <w:bottom w:val="nil"/>
                      <w:right w:val="nil"/>
                      <w:between w:val="nil"/>
                    </w:pBdr>
                    <w:rPr>
                      <w:rFonts w:ascii="Arial" w:eastAsia="Arial" w:hAnsi="Arial" w:cs="Arial"/>
                      <w:sz w:val="14"/>
                      <w:szCs w:val="14"/>
                    </w:rPr>
                  </w:pPr>
                </w:p>
              </w:tc>
              <w:tc>
                <w:tcPr>
                  <w:tcW w:w="646" w:type="dxa"/>
                  <w:tcBorders>
                    <w:top w:val="single" w:sz="6" w:space="0" w:color="000000"/>
                    <w:left w:val="single" w:sz="6" w:space="0" w:color="000000"/>
                    <w:bottom w:val="single" w:sz="6" w:space="0" w:color="000000"/>
                    <w:right w:val="single" w:sz="6" w:space="0" w:color="000000"/>
                  </w:tcBorders>
                  <w:vAlign w:val="center"/>
                </w:tcPr>
                <w:p w:rsidR="003861C9" w:rsidRPr="0064338C" w:rsidRDefault="003861C9" w:rsidP="003861C9">
                  <w:pPr>
                    <w:pBdr>
                      <w:top w:val="nil"/>
                      <w:left w:val="nil"/>
                      <w:bottom w:val="nil"/>
                      <w:right w:val="nil"/>
                      <w:between w:val="nil"/>
                    </w:pBdr>
                    <w:spacing w:before="30" w:after="30"/>
                    <w:jc w:val="center"/>
                    <w:rPr>
                      <w:rFonts w:ascii="Arial" w:eastAsia="Arial" w:hAnsi="Arial" w:cs="Arial"/>
                      <w:sz w:val="14"/>
                      <w:szCs w:val="14"/>
                    </w:rPr>
                  </w:pPr>
                  <w:r w:rsidRPr="0064338C">
                    <w:rPr>
                      <w:rFonts w:ascii="Arial" w:eastAsia="Arial" w:hAnsi="Arial" w:cs="Arial"/>
                      <w:sz w:val="14"/>
                      <w:szCs w:val="14"/>
                    </w:rPr>
                    <w:t>No aplica</w:t>
                  </w:r>
                </w:p>
              </w:tc>
              <w:tc>
                <w:tcPr>
                  <w:tcW w:w="502" w:type="dxa"/>
                  <w:vMerge/>
                  <w:tcBorders>
                    <w:left w:val="single" w:sz="6" w:space="0" w:color="000000"/>
                    <w:right w:val="single" w:sz="6" w:space="0" w:color="000000"/>
                  </w:tcBorders>
                  <w:vAlign w:val="center"/>
                </w:tcPr>
                <w:p w:rsidR="003861C9" w:rsidRPr="0064338C" w:rsidRDefault="003861C9" w:rsidP="003861C9">
                  <w:pPr>
                    <w:widowControl w:val="0"/>
                    <w:pBdr>
                      <w:top w:val="nil"/>
                      <w:left w:val="nil"/>
                      <w:bottom w:val="nil"/>
                      <w:right w:val="nil"/>
                      <w:between w:val="nil"/>
                    </w:pBdr>
                    <w:rPr>
                      <w:rFonts w:ascii="Arial" w:eastAsia="Arial" w:hAnsi="Arial" w:cs="Arial"/>
                      <w:sz w:val="14"/>
                      <w:szCs w:val="14"/>
                    </w:rPr>
                  </w:pPr>
                </w:p>
              </w:tc>
              <w:tc>
                <w:tcPr>
                  <w:tcW w:w="850" w:type="dxa"/>
                  <w:gridSpan w:val="3"/>
                  <w:tcBorders>
                    <w:top w:val="single" w:sz="6" w:space="0" w:color="000000"/>
                    <w:left w:val="single" w:sz="6" w:space="0" w:color="000000"/>
                    <w:bottom w:val="single" w:sz="6" w:space="0" w:color="000000"/>
                    <w:right w:val="single" w:sz="6" w:space="0" w:color="000000"/>
                  </w:tcBorders>
                  <w:vAlign w:val="center"/>
                </w:tcPr>
                <w:p w:rsidR="003861C9" w:rsidRPr="0064338C" w:rsidRDefault="003861C9" w:rsidP="003861C9">
                  <w:pPr>
                    <w:pBdr>
                      <w:top w:val="nil"/>
                      <w:left w:val="nil"/>
                      <w:bottom w:val="nil"/>
                      <w:right w:val="nil"/>
                      <w:between w:val="nil"/>
                    </w:pBdr>
                    <w:spacing w:before="30" w:after="30"/>
                    <w:jc w:val="center"/>
                    <w:rPr>
                      <w:rFonts w:ascii="Arial" w:eastAsia="Arial" w:hAnsi="Arial" w:cs="Arial"/>
                      <w:sz w:val="14"/>
                      <w:szCs w:val="14"/>
                    </w:rPr>
                  </w:pPr>
                  <w:r w:rsidRPr="0064338C">
                    <w:rPr>
                      <w:rFonts w:ascii="Arial" w:eastAsia="Arial" w:hAnsi="Arial" w:cs="Arial"/>
                      <w:sz w:val="14"/>
                      <w:szCs w:val="14"/>
                    </w:rPr>
                    <w:t>Reforestación y suelos</w:t>
                  </w:r>
                </w:p>
              </w:tc>
            </w:tr>
            <w:tr w:rsidR="0064338C" w:rsidRPr="0064338C" w:rsidTr="00DF3C47">
              <w:trPr>
                <w:trHeight w:val="20"/>
              </w:trPr>
              <w:tc>
                <w:tcPr>
                  <w:tcW w:w="902" w:type="dxa"/>
                  <w:tcBorders>
                    <w:top w:val="single" w:sz="6" w:space="0" w:color="000000"/>
                    <w:left w:val="single" w:sz="6" w:space="0" w:color="000000"/>
                    <w:bottom w:val="single" w:sz="6" w:space="0" w:color="000000"/>
                    <w:right w:val="single" w:sz="6" w:space="0" w:color="000000"/>
                  </w:tcBorders>
                  <w:vAlign w:val="center"/>
                </w:tcPr>
                <w:p w:rsidR="003861C9" w:rsidRPr="008C044C" w:rsidRDefault="003861C9" w:rsidP="003861C9">
                  <w:pPr>
                    <w:pBdr>
                      <w:top w:val="nil"/>
                      <w:left w:val="nil"/>
                      <w:bottom w:val="nil"/>
                      <w:right w:val="nil"/>
                      <w:between w:val="nil"/>
                    </w:pBdr>
                    <w:spacing w:before="30" w:after="30"/>
                    <w:jc w:val="center"/>
                    <w:rPr>
                      <w:rFonts w:ascii="Arial" w:eastAsia="Arial" w:hAnsi="Arial" w:cs="Arial"/>
                      <w:b/>
                      <w:color w:val="FF0000"/>
                      <w:sz w:val="14"/>
                      <w:szCs w:val="14"/>
                    </w:rPr>
                  </w:pPr>
                  <w:r w:rsidRPr="008C044C">
                    <w:rPr>
                      <w:rFonts w:ascii="Arial" w:eastAsia="Arial" w:hAnsi="Arial" w:cs="Arial"/>
                      <w:b/>
                      <w:color w:val="FF0000"/>
                      <w:sz w:val="14"/>
                      <w:szCs w:val="14"/>
                    </w:rPr>
                    <w:t>RF.4 Proyectos integrales de regeneración y reconversión productiva para pueblos originarios</w:t>
                  </w:r>
                </w:p>
                <w:p w:rsidR="003861C9" w:rsidRPr="008C044C" w:rsidRDefault="003861C9" w:rsidP="003861C9">
                  <w:pPr>
                    <w:pBdr>
                      <w:top w:val="nil"/>
                      <w:left w:val="nil"/>
                      <w:bottom w:val="nil"/>
                      <w:right w:val="nil"/>
                      <w:between w:val="nil"/>
                    </w:pBdr>
                    <w:spacing w:before="30" w:after="30"/>
                    <w:jc w:val="center"/>
                    <w:rPr>
                      <w:rFonts w:ascii="Arial" w:eastAsia="Arial" w:hAnsi="Arial" w:cs="Arial"/>
                      <w:b/>
                      <w:color w:val="FF0000"/>
                      <w:sz w:val="14"/>
                      <w:szCs w:val="14"/>
                    </w:rPr>
                  </w:pPr>
                </w:p>
              </w:tc>
              <w:tc>
                <w:tcPr>
                  <w:tcW w:w="646" w:type="dxa"/>
                  <w:tcBorders>
                    <w:top w:val="single" w:sz="6" w:space="0" w:color="000000"/>
                    <w:left w:val="single" w:sz="6" w:space="0" w:color="000000"/>
                    <w:bottom w:val="single" w:sz="4" w:space="0" w:color="auto"/>
                    <w:right w:val="single" w:sz="6" w:space="0" w:color="000000"/>
                  </w:tcBorders>
                  <w:vAlign w:val="center"/>
                </w:tcPr>
                <w:p w:rsidR="003861C9" w:rsidRPr="008C044C" w:rsidRDefault="003861C9" w:rsidP="003861C9">
                  <w:pPr>
                    <w:pBdr>
                      <w:top w:val="nil"/>
                      <w:left w:val="nil"/>
                      <w:bottom w:val="nil"/>
                      <w:right w:val="nil"/>
                      <w:between w:val="nil"/>
                    </w:pBdr>
                    <w:spacing w:before="30" w:after="30"/>
                    <w:jc w:val="center"/>
                    <w:rPr>
                      <w:rFonts w:ascii="Arial" w:eastAsia="Arial" w:hAnsi="Arial" w:cs="Arial"/>
                      <w:color w:val="FF0000"/>
                      <w:sz w:val="14"/>
                      <w:szCs w:val="14"/>
                    </w:rPr>
                  </w:pPr>
                  <w:r w:rsidRPr="008C044C">
                    <w:rPr>
                      <w:rFonts w:ascii="Arial" w:eastAsia="Arial" w:hAnsi="Arial" w:cs="Arial"/>
                      <w:color w:val="FF0000"/>
                      <w:sz w:val="14"/>
                      <w:szCs w:val="14"/>
                    </w:rPr>
                    <w:t>Única</w:t>
                  </w:r>
                </w:p>
              </w:tc>
              <w:tc>
                <w:tcPr>
                  <w:tcW w:w="907" w:type="dxa"/>
                  <w:tcBorders>
                    <w:top w:val="single" w:sz="6" w:space="0" w:color="000000"/>
                    <w:left w:val="single" w:sz="6" w:space="0" w:color="000000"/>
                    <w:bottom w:val="single" w:sz="4" w:space="0" w:color="auto"/>
                    <w:right w:val="single" w:sz="6" w:space="0" w:color="000000"/>
                  </w:tcBorders>
                  <w:vAlign w:val="center"/>
                </w:tcPr>
                <w:p w:rsidR="003861C9" w:rsidRPr="008C044C" w:rsidRDefault="003861C9" w:rsidP="003861C9">
                  <w:pPr>
                    <w:pBdr>
                      <w:top w:val="nil"/>
                      <w:left w:val="nil"/>
                      <w:bottom w:val="nil"/>
                      <w:right w:val="nil"/>
                      <w:between w:val="nil"/>
                    </w:pBdr>
                    <w:spacing w:before="30" w:after="30"/>
                    <w:jc w:val="center"/>
                    <w:rPr>
                      <w:rFonts w:ascii="Arial" w:eastAsia="Arial" w:hAnsi="Arial" w:cs="Arial"/>
                      <w:color w:val="FF0000"/>
                      <w:sz w:val="14"/>
                      <w:szCs w:val="14"/>
                    </w:rPr>
                  </w:pPr>
                  <w:r w:rsidRPr="008C044C">
                    <w:rPr>
                      <w:rFonts w:ascii="Arial" w:eastAsia="Arial" w:hAnsi="Arial" w:cs="Arial"/>
                      <w:color w:val="FF0000"/>
                      <w:sz w:val="14"/>
                      <w:szCs w:val="14"/>
                    </w:rPr>
                    <w:t>128,800/Unidad de producción</w:t>
                  </w:r>
                </w:p>
              </w:tc>
              <w:tc>
                <w:tcPr>
                  <w:tcW w:w="631" w:type="dxa"/>
                  <w:tcBorders>
                    <w:top w:val="single" w:sz="6" w:space="0" w:color="000000"/>
                    <w:left w:val="single" w:sz="6" w:space="0" w:color="000000"/>
                    <w:bottom w:val="single" w:sz="4" w:space="0" w:color="auto"/>
                    <w:right w:val="single" w:sz="6" w:space="0" w:color="000000"/>
                  </w:tcBorders>
                  <w:vAlign w:val="center"/>
                </w:tcPr>
                <w:p w:rsidR="003861C9" w:rsidRPr="008C044C" w:rsidRDefault="003861C9" w:rsidP="003861C9">
                  <w:pPr>
                    <w:widowControl w:val="0"/>
                    <w:pBdr>
                      <w:top w:val="nil"/>
                      <w:left w:val="nil"/>
                      <w:bottom w:val="nil"/>
                      <w:right w:val="nil"/>
                      <w:between w:val="nil"/>
                    </w:pBdr>
                    <w:jc w:val="center"/>
                    <w:rPr>
                      <w:rFonts w:ascii="Arial" w:eastAsia="Arial" w:hAnsi="Arial" w:cs="Arial"/>
                      <w:color w:val="FF0000"/>
                      <w:sz w:val="14"/>
                      <w:szCs w:val="14"/>
                    </w:rPr>
                  </w:pPr>
                  <w:r w:rsidRPr="008C044C">
                    <w:rPr>
                      <w:rFonts w:ascii="Arial" w:eastAsia="Arial" w:hAnsi="Arial" w:cs="Arial"/>
                      <w:color w:val="FF0000"/>
                      <w:sz w:val="14"/>
                      <w:szCs w:val="14"/>
                    </w:rPr>
                    <w:t>1</w:t>
                  </w:r>
                </w:p>
              </w:tc>
              <w:tc>
                <w:tcPr>
                  <w:tcW w:w="646" w:type="dxa"/>
                  <w:tcBorders>
                    <w:top w:val="single" w:sz="6" w:space="0" w:color="000000"/>
                    <w:left w:val="single" w:sz="6" w:space="0" w:color="000000"/>
                    <w:bottom w:val="single" w:sz="4" w:space="0" w:color="auto"/>
                    <w:right w:val="single" w:sz="6" w:space="0" w:color="000000"/>
                  </w:tcBorders>
                  <w:vAlign w:val="center"/>
                </w:tcPr>
                <w:p w:rsidR="003861C9" w:rsidRPr="008C044C" w:rsidRDefault="003861C9" w:rsidP="003861C9">
                  <w:pPr>
                    <w:pBdr>
                      <w:top w:val="nil"/>
                      <w:left w:val="nil"/>
                      <w:bottom w:val="nil"/>
                      <w:right w:val="nil"/>
                      <w:between w:val="nil"/>
                    </w:pBdr>
                    <w:spacing w:before="30" w:after="30"/>
                    <w:jc w:val="center"/>
                    <w:rPr>
                      <w:rFonts w:ascii="Arial" w:eastAsia="Arial" w:hAnsi="Arial" w:cs="Arial"/>
                      <w:color w:val="FF0000"/>
                      <w:sz w:val="14"/>
                      <w:szCs w:val="14"/>
                    </w:rPr>
                  </w:pPr>
                  <w:r w:rsidRPr="008C044C">
                    <w:rPr>
                      <w:rFonts w:ascii="Arial" w:eastAsia="Arial" w:hAnsi="Arial" w:cs="Arial"/>
                      <w:color w:val="FF0000"/>
                      <w:sz w:val="14"/>
                      <w:szCs w:val="14"/>
                    </w:rPr>
                    <w:t>No aplica</w:t>
                  </w:r>
                </w:p>
              </w:tc>
              <w:tc>
                <w:tcPr>
                  <w:tcW w:w="502" w:type="dxa"/>
                  <w:tcBorders>
                    <w:top w:val="single" w:sz="6" w:space="0" w:color="000000"/>
                    <w:left w:val="single" w:sz="6" w:space="0" w:color="000000"/>
                    <w:bottom w:val="single" w:sz="4" w:space="0" w:color="auto"/>
                    <w:right w:val="single" w:sz="6" w:space="0" w:color="000000"/>
                  </w:tcBorders>
                  <w:vAlign w:val="center"/>
                </w:tcPr>
                <w:p w:rsidR="003861C9" w:rsidRPr="008C044C" w:rsidRDefault="003861C9" w:rsidP="003861C9">
                  <w:pPr>
                    <w:widowControl w:val="0"/>
                    <w:pBdr>
                      <w:top w:val="nil"/>
                      <w:left w:val="nil"/>
                      <w:bottom w:val="nil"/>
                      <w:right w:val="nil"/>
                      <w:between w:val="nil"/>
                    </w:pBdr>
                    <w:jc w:val="center"/>
                    <w:rPr>
                      <w:rFonts w:ascii="Arial" w:eastAsia="Arial" w:hAnsi="Arial" w:cs="Arial"/>
                      <w:color w:val="FF0000"/>
                      <w:sz w:val="14"/>
                      <w:szCs w:val="14"/>
                    </w:rPr>
                  </w:pPr>
                  <w:r w:rsidRPr="008C044C">
                    <w:rPr>
                      <w:rFonts w:ascii="Arial" w:eastAsia="Arial" w:hAnsi="Arial" w:cs="Arial"/>
                      <w:color w:val="FF0000"/>
                      <w:sz w:val="14"/>
                      <w:szCs w:val="14"/>
                    </w:rPr>
                    <w:t>No aplica</w:t>
                  </w:r>
                </w:p>
              </w:tc>
              <w:tc>
                <w:tcPr>
                  <w:tcW w:w="850" w:type="dxa"/>
                  <w:gridSpan w:val="3"/>
                  <w:tcBorders>
                    <w:top w:val="single" w:sz="6" w:space="0" w:color="000000"/>
                    <w:left w:val="single" w:sz="6" w:space="0" w:color="000000"/>
                    <w:bottom w:val="single" w:sz="4" w:space="0" w:color="auto"/>
                    <w:right w:val="single" w:sz="6" w:space="0" w:color="000000"/>
                  </w:tcBorders>
                  <w:vAlign w:val="center"/>
                </w:tcPr>
                <w:p w:rsidR="003861C9" w:rsidRPr="008C044C" w:rsidRDefault="003861C9" w:rsidP="003861C9">
                  <w:pPr>
                    <w:pBdr>
                      <w:top w:val="nil"/>
                      <w:left w:val="nil"/>
                      <w:bottom w:val="nil"/>
                      <w:right w:val="nil"/>
                      <w:between w:val="nil"/>
                    </w:pBdr>
                    <w:spacing w:before="30" w:after="30"/>
                    <w:jc w:val="center"/>
                    <w:rPr>
                      <w:rFonts w:ascii="Arial" w:eastAsia="Arial" w:hAnsi="Arial" w:cs="Arial"/>
                      <w:color w:val="FF0000"/>
                      <w:sz w:val="14"/>
                      <w:szCs w:val="14"/>
                    </w:rPr>
                  </w:pPr>
                  <w:r w:rsidRPr="008C044C">
                    <w:rPr>
                      <w:rFonts w:ascii="Arial" w:eastAsia="Arial" w:hAnsi="Arial" w:cs="Arial"/>
                      <w:color w:val="FF0000"/>
                      <w:sz w:val="14"/>
                      <w:szCs w:val="14"/>
                    </w:rPr>
                    <w:t>Reforestación y suelos</w:t>
                  </w:r>
                </w:p>
              </w:tc>
            </w:tr>
            <w:tr w:rsidR="0064338C" w:rsidRPr="0064338C" w:rsidTr="00DF3C47">
              <w:trPr>
                <w:trHeight w:val="20"/>
              </w:trPr>
              <w:tc>
                <w:tcPr>
                  <w:tcW w:w="902" w:type="dxa"/>
                  <w:tcBorders>
                    <w:top w:val="single" w:sz="6" w:space="0" w:color="000000"/>
                    <w:left w:val="single" w:sz="6" w:space="0" w:color="000000"/>
                    <w:bottom w:val="single" w:sz="6" w:space="0" w:color="000000"/>
                    <w:right w:val="single" w:sz="6" w:space="0" w:color="000000"/>
                  </w:tcBorders>
                  <w:vAlign w:val="center"/>
                </w:tcPr>
                <w:p w:rsidR="003861C9" w:rsidRPr="008C044C" w:rsidRDefault="003861C9" w:rsidP="003861C9">
                  <w:pPr>
                    <w:pBdr>
                      <w:top w:val="nil"/>
                      <w:left w:val="nil"/>
                      <w:bottom w:val="nil"/>
                      <w:right w:val="nil"/>
                      <w:between w:val="nil"/>
                    </w:pBdr>
                    <w:spacing w:before="30" w:after="30"/>
                    <w:jc w:val="center"/>
                    <w:rPr>
                      <w:rFonts w:ascii="Arial" w:eastAsia="Arial" w:hAnsi="Arial" w:cs="Arial"/>
                      <w:b/>
                      <w:color w:val="FF0000"/>
                      <w:sz w:val="14"/>
                      <w:szCs w:val="14"/>
                    </w:rPr>
                  </w:pPr>
                  <w:r w:rsidRPr="008C044C">
                    <w:rPr>
                      <w:rFonts w:ascii="Arial" w:eastAsia="Arial" w:hAnsi="Arial" w:cs="Arial"/>
                      <w:b/>
                      <w:color w:val="FF0000"/>
                      <w:sz w:val="14"/>
                      <w:szCs w:val="14"/>
                    </w:rPr>
                    <w:t>RF.5 Manejo de Acahuales</w:t>
                  </w:r>
                </w:p>
                <w:p w:rsidR="003861C9" w:rsidRPr="008C044C" w:rsidRDefault="003861C9" w:rsidP="003861C9">
                  <w:pPr>
                    <w:pBdr>
                      <w:top w:val="nil"/>
                      <w:left w:val="nil"/>
                      <w:bottom w:val="nil"/>
                      <w:right w:val="nil"/>
                      <w:between w:val="nil"/>
                    </w:pBdr>
                    <w:spacing w:before="30" w:after="30"/>
                    <w:jc w:val="center"/>
                    <w:rPr>
                      <w:rFonts w:ascii="Arial" w:eastAsia="Arial" w:hAnsi="Arial" w:cs="Arial"/>
                      <w:b/>
                      <w:color w:val="FF0000"/>
                      <w:sz w:val="14"/>
                      <w:szCs w:val="14"/>
                    </w:rPr>
                  </w:pPr>
                </w:p>
              </w:tc>
              <w:tc>
                <w:tcPr>
                  <w:tcW w:w="646" w:type="dxa"/>
                  <w:tcBorders>
                    <w:top w:val="single" w:sz="6" w:space="0" w:color="000000"/>
                    <w:left w:val="single" w:sz="6" w:space="0" w:color="000000"/>
                    <w:bottom w:val="single" w:sz="4" w:space="0" w:color="auto"/>
                    <w:right w:val="single" w:sz="6" w:space="0" w:color="000000"/>
                  </w:tcBorders>
                  <w:vAlign w:val="center"/>
                </w:tcPr>
                <w:p w:rsidR="003861C9" w:rsidRPr="008C044C" w:rsidRDefault="003861C9" w:rsidP="003861C9">
                  <w:pPr>
                    <w:pBdr>
                      <w:top w:val="nil"/>
                      <w:left w:val="nil"/>
                      <w:bottom w:val="nil"/>
                      <w:right w:val="nil"/>
                      <w:between w:val="nil"/>
                    </w:pBdr>
                    <w:spacing w:before="30" w:after="30"/>
                    <w:jc w:val="center"/>
                    <w:rPr>
                      <w:rFonts w:ascii="Arial" w:eastAsia="Arial" w:hAnsi="Arial" w:cs="Arial"/>
                      <w:color w:val="FF0000"/>
                      <w:sz w:val="14"/>
                      <w:szCs w:val="14"/>
                    </w:rPr>
                  </w:pPr>
                  <w:r w:rsidRPr="008C044C">
                    <w:rPr>
                      <w:rFonts w:ascii="Arial" w:eastAsia="Arial" w:hAnsi="Arial" w:cs="Arial"/>
                      <w:color w:val="FF0000"/>
                      <w:sz w:val="14"/>
                      <w:szCs w:val="14"/>
                    </w:rPr>
                    <w:t>Única</w:t>
                  </w:r>
                </w:p>
              </w:tc>
              <w:tc>
                <w:tcPr>
                  <w:tcW w:w="907" w:type="dxa"/>
                  <w:tcBorders>
                    <w:top w:val="single" w:sz="6" w:space="0" w:color="000000"/>
                    <w:left w:val="single" w:sz="6" w:space="0" w:color="000000"/>
                    <w:bottom w:val="single" w:sz="4" w:space="0" w:color="auto"/>
                    <w:right w:val="single" w:sz="6" w:space="0" w:color="000000"/>
                  </w:tcBorders>
                  <w:vAlign w:val="center"/>
                </w:tcPr>
                <w:p w:rsidR="003861C9" w:rsidRPr="008C044C" w:rsidRDefault="003861C9" w:rsidP="003861C9">
                  <w:pPr>
                    <w:pBdr>
                      <w:top w:val="nil"/>
                      <w:left w:val="nil"/>
                      <w:bottom w:val="nil"/>
                      <w:right w:val="nil"/>
                      <w:between w:val="nil"/>
                    </w:pBdr>
                    <w:spacing w:before="30" w:after="30"/>
                    <w:jc w:val="center"/>
                    <w:rPr>
                      <w:rFonts w:ascii="Arial" w:eastAsia="Arial" w:hAnsi="Arial" w:cs="Arial"/>
                      <w:color w:val="FF0000"/>
                      <w:sz w:val="14"/>
                      <w:szCs w:val="14"/>
                    </w:rPr>
                  </w:pPr>
                  <w:r w:rsidRPr="008C044C">
                    <w:rPr>
                      <w:rFonts w:ascii="Arial" w:eastAsia="Arial" w:hAnsi="Arial" w:cs="Arial"/>
                      <w:color w:val="FF0000"/>
                      <w:sz w:val="14"/>
                      <w:szCs w:val="14"/>
                    </w:rPr>
                    <w:t>11,700/ha</w:t>
                  </w:r>
                </w:p>
              </w:tc>
              <w:tc>
                <w:tcPr>
                  <w:tcW w:w="631" w:type="dxa"/>
                  <w:tcBorders>
                    <w:top w:val="single" w:sz="6" w:space="0" w:color="000000"/>
                    <w:left w:val="single" w:sz="6" w:space="0" w:color="000000"/>
                    <w:bottom w:val="single" w:sz="4" w:space="0" w:color="auto"/>
                    <w:right w:val="single" w:sz="6" w:space="0" w:color="000000"/>
                  </w:tcBorders>
                  <w:vAlign w:val="center"/>
                </w:tcPr>
                <w:p w:rsidR="003861C9" w:rsidRPr="008C044C" w:rsidRDefault="003861C9" w:rsidP="003861C9">
                  <w:pPr>
                    <w:widowControl w:val="0"/>
                    <w:pBdr>
                      <w:top w:val="nil"/>
                      <w:left w:val="nil"/>
                      <w:bottom w:val="nil"/>
                      <w:right w:val="nil"/>
                      <w:between w:val="nil"/>
                    </w:pBdr>
                    <w:jc w:val="center"/>
                    <w:rPr>
                      <w:rFonts w:ascii="Arial" w:eastAsia="Arial" w:hAnsi="Arial" w:cs="Arial"/>
                      <w:color w:val="FF0000"/>
                      <w:sz w:val="14"/>
                      <w:szCs w:val="14"/>
                    </w:rPr>
                  </w:pPr>
                  <w:r w:rsidRPr="008C044C">
                    <w:rPr>
                      <w:rFonts w:ascii="Arial" w:eastAsia="Arial" w:hAnsi="Arial" w:cs="Arial"/>
                      <w:color w:val="FF0000"/>
                      <w:sz w:val="14"/>
                      <w:szCs w:val="14"/>
                    </w:rPr>
                    <w:t>1</w:t>
                  </w:r>
                </w:p>
              </w:tc>
              <w:tc>
                <w:tcPr>
                  <w:tcW w:w="646" w:type="dxa"/>
                  <w:tcBorders>
                    <w:top w:val="single" w:sz="6" w:space="0" w:color="000000"/>
                    <w:left w:val="single" w:sz="6" w:space="0" w:color="000000"/>
                    <w:bottom w:val="single" w:sz="4" w:space="0" w:color="auto"/>
                    <w:right w:val="single" w:sz="6" w:space="0" w:color="000000"/>
                  </w:tcBorders>
                  <w:vAlign w:val="center"/>
                </w:tcPr>
                <w:p w:rsidR="003861C9" w:rsidRPr="008C044C" w:rsidRDefault="003861C9" w:rsidP="003861C9">
                  <w:pPr>
                    <w:pBdr>
                      <w:top w:val="nil"/>
                      <w:left w:val="nil"/>
                      <w:bottom w:val="nil"/>
                      <w:right w:val="nil"/>
                      <w:between w:val="nil"/>
                    </w:pBdr>
                    <w:spacing w:before="30" w:after="30"/>
                    <w:jc w:val="center"/>
                    <w:rPr>
                      <w:rFonts w:ascii="Arial" w:eastAsia="Arial" w:hAnsi="Arial" w:cs="Arial"/>
                      <w:color w:val="FF0000"/>
                      <w:sz w:val="14"/>
                      <w:szCs w:val="14"/>
                    </w:rPr>
                  </w:pPr>
                  <w:r w:rsidRPr="008C044C">
                    <w:rPr>
                      <w:rFonts w:ascii="Arial" w:eastAsia="Arial" w:hAnsi="Arial" w:cs="Arial"/>
                      <w:color w:val="FF0000"/>
                      <w:sz w:val="14"/>
                      <w:szCs w:val="14"/>
                    </w:rPr>
                    <w:t>No aplica</w:t>
                  </w:r>
                </w:p>
              </w:tc>
              <w:tc>
                <w:tcPr>
                  <w:tcW w:w="502" w:type="dxa"/>
                  <w:tcBorders>
                    <w:top w:val="single" w:sz="6" w:space="0" w:color="000000"/>
                    <w:left w:val="single" w:sz="6" w:space="0" w:color="000000"/>
                    <w:bottom w:val="single" w:sz="4" w:space="0" w:color="auto"/>
                    <w:right w:val="single" w:sz="6" w:space="0" w:color="000000"/>
                  </w:tcBorders>
                  <w:vAlign w:val="center"/>
                </w:tcPr>
                <w:p w:rsidR="003861C9" w:rsidRPr="008C044C" w:rsidRDefault="003861C9" w:rsidP="003861C9">
                  <w:pPr>
                    <w:widowControl w:val="0"/>
                    <w:pBdr>
                      <w:top w:val="nil"/>
                      <w:left w:val="nil"/>
                      <w:bottom w:val="nil"/>
                      <w:right w:val="nil"/>
                      <w:between w:val="nil"/>
                    </w:pBdr>
                    <w:jc w:val="center"/>
                    <w:rPr>
                      <w:rFonts w:ascii="Arial" w:eastAsia="Arial" w:hAnsi="Arial" w:cs="Arial"/>
                      <w:color w:val="FF0000"/>
                      <w:sz w:val="14"/>
                      <w:szCs w:val="14"/>
                    </w:rPr>
                  </w:pPr>
                  <w:r w:rsidRPr="008C044C">
                    <w:rPr>
                      <w:rFonts w:ascii="Arial" w:eastAsia="Arial" w:hAnsi="Arial" w:cs="Arial"/>
                      <w:color w:val="FF0000"/>
                      <w:sz w:val="14"/>
                      <w:szCs w:val="14"/>
                    </w:rPr>
                    <w:t>100</w:t>
                  </w:r>
                </w:p>
              </w:tc>
              <w:tc>
                <w:tcPr>
                  <w:tcW w:w="850" w:type="dxa"/>
                  <w:gridSpan w:val="3"/>
                  <w:tcBorders>
                    <w:top w:val="single" w:sz="6" w:space="0" w:color="000000"/>
                    <w:left w:val="single" w:sz="6" w:space="0" w:color="000000"/>
                    <w:bottom w:val="single" w:sz="4" w:space="0" w:color="auto"/>
                    <w:right w:val="single" w:sz="6" w:space="0" w:color="000000"/>
                  </w:tcBorders>
                  <w:vAlign w:val="center"/>
                </w:tcPr>
                <w:p w:rsidR="003861C9" w:rsidRPr="008C044C" w:rsidRDefault="003861C9" w:rsidP="003861C9">
                  <w:pPr>
                    <w:pBdr>
                      <w:top w:val="nil"/>
                      <w:left w:val="nil"/>
                      <w:bottom w:val="nil"/>
                      <w:right w:val="nil"/>
                      <w:between w:val="nil"/>
                    </w:pBdr>
                    <w:spacing w:before="30" w:after="30"/>
                    <w:jc w:val="center"/>
                    <w:rPr>
                      <w:rFonts w:ascii="Arial" w:eastAsia="Arial" w:hAnsi="Arial" w:cs="Arial"/>
                      <w:color w:val="FF0000"/>
                      <w:sz w:val="14"/>
                      <w:szCs w:val="14"/>
                    </w:rPr>
                  </w:pPr>
                  <w:r w:rsidRPr="008C044C">
                    <w:rPr>
                      <w:rFonts w:ascii="Arial" w:eastAsia="Arial" w:hAnsi="Arial" w:cs="Arial"/>
                      <w:color w:val="FF0000"/>
                      <w:sz w:val="14"/>
                      <w:szCs w:val="14"/>
                    </w:rPr>
                    <w:t>Silvicultura Unidad 01</w:t>
                  </w:r>
                </w:p>
              </w:tc>
            </w:tr>
          </w:tbl>
          <w:p w:rsidR="003F331F" w:rsidRPr="0064338C" w:rsidRDefault="003F331F" w:rsidP="00104BA3">
            <w:pPr>
              <w:pStyle w:val="Texto"/>
              <w:spacing w:line="218" w:lineRule="exact"/>
              <w:ind w:firstLine="0"/>
            </w:pPr>
          </w:p>
        </w:tc>
        <w:tc>
          <w:tcPr>
            <w:tcW w:w="476" w:type="pct"/>
          </w:tcPr>
          <w:p w:rsidR="003F331F" w:rsidRPr="0064338C" w:rsidRDefault="003F331F" w:rsidP="008F6FC2">
            <w:pPr>
              <w:pStyle w:val="Texto"/>
              <w:spacing w:line="218" w:lineRule="exact"/>
              <w:ind w:firstLine="0"/>
              <w:rPr>
                <w:rFonts w:eastAsia="Calibri"/>
                <w:szCs w:val="18"/>
                <w:lang w:val="es-MX" w:eastAsia="en-US"/>
              </w:rPr>
            </w:pPr>
            <w:r w:rsidRPr="0064338C">
              <w:rPr>
                <w:rFonts w:eastAsia="Calibri"/>
                <w:szCs w:val="18"/>
                <w:lang w:val="es-MX" w:eastAsia="en-US"/>
              </w:rPr>
              <w:lastRenderedPageBreak/>
              <w:t>Si</w:t>
            </w:r>
            <w:r w:rsidR="008F6FC2" w:rsidRPr="0064338C">
              <w:rPr>
                <w:rFonts w:eastAsia="Calibri"/>
                <w:szCs w:val="18"/>
                <w:lang w:val="es-MX" w:eastAsia="en-US"/>
              </w:rPr>
              <w:t xml:space="preserve">mplificación del componente, actualización de montos e inclusión de tipo de productor. </w:t>
            </w:r>
          </w:p>
        </w:tc>
      </w:tr>
      <w:tr w:rsidR="0064338C" w:rsidRPr="0064338C" w:rsidTr="00CF135F">
        <w:trPr>
          <w:trHeight w:val="2958"/>
        </w:trPr>
        <w:tc>
          <w:tcPr>
            <w:tcW w:w="1880" w:type="pct"/>
          </w:tcPr>
          <w:tbl>
            <w:tblPr>
              <w:tblW w:w="4896" w:type="dxa"/>
              <w:tblInd w:w="144" w:type="dxa"/>
              <w:tblCellMar>
                <w:left w:w="70" w:type="dxa"/>
                <w:right w:w="70" w:type="dxa"/>
              </w:tblCellMar>
              <w:tblLook w:val="0000" w:firstRow="0" w:lastRow="0" w:firstColumn="0" w:lastColumn="0" w:noHBand="0" w:noVBand="0"/>
            </w:tblPr>
            <w:tblGrid>
              <w:gridCol w:w="878"/>
              <w:gridCol w:w="635"/>
              <w:gridCol w:w="693"/>
              <w:gridCol w:w="158"/>
              <w:gridCol w:w="696"/>
              <w:gridCol w:w="158"/>
              <w:gridCol w:w="544"/>
              <w:gridCol w:w="1134"/>
            </w:tblGrid>
            <w:tr w:rsidR="0064338C" w:rsidRPr="0064338C" w:rsidTr="00DF3C47">
              <w:trPr>
                <w:trHeight w:val="20"/>
              </w:trPr>
              <w:tc>
                <w:tcPr>
                  <w:tcW w:w="4896" w:type="dxa"/>
                  <w:gridSpan w:val="8"/>
                  <w:tcBorders>
                    <w:top w:val="single" w:sz="6" w:space="0" w:color="auto"/>
                    <w:left w:val="single" w:sz="6" w:space="0" w:color="auto"/>
                    <w:bottom w:val="single" w:sz="6" w:space="0" w:color="auto"/>
                    <w:right w:val="single" w:sz="6" w:space="0" w:color="auto"/>
                  </w:tcBorders>
                  <w:shd w:val="clear" w:color="000000" w:fill="C0C0C0"/>
                  <w:vAlign w:val="center"/>
                </w:tcPr>
                <w:p w:rsidR="00E729F0" w:rsidRPr="0064338C" w:rsidRDefault="00E729F0" w:rsidP="00E778AA">
                  <w:pPr>
                    <w:pStyle w:val="Texto"/>
                    <w:spacing w:line="218" w:lineRule="exact"/>
                    <w:ind w:firstLine="0"/>
                    <w:jc w:val="center"/>
                    <w:rPr>
                      <w:b/>
                      <w:sz w:val="10"/>
                      <w:szCs w:val="10"/>
                    </w:rPr>
                  </w:pPr>
                  <w:r w:rsidRPr="0064338C">
                    <w:rPr>
                      <w:b/>
                      <w:sz w:val="10"/>
                      <w:szCs w:val="10"/>
                    </w:rPr>
                    <w:lastRenderedPageBreak/>
                    <w:t>Componente IV. Silvicultura, Abasto,  Transformación y Comercialización</w:t>
                  </w:r>
                </w:p>
              </w:tc>
            </w:tr>
            <w:tr w:rsidR="0064338C" w:rsidRPr="0064338C" w:rsidTr="00DF3C47">
              <w:trPr>
                <w:trHeight w:val="20"/>
              </w:trPr>
              <w:tc>
                <w:tcPr>
                  <w:tcW w:w="927" w:type="dxa"/>
                  <w:vMerge w:val="restart"/>
                  <w:tcBorders>
                    <w:top w:val="single" w:sz="6" w:space="0" w:color="auto"/>
                    <w:left w:val="single" w:sz="6" w:space="0" w:color="auto"/>
                    <w:right w:val="single" w:sz="6" w:space="0" w:color="auto"/>
                  </w:tcBorders>
                  <w:shd w:val="clear" w:color="000000" w:fill="C0C0C0"/>
                  <w:vAlign w:val="center"/>
                </w:tcPr>
                <w:p w:rsidR="00E729F0" w:rsidRPr="0064338C" w:rsidRDefault="00E729F0" w:rsidP="00635EF1">
                  <w:pPr>
                    <w:pStyle w:val="Texto"/>
                    <w:spacing w:line="218" w:lineRule="exact"/>
                    <w:ind w:firstLine="0"/>
                    <w:jc w:val="center"/>
                    <w:rPr>
                      <w:b/>
                      <w:sz w:val="10"/>
                      <w:szCs w:val="10"/>
                    </w:rPr>
                  </w:pPr>
                  <w:r w:rsidRPr="0064338C">
                    <w:rPr>
                      <w:b/>
                      <w:sz w:val="10"/>
                      <w:szCs w:val="10"/>
                    </w:rPr>
                    <w:t>Concepto</w:t>
                  </w:r>
                </w:p>
              </w:tc>
              <w:tc>
                <w:tcPr>
                  <w:tcW w:w="478" w:type="dxa"/>
                  <w:vMerge w:val="restart"/>
                  <w:tcBorders>
                    <w:top w:val="single" w:sz="6" w:space="0" w:color="auto"/>
                    <w:left w:val="single" w:sz="6" w:space="0" w:color="auto"/>
                    <w:right w:val="single" w:sz="6" w:space="0" w:color="auto"/>
                  </w:tcBorders>
                  <w:shd w:val="clear" w:color="000000" w:fill="C0C0C0"/>
                  <w:vAlign w:val="center"/>
                </w:tcPr>
                <w:p w:rsidR="00E729F0" w:rsidRPr="0064338C" w:rsidRDefault="00E729F0" w:rsidP="00635EF1">
                  <w:pPr>
                    <w:pStyle w:val="Texto"/>
                    <w:spacing w:line="218" w:lineRule="exact"/>
                    <w:ind w:firstLine="0"/>
                    <w:jc w:val="center"/>
                    <w:rPr>
                      <w:b/>
                      <w:sz w:val="10"/>
                      <w:szCs w:val="10"/>
                    </w:rPr>
                  </w:pPr>
                  <w:r w:rsidRPr="0064338C">
                    <w:rPr>
                      <w:b/>
                      <w:sz w:val="10"/>
                      <w:szCs w:val="10"/>
                    </w:rPr>
                    <w:t>Modalidad</w:t>
                  </w:r>
                </w:p>
              </w:tc>
              <w:tc>
                <w:tcPr>
                  <w:tcW w:w="707" w:type="dxa"/>
                  <w:vMerge w:val="restart"/>
                  <w:tcBorders>
                    <w:top w:val="single" w:sz="6" w:space="0" w:color="auto"/>
                    <w:left w:val="single" w:sz="6" w:space="0" w:color="auto"/>
                    <w:right w:val="single" w:sz="6" w:space="0" w:color="auto"/>
                  </w:tcBorders>
                  <w:shd w:val="clear" w:color="000000" w:fill="C0C0C0"/>
                  <w:vAlign w:val="center"/>
                </w:tcPr>
                <w:p w:rsidR="00E729F0" w:rsidRPr="0064338C" w:rsidRDefault="00E729F0" w:rsidP="00635EF1">
                  <w:pPr>
                    <w:pStyle w:val="Texto"/>
                    <w:spacing w:line="218" w:lineRule="exact"/>
                    <w:ind w:firstLine="0"/>
                    <w:jc w:val="center"/>
                    <w:rPr>
                      <w:b/>
                      <w:sz w:val="10"/>
                      <w:szCs w:val="10"/>
                    </w:rPr>
                  </w:pPr>
                  <w:r w:rsidRPr="0064338C">
                    <w:rPr>
                      <w:b/>
                      <w:sz w:val="10"/>
                      <w:szCs w:val="10"/>
                    </w:rPr>
                    <w:t>Monto máximo ($)</w:t>
                  </w:r>
                </w:p>
              </w:tc>
              <w:tc>
                <w:tcPr>
                  <w:tcW w:w="160" w:type="dxa"/>
                  <w:tcBorders>
                    <w:top w:val="single" w:sz="6" w:space="0" w:color="auto"/>
                    <w:left w:val="single" w:sz="6" w:space="0" w:color="auto"/>
                    <w:right w:val="single" w:sz="6" w:space="0" w:color="auto"/>
                  </w:tcBorders>
                  <w:vAlign w:val="center"/>
                </w:tcPr>
                <w:p w:rsidR="00E729F0" w:rsidRPr="0064338C" w:rsidRDefault="00E729F0" w:rsidP="00635EF1">
                  <w:pPr>
                    <w:pStyle w:val="Texto"/>
                    <w:spacing w:line="218" w:lineRule="exact"/>
                    <w:ind w:firstLine="0"/>
                    <w:jc w:val="center"/>
                    <w:rPr>
                      <w:sz w:val="10"/>
                      <w:szCs w:val="10"/>
                    </w:rPr>
                  </w:pPr>
                </w:p>
              </w:tc>
              <w:tc>
                <w:tcPr>
                  <w:tcW w:w="696" w:type="dxa"/>
                  <w:tcBorders>
                    <w:top w:val="single" w:sz="6" w:space="0" w:color="auto"/>
                    <w:left w:val="single" w:sz="6" w:space="0" w:color="auto"/>
                    <w:bottom w:val="single" w:sz="6" w:space="0" w:color="auto"/>
                    <w:right w:val="single" w:sz="6" w:space="0" w:color="auto"/>
                  </w:tcBorders>
                  <w:shd w:val="clear" w:color="000000" w:fill="C0C0C0"/>
                  <w:vAlign w:val="center"/>
                </w:tcPr>
                <w:p w:rsidR="00E729F0" w:rsidRPr="0064338C" w:rsidRDefault="00E729F0" w:rsidP="00635EF1">
                  <w:pPr>
                    <w:pStyle w:val="Texto"/>
                    <w:spacing w:line="218" w:lineRule="exact"/>
                    <w:ind w:firstLine="0"/>
                    <w:jc w:val="center"/>
                    <w:rPr>
                      <w:b/>
                      <w:sz w:val="10"/>
                      <w:szCs w:val="10"/>
                    </w:rPr>
                  </w:pPr>
                  <w:r w:rsidRPr="0064338C">
                    <w:rPr>
                      <w:b/>
                      <w:sz w:val="10"/>
                      <w:szCs w:val="10"/>
                    </w:rPr>
                    <w:t>Persona beneficiaria</w:t>
                  </w:r>
                </w:p>
              </w:tc>
              <w:tc>
                <w:tcPr>
                  <w:tcW w:w="160" w:type="dxa"/>
                  <w:tcBorders>
                    <w:top w:val="single" w:sz="6" w:space="0" w:color="auto"/>
                    <w:left w:val="single" w:sz="6" w:space="0" w:color="auto"/>
                    <w:right w:val="single" w:sz="6" w:space="0" w:color="auto"/>
                  </w:tcBorders>
                  <w:vAlign w:val="center"/>
                </w:tcPr>
                <w:p w:rsidR="00E729F0" w:rsidRPr="0064338C" w:rsidRDefault="00E729F0" w:rsidP="00635EF1">
                  <w:pPr>
                    <w:pStyle w:val="Texto"/>
                    <w:spacing w:line="218" w:lineRule="exact"/>
                    <w:ind w:firstLine="0"/>
                    <w:jc w:val="center"/>
                    <w:rPr>
                      <w:b/>
                      <w:sz w:val="10"/>
                      <w:szCs w:val="10"/>
                    </w:rPr>
                  </w:pPr>
                </w:p>
              </w:tc>
              <w:tc>
                <w:tcPr>
                  <w:tcW w:w="1768" w:type="dxa"/>
                  <w:gridSpan w:val="2"/>
                  <w:tcBorders>
                    <w:top w:val="single" w:sz="6" w:space="0" w:color="auto"/>
                    <w:left w:val="single" w:sz="6" w:space="0" w:color="auto"/>
                    <w:bottom w:val="single" w:sz="6" w:space="0" w:color="auto"/>
                    <w:right w:val="single" w:sz="6" w:space="0" w:color="auto"/>
                  </w:tcBorders>
                  <w:shd w:val="clear" w:color="000000" w:fill="C0C0C0"/>
                  <w:vAlign w:val="center"/>
                </w:tcPr>
                <w:p w:rsidR="00E729F0" w:rsidRPr="0064338C" w:rsidRDefault="00E729F0" w:rsidP="00635EF1">
                  <w:pPr>
                    <w:pStyle w:val="Texto"/>
                    <w:spacing w:line="218" w:lineRule="exact"/>
                    <w:ind w:firstLine="0"/>
                    <w:jc w:val="center"/>
                    <w:rPr>
                      <w:b/>
                      <w:sz w:val="10"/>
                      <w:szCs w:val="10"/>
                    </w:rPr>
                  </w:pPr>
                  <w:r w:rsidRPr="0064338C">
                    <w:rPr>
                      <w:b/>
                      <w:sz w:val="10"/>
                      <w:szCs w:val="10"/>
                    </w:rPr>
                    <w:t>Asistencia Técnica Certificada</w:t>
                  </w:r>
                </w:p>
              </w:tc>
            </w:tr>
            <w:tr w:rsidR="0064338C" w:rsidRPr="0064338C" w:rsidTr="00DF3C47">
              <w:trPr>
                <w:trHeight w:val="20"/>
              </w:trPr>
              <w:tc>
                <w:tcPr>
                  <w:tcW w:w="927" w:type="dxa"/>
                  <w:vMerge/>
                  <w:tcBorders>
                    <w:left w:val="single" w:sz="6" w:space="0" w:color="auto"/>
                    <w:bottom w:val="single" w:sz="6" w:space="0" w:color="000000"/>
                    <w:right w:val="single" w:sz="6" w:space="0" w:color="auto"/>
                  </w:tcBorders>
                  <w:vAlign w:val="center"/>
                </w:tcPr>
                <w:p w:rsidR="00E729F0" w:rsidRPr="0064338C" w:rsidRDefault="00E729F0" w:rsidP="00635EF1">
                  <w:pPr>
                    <w:pStyle w:val="Texto"/>
                    <w:spacing w:line="218" w:lineRule="exact"/>
                    <w:ind w:firstLine="0"/>
                    <w:jc w:val="center"/>
                    <w:rPr>
                      <w:b/>
                      <w:sz w:val="10"/>
                      <w:szCs w:val="10"/>
                    </w:rPr>
                  </w:pPr>
                </w:p>
              </w:tc>
              <w:tc>
                <w:tcPr>
                  <w:tcW w:w="478" w:type="dxa"/>
                  <w:vMerge/>
                  <w:tcBorders>
                    <w:left w:val="single" w:sz="6" w:space="0" w:color="auto"/>
                    <w:bottom w:val="single" w:sz="6" w:space="0" w:color="000000"/>
                    <w:right w:val="single" w:sz="6" w:space="0" w:color="auto"/>
                  </w:tcBorders>
                  <w:vAlign w:val="center"/>
                </w:tcPr>
                <w:p w:rsidR="00E729F0" w:rsidRPr="0064338C" w:rsidRDefault="00E729F0" w:rsidP="00635EF1">
                  <w:pPr>
                    <w:pStyle w:val="Texto"/>
                    <w:spacing w:line="218" w:lineRule="exact"/>
                    <w:ind w:firstLine="0"/>
                    <w:jc w:val="center"/>
                    <w:rPr>
                      <w:b/>
                      <w:sz w:val="10"/>
                      <w:szCs w:val="10"/>
                    </w:rPr>
                  </w:pPr>
                </w:p>
              </w:tc>
              <w:tc>
                <w:tcPr>
                  <w:tcW w:w="707" w:type="dxa"/>
                  <w:vMerge/>
                  <w:tcBorders>
                    <w:left w:val="single" w:sz="6" w:space="0" w:color="auto"/>
                    <w:bottom w:val="single" w:sz="6" w:space="0" w:color="000000"/>
                    <w:right w:val="single" w:sz="6" w:space="0" w:color="auto"/>
                  </w:tcBorders>
                  <w:vAlign w:val="center"/>
                </w:tcPr>
                <w:p w:rsidR="00E729F0" w:rsidRPr="0064338C" w:rsidRDefault="00E729F0" w:rsidP="00635EF1">
                  <w:pPr>
                    <w:pStyle w:val="Texto"/>
                    <w:spacing w:line="218" w:lineRule="exact"/>
                    <w:ind w:firstLine="0"/>
                    <w:jc w:val="center"/>
                    <w:rPr>
                      <w:b/>
                      <w:sz w:val="10"/>
                      <w:szCs w:val="10"/>
                    </w:rPr>
                  </w:pPr>
                </w:p>
              </w:tc>
              <w:tc>
                <w:tcPr>
                  <w:tcW w:w="160" w:type="dxa"/>
                  <w:tcBorders>
                    <w:left w:val="single" w:sz="6" w:space="0" w:color="auto"/>
                    <w:right w:val="single" w:sz="6" w:space="0" w:color="auto"/>
                  </w:tcBorders>
                  <w:vAlign w:val="center"/>
                </w:tcPr>
                <w:p w:rsidR="00E729F0" w:rsidRPr="0064338C" w:rsidRDefault="00E729F0" w:rsidP="00635EF1">
                  <w:pPr>
                    <w:pStyle w:val="Texto"/>
                    <w:spacing w:line="218" w:lineRule="exact"/>
                    <w:ind w:firstLine="0"/>
                    <w:jc w:val="center"/>
                    <w:rPr>
                      <w:sz w:val="10"/>
                      <w:szCs w:val="10"/>
                    </w:rPr>
                  </w:pPr>
                </w:p>
              </w:tc>
              <w:tc>
                <w:tcPr>
                  <w:tcW w:w="696" w:type="dxa"/>
                  <w:tcBorders>
                    <w:top w:val="single" w:sz="6" w:space="0" w:color="auto"/>
                    <w:left w:val="single" w:sz="6" w:space="0" w:color="auto"/>
                    <w:bottom w:val="single" w:sz="6" w:space="0" w:color="auto"/>
                    <w:right w:val="single" w:sz="6" w:space="0" w:color="auto"/>
                  </w:tcBorders>
                  <w:shd w:val="clear" w:color="000000" w:fill="C0C0C0"/>
                  <w:vAlign w:val="center"/>
                </w:tcPr>
                <w:p w:rsidR="00E729F0" w:rsidRPr="0064338C" w:rsidRDefault="00E729F0" w:rsidP="00635EF1">
                  <w:pPr>
                    <w:pStyle w:val="Texto"/>
                    <w:spacing w:line="218" w:lineRule="exact"/>
                    <w:ind w:firstLine="0"/>
                    <w:jc w:val="center"/>
                    <w:rPr>
                      <w:b/>
                      <w:sz w:val="10"/>
                      <w:szCs w:val="10"/>
                    </w:rPr>
                  </w:pPr>
                  <w:r w:rsidRPr="0064338C">
                    <w:rPr>
                      <w:b/>
                      <w:sz w:val="10"/>
                      <w:szCs w:val="10"/>
                    </w:rPr>
                    <w:t>Número máximo de apoyos</w:t>
                  </w:r>
                </w:p>
              </w:tc>
              <w:tc>
                <w:tcPr>
                  <w:tcW w:w="160" w:type="dxa"/>
                  <w:tcBorders>
                    <w:left w:val="single" w:sz="6" w:space="0" w:color="auto"/>
                    <w:right w:val="single" w:sz="6" w:space="0" w:color="auto"/>
                  </w:tcBorders>
                  <w:vAlign w:val="center"/>
                </w:tcPr>
                <w:p w:rsidR="00E729F0" w:rsidRPr="0064338C" w:rsidRDefault="00E729F0" w:rsidP="00635EF1">
                  <w:pPr>
                    <w:pStyle w:val="Texto"/>
                    <w:spacing w:line="218" w:lineRule="exact"/>
                    <w:ind w:firstLine="0"/>
                    <w:jc w:val="center"/>
                    <w:rPr>
                      <w:b/>
                      <w:sz w:val="10"/>
                      <w:szCs w:val="10"/>
                    </w:rPr>
                  </w:pPr>
                </w:p>
              </w:tc>
              <w:tc>
                <w:tcPr>
                  <w:tcW w:w="549" w:type="dxa"/>
                  <w:tcBorders>
                    <w:top w:val="single" w:sz="6" w:space="0" w:color="auto"/>
                    <w:left w:val="single" w:sz="6" w:space="0" w:color="auto"/>
                    <w:bottom w:val="single" w:sz="6" w:space="0" w:color="auto"/>
                    <w:right w:val="single" w:sz="6" w:space="0" w:color="auto"/>
                  </w:tcBorders>
                  <w:shd w:val="clear" w:color="000000" w:fill="C0C0C0"/>
                  <w:vAlign w:val="center"/>
                </w:tcPr>
                <w:p w:rsidR="00E729F0" w:rsidRPr="0064338C" w:rsidRDefault="00E729F0" w:rsidP="00635EF1">
                  <w:pPr>
                    <w:pStyle w:val="Texto"/>
                    <w:spacing w:line="218" w:lineRule="exact"/>
                    <w:ind w:firstLine="0"/>
                    <w:jc w:val="center"/>
                    <w:rPr>
                      <w:b/>
                      <w:sz w:val="10"/>
                      <w:szCs w:val="10"/>
                    </w:rPr>
                  </w:pPr>
                  <w:r w:rsidRPr="0064338C">
                    <w:rPr>
                      <w:b/>
                      <w:sz w:val="10"/>
                      <w:szCs w:val="10"/>
                    </w:rPr>
                    <w:t>Número máximo de apoyos</w:t>
                  </w:r>
                </w:p>
              </w:tc>
              <w:tc>
                <w:tcPr>
                  <w:tcW w:w="1219" w:type="dxa"/>
                  <w:tcBorders>
                    <w:top w:val="single" w:sz="6" w:space="0" w:color="auto"/>
                    <w:left w:val="single" w:sz="6" w:space="0" w:color="auto"/>
                    <w:bottom w:val="single" w:sz="6" w:space="0" w:color="auto"/>
                    <w:right w:val="single" w:sz="6" w:space="0" w:color="auto"/>
                  </w:tcBorders>
                  <w:shd w:val="clear" w:color="000000" w:fill="C0C0C0"/>
                  <w:vAlign w:val="center"/>
                </w:tcPr>
                <w:p w:rsidR="00E729F0" w:rsidRPr="0064338C" w:rsidRDefault="00E729F0" w:rsidP="00635EF1">
                  <w:pPr>
                    <w:pStyle w:val="Texto"/>
                    <w:spacing w:line="218" w:lineRule="exact"/>
                    <w:ind w:firstLine="0"/>
                    <w:jc w:val="center"/>
                    <w:rPr>
                      <w:b/>
                      <w:sz w:val="10"/>
                      <w:szCs w:val="10"/>
                    </w:rPr>
                  </w:pPr>
                  <w:r w:rsidRPr="0064338C">
                    <w:rPr>
                      <w:b/>
                      <w:sz w:val="10"/>
                      <w:szCs w:val="10"/>
                    </w:rPr>
                    <w:t>Capacidad Técnica Certificada requerida</w:t>
                  </w:r>
                </w:p>
              </w:tc>
            </w:tr>
            <w:tr w:rsidR="0064338C" w:rsidRPr="0064338C" w:rsidTr="00DF3C47">
              <w:trPr>
                <w:trHeight w:val="20"/>
              </w:trPr>
              <w:tc>
                <w:tcPr>
                  <w:tcW w:w="927" w:type="dxa"/>
                  <w:tcBorders>
                    <w:top w:val="single" w:sz="6" w:space="0" w:color="auto"/>
                    <w:left w:val="single" w:sz="6" w:space="0" w:color="auto"/>
                    <w:bottom w:val="single" w:sz="6" w:space="0" w:color="000000"/>
                    <w:right w:val="single" w:sz="6" w:space="0" w:color="auto"/>
                  </w:tcBorders>
                  <w:vAlign w:val="center"/>
                </w:tcPr>
                <w:p w:rsidR="00E729F0" w:rsidRPr="0064338C" w:rsidRDefault="00E729F0" w:rsidP="00635EF1">
                  <w:pPr>
                    <w:pStyle w:val="Texto"/>
                    <w:spacing w:line="218" w:lineRule="exact"/>
                    <w:ind w:firstLine="0"/>
                    <w:jc w:val="center"/>
                    <w:rPr>
                      <w:b/>
                      <w:sz w:val="10"/>
                      <w:szCs w:val="10"/>
                    </w:rPr>
                  </w:pPr>
                  <w:r w:rsidRPr="0064338C">
                    <w:rPr>
                      <w:b/>
                      <w:sz w:val="10"/>
                      <w:szCs w:val="10"/>
                    </w:rPr>
                    <w:t>SAT.1 Cultivo forestal y manejo del hábitat</w:t>
                  </w:r>
                </w:p>
              </w:tc>
              <w:tc>
                <w:tcPr>
                  <w:tcW w:w="478" w:type="dxa"/>
                  <w:tcBorders>
                    <w:top w:val="single" w:sz="6" w:space="0" w:color="auto"/>
                    <w:left w:val="single" w:sz="6" w:space="0" w:color="auto"/>
                    <w:bottom w:val="single" w:sz="6" w:space="0" w:color="000000"/>
                    <w:right w:val="single" w:sz="6" w:space="0" w:color="auto"/>
                  </w:tcBorders>
                  <w:vAlign w:val="center"/>
                </w:tcPr>
                <w:p w:rsidR="00E729F0" w:rsidRPr="0064338C" w:rsidRDefault="00E729F0" w:rsidP="00635EF1">
                  <w:pPr>
                    <w:pStyle w:val="Texto"/>
                    <w:spacing w:line="218" w:lineRule="exact"/>
                    <w:ind w:firstLine="0"/>
                    <w:jc w:val="center"/>
                    <w:rPr>
                      <w:b/>
                      <w:sz w:val="10"/>
                      <w:szCs w:val="10"/>
                    </w:rPr>
                  </w:pPr>
                  <w:r w:rsidRPr="0064338C">
                    <w:rPr>
                      <w:sz w:val="10"/>
                      <w:szCs w:val="10"/>
                    </w:rPr>
                    <w:t>No aplica</w:t>
                  </w:r>
                </w:p>
              </w:tc>
              <w:tc>
                <w:tcPr>
                  <w:tcW w:w="707" w:type="dxa"/>
                  <w:tcBorders>
                    <w:top w:val="single" w:sz="6" w:space="0" w:color="auto"/>
                    <w:left w:val="single" w:sz="6" w:space="0" w:color="auto"/>
                    <w:bottom w:val="single" w:sz="6" w:space="0" w:color="000000"/>
                    <w:right w:val="single" w:sz="6" w:space="0" w:color="auto"/>
                  </w:tcBorders>
                  <w:vAlign w:val="center"/>
                </w:tcPr>
                <w:p w:rsidR="00E729F0" w:rsidRPr="0064338C" w:rsidRDefault="00E729F0" w:rsidP="00635EF1">
                  <w:pPr>
                    <w:pStyle w:val="Texto"/>
                    <w:spacing w:line="218" w:lineRule="exact"/>
                    <w:ind w:firstLine="0"/>
                    <w:jc w:val="center"/>
                    <w:rPr>
                      <w:sz w:val="10"/>
                      <w:szCs w:val="10"/>
                    </w:rPr>
                  </w:pPr>
                  <w:r w:rsidRPr="0064338C">
                    <w:rPr>
                      <w:sz w:val="10"/>
                      <w:szCs w:val="10"/>
                    </w:rPr>
                    <w:t>Maderable 900,000</w:t>
                  </w:r>
                </w:p>
                <w:p w:rsidR="00E729F0" w:rsidRPr="0064338C" w:rsidRDefault="00E729F0" w:rsidP="00635EF1">
                  <w:pPr>
                    <w:pStyle w:val="Texto"/>
                    <w:spacing w:line="218" w:lineRule="exact"/>
                    <w:ind w:firstLine="0"/>
                    <w:jc w:val="center"/>
                    <w:rPr>
                      <w:sz w:val="10"/>
                      <w:szCs w:val="10"/>
                    </w:rPr>
                  </w:pPr>
                  <w:r w:rsidRPr="0064338C">
                    <w:rPr>
                      <w:sz w:val="10"/>
                      <w:szCs w:val="10"/>
                    </w:rPr>
                    <w:t>No maderable 300,000</w:t>
                  </w:r>
                </w:p>
                <w:p w:rsidR="00E729F0" w:rsidRPr="0064338C" w:rsidRDefault="00E729F0" w:rsidP="00635EF1">
                  <w:pPr>
                    <w:pStyle w:val="Texto"/>
                    <w:spacing w:line="218" w:lineRule="exact"/>
                    <w:ind w:firstLine="0"/>
                    <w:jc w:val="center"/>
                    <w:rPr>
                      <w:sz w:val="10"/>
                      <w:szCs w:val="10"/>
                    </w:rPr>
                  </w:pPr>
                  <w:r w:rsidRPr="0064338C">
                    <w:rPr>
                      <w:sz w:val="10"/>
                      <w:szCs w:val="10"/>
                    </w:rPr>
                    <w:t xml:space="preserve">Vida Silvestre </w:t>
                  </w:r>
                  <w:r w:rsidRPr="0064338C">
                    <w:rPr>
                      <w:sz w:val="10"/>
                      <w:szCs w:val="10"/>
                    </w:rPr>
                    <w:lastRenderedPageBreak/>
                    <w:t>200,000</w:t>
                  </w:r>
                </w:p>
              </w:tc>
              <w:tc>
                <w:tcPr>
                  <w:tcW w:w="160" w:type="dxa"/>
                  <w:tcBorders>
                    <w:left w:val="single" w:sz="6" w:space="0" w:color="auto"/>
                    <w:right w:val="single" w:sz="6" w:space="0" w:color="auto"/>
                  </w:tcBorders>
                  <w:vAlign w:val="center"/>
                </w:tcPr>
                <w:p w:rsidR="00E729F0" w:rsidRPr="0064338C" w:rsidRDefault="00E729F0" w:rsidP="00635EF1">
                  <w:pPr>
                    <w:pStyle w:val="Texto"/>
                    <w:spacing w:line="218" w:lineRule="exact"/>
                    <w:ind w:firstLine="0"/>
                    <w:jc w:val="center"/>
                    <w:rPr>
                      <w:sz w:val="10"/>
                      <w:szCs w:val="10"/>
                    </w:rPr>
                  </w:pPr>
                </w:p>
              </w:tc>
              <w:tc>
                <w:tcPr>
                  <w:tcW w:w="696" w:type="dxa"/>
                  <w:tcBorders>
                    <w:top w:val="single" w:sz="6" w:space="0" w:color="auto"/>
                    <w:left w:val="single" w:sz="6" w:space="0" w:color="auto"/>
                    <w:bottom w:val="single" w:sz="6" w:space="0" w:color="000000"/>
                    <w:right w:val="single" w:sz="6" w:space="0" w:color="auto"/>
                  </w:tcBorders>
                  <w:vAlign w:val="center"/>
                </w:tcPr>
                <w:p w:rsidR="00E729F0" w:rsidRPr="0064338C" w:rsidRDefault="00E729F0" w:rsidP="00635EF1">
                  <w:pPr>
                    <w:pStyle w:val="Texto"/>
                    <w:spacing w:line="218" w:lineRule="exact"/>
                    <w:ind w:firstLine="0"/>
                    <w:jc w:val="center"/>
                    <w:rPr>
                      <w:sz w:val="10"/>
                      <w:szCs w:val="10"/>
                    </w:rPr>
                  </w:pPr>
                  <w:r w:rsidRPr="0064338C">
                    <w:rPr>
                      <w:sz w:val="10"/>
                      <w:szCs w:val="10"/>
                    </w:rPr>
                    <w:t>Maderable 3</w:t>
                  </w:r>
                </w:p>
                <w:p w:rsidR="00E729F0" w:rsidRPr="0064338C" w:rsidRDefault="00E729F0" w:rsidP="00635EF1">
                  <w:pPr>
                    <w:pStyle w:val="Texto"/>
                    <w:spacing w:line="218" w:lineRule="exact"/>
                    <w:ind w:firstLine="0"/>
                    <w:jc w:val="center"/>
                    <w:rPr>
                      <w:sz w:val="10"/>
                      <w:szCs w:val="10"/>
                    </w:rPr>
                  </w:pPr>
                  <w:r w:rsidRPr="0064338C">
                    <w:rPr>
                      <w:sz w:val="10"/>
                      <w:szCs w:val="10"/>
                    </w:rPr>
                    <w:t>No maderable 3</w:t>
                  </w:r>
                </w:p>
                <w:p w:rsidR="00E729F0" w:rsidRPr="0064338C" w:rsidRDefault="00E729F0" w:rsidP="00635EF1">
                  <w:pPr>
                    <w:pStyle w:val="Texto"/>
                    <w:spacing w:line="218" w:lineRule="exact"/>
                    <w:ind w:firstLine="0"/>
                    <w:jc w:val="center"/>
                    <w:rPr>
                      <w:sz w:val="10"/>
                      <w:szCs w:val="10"/>
                    </w:rPr>
                  </w:pPr>
                  <w:r w:rsidRPr="0064338C">
                    <w:rPr>
                      <w:sz w:val="10"/>
                      <w:szCs w:val="10"/>
                    </w:rPr>
                    <w:t>Vida Silvestre 1</w:t>
                  </w:r>
                </w:p>
              </w:tc>
              <w:tc>
                <w:tcPr>
                  <w:tcW w:w="160" w:type="dxa"/>
                  <w:tcBorders>
                    <w:left w:val="single" w:sz="6" w:space="0" w:color="auto"/>
                    <w:right w:val="single" w:sz="6" w:space="0" w:color="auto"/>
                  </w:tcBorders>
                  <w:vAlign w:val="center"/>
                </w:tcPr>
                <w:p w:rsidR="00E729F0" w:rsidRPr="0064338C" w:rsidRDefault="00E729F0" w:rsidP="00635EF1">
                  <w:pPr>
                    <w:pStyle w:val="Texto"/>
                    <w:spacing w:line="218" w:lineRule="exact"/>
                    <w:ind w:firstLine="0"/>
                    <w:jc w:val="center"/>
                    <w:rPr>
                      <w:sz w:val="10"/>
                      <w:szCs w:val="10"/>
                    </w:rPr>
                  </w:pPr>
                </w:p>
              </w:tc>
              <w:tc>
                <w:tcPr>
                  <w:tcW w:w="549" w:type="dxa"/>
                  <w:tcBorders>
                    <w:top w:val="single" w:sz="6" w:space="0" w:color="auto"/>
                    <w:left w:val="single" w:sz="6" w:space="0" w:color="auto"/>
                    <w:bottom w:val="single" w:sz="6" w:space="0" w:color="auto"/>
                    <w:right w:val="single" w:sz="6" w:space="0" w:color="auto"/>
                  </w:tcBorders>
                  <w:vAlign w:val="center"/>
                </w:tcPr>
                <w:p w:rsidR="00E729F0" w:rsidRPr="0064338C" w:rsidRDefault="00E729F0" w:rsidP="00635EF1">
                  <w:pPr>
                    <w:pStyle w:val="Texto"/>
                    <w:spacing w:line="218" w:lineRule="exact"/>
                    <w:ind w:firstLine="0"/>
                    <w:jc w:val="center"/>
                    <w:rPr>
                      <w:sz w:val="10"/>
                      <w:szCs w:val="10"/>
                    </w:rPr>
                  </w:pPr>
                  <w:r w:rsidRPr="0064338C">
                    <w:rPr>
                      <w:sz w:val="10"/>
                      <w:szCs w:val="10"/>
                    </w:rPr>
                    <w:t>No aplica</w:t>
                  </w:r>
                </w:p>
              </w:tc>
              <w:tc>
                <w:tcPr>
                  <w:tcW w:w="1219" w:type="dxa"/>
                  <w:tcBorders>
                    <w:top w:val="single" w:sz="6" w:space="0" w:color="auto"/>
                    <w:left w:val="single" w:sz="6" w:space="0" w:color="auto"/>
                    <w:bottom w:val="single" w:sz="6" w:space="0" w:color="auto"/>
                    <w:right w:val="single" w:sz="6" w:space="0" w:color="auto"/>
                  </w:tcBorders>
                  <w:vAlign w:val="center"/>
                </w:tcPr>
                <w:p w:rsidR="00E729F0" w:rsidRPr="0064338C" w:rsidRDefault="00E729F0" w:rsidP="00635EF1">
                  <w:pPr>
                    <w:pStyle w:val="Texto"/>
                    <w:spacing w:line="218" w:lineRule="exact"/>
                    <w:ind w:firstLine="0"/>
                    <w:jc w:val="center"/>
                    <w:rPr>
                      <w:sz w:val="10"/>
                      <w:szCs w:val="10"/>
                    </w:rPr>
                  </w:pPr>
                  <w:r w:rsidRPr="0064338C">
                    <w:rPr>
                      <w:sz w:val="10"/>
                      <w:szCs w:val="10"/>
                    </w:rPr>
                    <w:t>Para maderable y no maderable: Registro Forestal Nacional</w:t>
                  </w:r>
                </w:p>
                <w:p w:rsidR="00E729F0" w:rsidRPr="0064338C" w:rsidRDefault="00E729F0" w:rsidP="00635EF1">
                  <w:pPr>
                    <w:pStyle w:val="Texto"/>
                    <w:spacing w:line="218" w:lineRule="exact"/>
                    <w:ind w:firstLine="0"/>
                    <w:jc w:val="center"/>
                    <w:rPr>
                      <w:sz w:val="10"/>
                      <w:szCs w:val="10"/>
                    </w:rPr>
                  </w:pPr>
                  <w:r w:rsidRPr="0064338C">
                    <w:rPr>
                      <w:sz w:val="10"/>
                      <w:szCs w:val="10"/>
                    </w:rPr>
                    <w:t>Para vida Silvestre:</w:t>
                  </w:r>
                </w:p>
                <w:p w:rsidR="00E729F0" w:rsidRPr="0064338C" w:rsidRDefault="00E729F0" w:rsidP="00635EF1">
                  <w:pPr>
                    <w:pStyle w:val="Texto"/>
                    <w:spacing w:line="218" w:lineRule="exact"/>
                    <w:ind w:firstLine="0"/>
                    <w:jc w:val="center"/>
                    <w:rPr>
                      <w:sz w:val="10"/>
                      <w:szCs w:val="10"/>
                    </w:rPr>
                  </w:pPr>
                  <w:r w:rsidRPr="0064338C">
                    <w:rPr>
                      <w:sz w:val="10"/>
                      <w:szCs w:val="10"/>
                    </w:rPr>
                    <w:t>Silvicultura Unidad 01 o Registro Forestal Nacional</w:t>
                  </w:r>
                </w:p>
              </w:tc>
            </w:tr>
          </w:tbl>
          <w:p w:rsidR="00E729F0" w:rsidRPr="0064338C" w:rsidRDefault="00E729F0" w:rsidP="00635EF1">
            <w:pPr>
              <w:rPr>
                <w:sz w:val="2"/>
              </w:rPr>
            </w:pPr>
          </w:p>
        </w:tc>
        <w:tc>
          <w:tcPr>
            <w:tcW w:w="2644" w:type="pct"/>
            <w:vMerge w:val="restart"/>
          </w:tcPr>
          <w:tbl>
            <w:tblPr>
              <w:tblW w:w="5255" w:type="dxa"/>
              <w:tblInd w:w="144" w:type="dxa"/>
              <w:tblLook w:val="0000" w:firstRow="0" w:lastRow="0" w:firstColumn="0" w:lastColumn="0" w:noHBand="0" w:noVBand="0"/>
            </w:tblPr>
            <w:tblGrid>
              <w:gridCol w:w="935"/>
              <w:gridCol w:w="911"/>
              <w:gridCol w:w="797"/>
              <w:gridCol w:w="767"/>
              <w:gridCol w:w="712"/>
              <w:gridCol w:w="554"/>
              <w:gridCol w:w="737"/>
            </w:tblGrid>
            <w:tr w:rsidR="0064338C" w:rsidRPr="0064338C" w:rsidTr="00DF3C47">
              <w:trPr>
                <w:trHeight w:val="21"/>
              </w:trPr>
              <w:tc>
                <w:tcPr>
                  <w:tcW w:w="5254" w:type="dxa"/>
                  <w:gridSpan w:val="7"/>
                  <w:tcBorders>
                    <w:top w:val="single" w:sz="6" w:space="0" w:color="000000"/>
                    <w:left w:val="single" w:sz="6" w:space="0" w:color="000000"/>
                    <w:bottom w:val="single" w:sz="6" w:space="0" w:color="000000"/>
                    <w:right w:val="single" w:sz="6" w:space="0" w:color="000000"/>
                  </w:tcBorders>
                  <w:shd w:val="clear" w:color="auto" w:fill="C0C0C0"/>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b/>
                      <w:sz w:val="14"/>
                      <w:szCs w:val="14"/>
                    </w:rPr>
                  </w:pPr>
                  <w:r w:rsidRPr="0064338C">
                    <w:rPr>
                      <w:rFonts w:ascii="Arial" w:eastAsia="Arial" w:hAnsi="Arial" w:cs="Arial"/>
                      <w:b/>
                      <w:sz w:val="14"/>
                      <w:szCs w:val="14"/>
                    </w:rPr>
                    <w:lastRenderedPageBreak/>
                    <w:t>Componente IV. Silvicultura, Abasto, Transformación y Comercialización</w:t>
                  </w:r>
                </w:p>
              </w:tc>
            </w:tr>
            <w:tr w:rsidR="0064338C" w:rsidRPr="0064338C" w:rsidTr="00DF3C47">
              <w:trPr>
                <w:trHeight w:val="21"/>
              </w:trPr>
              <w:tc>
                <w:tcPr>
                  <w:tcW w:w="858" w:type="dxa"/>
                  <w:vMerge w:val="restart"/>
                  <w:tcBorders>
                    <w:top w:val="single" w:sz="6" w:space="0" w:color="000000"/>
                    <w:left w:val="single" w:sz="6" w:space="0" w:color="000000"/>
                    <w:right w:val="single" w:sz="6" w:space="0" w:color="000000"/>
                  </w:tcBorders>
                  <w:shd w:val="clear" w:color="auto" w:fill="C0C0C0"/>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b/>
                      <w:sz w:val="14"/>
                      <w:szCs w:val="14"/>
                    </w:rPr>
                  </w:pPr>
                  <w:r w:rsidRPr="0064338C">
                    <w:rPr>
                      <w:rFonts w:ascii="Arial" w:eastAsia="Arial" w:hAnsi="Arial" w:cs="Arial"/>
                      <w:b/>
                      <w:sz w:val="14"/>
                      <w:szCs w:val="14"/>
                    </w:rPr>
                    <w:t>Concepto</w:t>
                  </w:r>
                </w:p>
              </w:tc>
              <w:tc>
                <w:tcPr>
                  <w:tcW w:w="707" w:type="dxa"/>
                  <w:vMerge w:val="restart"/>
                  <w:tcBorders>
                    <w:top w:val="single" w:sz="6" w:space="0" w:color="000000"/>
                    <w:left w:val="single" w:sz="6" w:space="0" w:color="000000"/>
                    <w:right w:val="single" w:sz="6" w:space="0" w:color="000000"/>
                  </w:tcBorders>
                  <w:shd w:val="clear" w:color="auto" w:fill="C0C0C0"/>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b/>
                      <w:sz w:val="14"/>
                      <w:szCs w:val="14"/>
                    </w:rPr>
                  </w:pPr>
                  <w:r w:rsidRPr="0064338C">
                    <w:rPr>
                      <w:rFonts w:ascii="Arial" w:eastAsia="Arial" w:hAnsi="Arial" w:cs="Arial"/>
                      <w:b/>
                      <w:sz w:val="14"/>
                      <w:szCs w:val="14"/>
                    </w:rPr>
                    <w:t>Modalidad</w:t>
                  </w:r>
                </w:p>
              </w:tc>
              <w:tc>
                <w:tcPr>
                  <w:tcW w:w="942" w:type="dxa"/>
                  <w:vMerge w:val="restart"/>
                  <w:tcBorders>
                    <w:top w:val="single" w:sz="6" w:space="0" w:color="000000"/>
                    <w:left w:val="single" w:sz="6" w:space="0" w:color="000000"/>
                    <w:right w:val="single" w:sz="6" w:space="0" w:color="000000"/>
                  </w:tcBorders>
                  <w:shd w:val="clear" w:color="auto" w:fill="C0C0C0"/>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b/>
                      <w:sz w:val="14"/>
                      <w:szCs w:val="14"/>
                    </w:rPr>
                  </w:pPr>
                  <w:r w:rsidRPr="0064338C">
                    <w:rPr>
                      <w:rFonts w:ascii="Arial" w:eastAsia="Arial" w:hAnsi="Arial" w:cs="Arial"/>
                      <w:b/>
                      <w:sz w:val="14"/>
                      <w:szCs w:val="14"/>
                    </w:rPr>
                    <w:t>Monto máximo ($)</w:t>
                  </w:r>
                </w:p>
              </w:tc>
              <w:tc>
                <w:tcPr>
                  <w:tcW w:w="707" w:type="dxa"/>
                  <w:vMerge w:val="restart"/>
                  <w:tcBorders>
                    <w:top w:val="single" w:sz="6" w:space="0" w:color="000000"/>
                    <w:left w:val="single" w:sz="6" w:space="0" w:color="000000"/>
                    <w:right w:val="single" w:sz="6" w:space="0" w:color="000000"/>
                  </w:tcBorders>
                  <w:shd w:val="clear" w:color="auto" w:fill="C0C0C0"/>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b/>
                      <w:sz w:val="14"/>
                      <w:szCs w:val="14"/>
                    </w:rPr>
                  </w:pPr>
                  <w:r w:rsidRPr="0064338C">
                    <w:rPr>
                      <w:rFonts w:ascii="Arial" w:eastAsia="Arial" w:hAnsi="Arial" w:cs="Arial"/>
                      <w:b/>
                      <w:sz w:val="14"/>
                      <w:szCs w:val="14"/>
                    </w:rPr>
                    <w:t>Tipo de productor elegible</w:t>
                  </w:r>
                </w:p>
              </w:tc>
              <w:tc>
                <w:tcPr>
                  <w:tcW w:w="707" w:type="dxa"/>
                  <w:tcBorders>
                    <w:top w:val="single" w:sz="6" w:space="0" w:color="000000"/>
                    <w:left w:val="single" w:sz="6" w:space="0" w:color="000000"/>
                    <w:bottom w:val="single" w:sz="6" w:space="0" w:color="000000"/>
                    <w:right w:val="single" w:sz="6" w:space="0" w:color="000000"/>
                  </w:tcBorders>
                  <w:shd w:val="clear" w:color="auto" w:fill="C0C0C0"/>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b/>
                      <w:sz w:val="14"/>
                      <w:szCs w:val="14"/>
                    </w:rPr>
                  </w:pPr>
                  <w:r w:rsidRPr="0064338C">
                    <w:rPr>
                      <w:rFonts w:ascii="Arial" w:eastAsia="Arial" w:hAnsi="Arial" w:cs="Arial"/>
                      <w:b/>
                      <w:sz w:val="14"/>
                      <w:szCs w:val="14"/>
                    </w:rPr>
                    <w:t>Persona beneficiaria</w:t>
                  </w:r>
                </w:p>
              </w:tc>
              <w:tc>
                <w:tcPr>
                  <w:tcW w:w="1334" w:type="dxa"/>
                  <w:gridSpan w:val="2"/>
                  <w:tcBorders>
                    <w:top w:val="single" w:sz="6" w:space="0" w:color="000000"/>
                    <w:left w:val="single" w:sz="6" w:space="0" w:color="000000"/>
                    <w:bottom w:val="single" w:sz="6" w:space="0" w:color="000000"/>
                    <w:right w:val="single" w:sz="6" w:space="0" w:color="000000"/>
                  </w:tcBorders>
                  <w:shd w:val="clear" w:color="auto" w:fill="C0C0C0"/>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b/>
                      <w:sz w:val="14"/>
                      <w:szCs w:val="14"/>
                    </w:rPr>
                  </w:pPr>
                  <w:r w:rsidRPr="0064338C">
                    <w:rPr>
                      <w:rFonts w:ascii="Arial" w:eastAsia="Arial" w:hAnsi="Arial" w:cs="Arial"/>
                      <w:b/>
                      <w:sz w:val="14"/>
                      <w:szCs w:val="14"/>
                    </w:rPr>
                    <w:t>Asistencia Técnica Certificada</w:t>
                  </w:r>
                </w:p>
              </w:tc>
            </w:tr>
            <w:tr w:rsidR="0064338C" w:rsidRPr="0064338C" w:rsidTr="00DF3C47">
              <w:trPr>
                <w:trHeight w:val="21"/>
              </w:trPr>
              <w:tc>
                <w:tcPr>
                  <w:tcW w:w="858" w:type="dxa"/>
                  <w:vMerge/>
                  <w:tcBorders>
                    <w:top w:val="single" w:sz="6" w:space="0" w:color="000000"/>
                    <w:left w:val="single" w:sz="6" w:space="0" w:color="000000"/>
                    <w:right w:val="single" w:sz="6" w:space="0" w:color="000000"/>
                  </w:tcBorders>
                  <w:shd w:val="clear" w:color="auto" w:fill="C0C0C0"/>
                  <w:vAlign w:val="center"/>
                </w:tcPr>
                <w:p w:rsidR="00E729F0" w:rsidRPr="0064338C" w:rsidRDefault="00E729F0" w:rsidP="00E729F0">
                  <w:pPr>
                    <w:widowControl w:val="0"/>
                    <w:pBdr>
                      <w:top w:val="nil"/>
                      <w:left w:val="nil"/>
                      <w:bottom w:val="nil"/>
                      <w:right w:val="nil"/>
                      <w:between w:val="nil"/>
                    </w:pBdr>
                    <w:jc w:val="center"/>
                    <w:rPr>
                      <w:rFonts w:ascii="Arial" w:eastAsia="Arial" w:hAnsi="Arial" w:cs="Arial"/>
                      <w:b/>
                      <w:sz w:val="14"/>
                      <w:szCs w:val="14"/>
                    </w:rPr>
                  </w:pPr>
                </w:p>
              </w:tc>
              <w:tc>
                <w:tcPr>
                  <w:tcW w:w="707" w:type="dxa"/>
                  <w:vMerge/>
                  <w:tcBorders>
                    <w:top w:val="single" w:sz="6" w:space="0" w:color="000000"/>
                    <w:left w:val="single" w:sz="6" w:space="0" w:color="000000"/>
                    <w:right w:val="single" w:sz="6" w:space="0" w:color="000000"/>
                  </w:tcBorders>
                  <w:shd w:val="clear" w:color="auto" w:fill="C0C0C0"/>
                  <w:vAlign w:val="center"/>
                </w:tcPr>
                <w:p w:rsidR="00E729F0" w:rsidRPr="0064338C" w:rsidRDefault="00E729F0" w:rsidP="00E729F0">
                  <w:pPr>
                    <w:widowControl w:val="0"/>
                    <w:pBdr>
                      <w:top w:val="nil"/>
                      <w:left w:val="nil"/>
                      <w:bottom w:val="nil"/>
                      <w:right w:val="nil"/>
                      <w:between w:val="nil"/>
                    </w:pBdr>
                    <w:jc w:val="center"/>
                    <w:rPr>
                      <w:rFonts w:ascii="Arial" w:eastAsia="Arial" w:hAnsi="Arial" w:cs="Arial"/>
                      <w:b/>
                      <w:sz w:val="14"/>
                      <w:szCs w:val="14"/>
                    </w:rPr>
                  </w:pPr>
                </w:p>
              </w:tc>
              <w:tc>
                <w:tcPr>
                  <w:tcW w:w="942" w:type="dxa"/>
                  <w:vMerge/>
                  <w:tcBorders>
                    <w:top w:val="single" w:sz="6" w:space="0" w:color="000000"/>
                    <w:left w:val="single" w:sz="6" w:space="0" w:color="000000"/>
                    <w:right w:val="single" w:sz="6" w:space="0" w:color="000000"/>
                  </w:tcBorders>
                  <w:shd w:val="clear" w:color="auto" w:fill="C0C0C0"/>
                  <w:vAlign w:val="center"/>
                </w:tcPr>
                <w:p w:rsidR="00E729F0" w:rsidRPr="0064338C" w:rsidRDefault="00E729F0" w:rsidP="00E729F0">
                  <w:pPr>
                    <w:widowControl w:val="0"/>
                    <w:pBdr>
                      <w:top w:val="nil"/>
                      <w:left w:val="nil"/>
                      <w:bottom w:val="nil"/>
                      <w:right w:val="nil"/>
                      <w:between w:val="nil"/>
                    </w:pBdr>
                    <w:jc w:val="center"/>
                    <w:rPr>
                      <w:rFonts w:ascii="Arial" w:eastAsia="Arial" w:hAnsi="Arial" w:cs="Arial"/>
                      <w:b/>
                      <w:sz w:val="14"/>
                      <w:szCs w:val="14"/>
                    </w:rPr>
                  </w:pPr>
                </w:p>
              </w:tc>
              <w:tc>
                <w:tcPr>
                  <w:tcW w:w="707" w:type="dxa"/>
                  <w:vMerge/>
                  <w:tcBorders>
                    <w:left w:val="single" w:sz="6" w:space="0" w:color="000000"/>
                    <w:right w:val="single" w:sz="6" w:space="0" w:color="000000"/>
                  </w:tcBorders>
                  <w:shd w:val="clear" w:color="auto" w:fill="C0C0C0"/>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b/>
                      <w:sz w:val="14"/>
                      <w:szCs w:val="14"/>
                    </w:rPr>
                  </w:pPr>
                </w:p>
              </w:tc>
              <w:tc>
                <w:tcPr>
                  <w:tcW w:w="707" w:type="dxa"/>
                  <w:tcBorders>
                    <w:top w:val="single" w:sz="6" w:space="0" w:color="000000"/>
                    <w:left w:val="single" w:sz="6" w:space="0" w:color="000000"/>
                    <w:bottom w:val="single" w:sz="6" w:space="0" w:color="000000"/>
                    <w:right w:val="single" w:sz="6" w:space="0" w:color="000000"/>
                  </w:tcBorders>
                  <w:shd w:val="clear" w:color="auto" w:fill="C0C0C0"/>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b/>
                      <w:sz w:val="14"/>
                      <w:szCs w:val="14"/>
                    </w:rPr>
                  </w:pPr>
                  <w:r w:rsidRPr="0064338C">
                    <w:rPr>
                      <w:rFonts w:ascii="Arial" w:eastAsia="Arial" w:hAnsi="Arial" w:cs="Arial"/>
                      <w:b/>
                      <w:sz w:val="14"/>
                      <w:szCs w:val="14"/>
                    </w:rPr>
                    <w:t>Número máximo de apoyos</w:t>
                  </w:r>
                </w:p>
              </w:tc>
              <w:tc>
                <w:tcPr>
                  <w:tcW w:w="549" w:type="dxa"/>
                  <w:tcBorders>
                    <w:top w:val="single" w:sz="6" w:space="0" w:color="000000"/>
                    <w:left w:val="single" w:sz="6" w:space="0" w:color="000000"/>
                    <w:bottom w:val="single" w:sz="6" w:space="0" w:color="000000"/>
                    <w:right w:val="single" w:sz="6" w:space="0" w:color="000000"/>
                  </w:tcBorders>
                  <w:shd w:val="clear" w:color="auto" w:fill="C0C0C0"/>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b/>
                      <w:sz w:val="14"/>
                      <w:szCs w:val="14"/>
                    </w:rPr>
                  </w:pPr>
                  <w:r w:rsidRPr="0064338C">
                    <w:rPr>
                      <w:rFonts w:ascii="Arial" w:eastAsia="Arial" w:hAnsi="Arial" w:cs="Arial"/>
                      <w:b/>
                      <w:sz w:val="14"/>
                      <w:szCs w:val="14"/>
                    </w:rPr>
                    <w:t>Número máximo de apoyos</w:t>
                  </w:r>
                </w:p>
              </w:tc>
              <w:tc>
                <w:tcPr>
                  <w:tcW w:w="785" w:type="dxa"/>
                  <w:tcBorders>
                    <w:top w:val="single" w:sz="6" w:space="0" w:color="000000"/>
                    <w:left w:val="single" w:sz="6" w:space="0" w:color="000000"/>
                    <w:bottom w:val="single" w:sz="6" w:space="0" w:color="000000"/>
                    <w:right w:val="single" w:sz="6" w:space="0" w:color="000000"/>
                  </w:tcBorders>
                  <w:shd w:val="clear" w:color="auto" w:fill="C0C0C0"/>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b/>
                      <w:sz w:val="14"/>
                      <w:szCs w:val="14"/>
                    </w:rPr>
                  </w:pPr>
                  <w:r w:rsidRPr="0064338C">
                    <w:rPr>
                      <w:rFonts w:ascii="Arial" w:eastAsia="Arial" w:hAnsi="Arial" w:cs="Arial"/>
                      <w:b/>
                      <w:sz w:val="14"/>
                      <w:szCs w:val="14"/>
                    </w:rPr>
                    <w:t>Capacidad Técnica Certificada requerida</w:t>
                  </w:r>
                </w:p>
              </w:tc>
            </w:tr>
            <w:tr w:rsidR="0064338C" w:rsidRPr="0064338C" w:rsidTr="00DF3C47">
              <w:trPr>
                <w:trHeight w:val="21"/>
              </w:trPr>
              <w:tc>
                <w:tcPr>
                  <w:tcW w:w="858" w:type="dxa"/>
                  <w:tcBorders>
                    <w:top w:val="single" w:sz="6" w:space="0" w:color="000000"/>
                    <w:left w:val="single" w:sz="6" w:space="0" w:color="000000"/>
                    <w:bottom w:val="single" w:sz="6" w:space="0" w:color="000000"/>
                    <w:right w:val="single" w:sz="6" w:space="0" w:color="000000"/>
                  </w:tcBorders>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b/>
                      <w:sz w:val="14"/>
                      <w:szCs w:val="14"/>
                    </w:rPr>
                  </w:pPr>
                  <w:r w:rsidRPr="0064338C">
                    <w:rPr>
                      <w:rFonts w:ascii="Arial" w:eastAsia="Arial" w:hAnsi="Arial" w:cs="Arial"/>
                      <w:b/>
                      <w:sz w:val="14"/>
                      <w:szCs w:val="14"/>
                    </w:rPr>
                    <w:t xml:space="preserve">SAT.1 Cultivo forestal y manejo del hábitat </w:t>
                  </w:r>
                  <w:r w:rsidRPr="00744817">
                    <w:rPr>
                      <w:rFonts w:ascii="Arial" w:eastAsia="Arial" w:hAnsi="Arial" w:cs="Arial"/>
                      <w:b/>
                      <w:color w:val="FF0000"/>
                      <w:sz w:val="14"/>
                      <w:szCs w:val="14"/>
                    </w:rPr>
                    <w:lastRenderedPageBreak/>
                    <w:t>en terrenos forestales bajo manejo</w:t>
                  </w:r>
                </w:p>
              </w:tc>
              <w:tc>
                <w:tcPr>
                  <w:tcW w:w="707" w:type="dxa"/>
                  <w:tcBorders>
                    <w:top w:val="single" w:sz="6" w:space="0" w:color="000000"/>
                    <w:left w:val="single" w:sz="6" w:space="0" w:color="000000"/>
                    <w:bottom w:val="single" w:sz="6" w:space="0" w:color="000000"/>
                    <w:right w:val="single" w:sz="6" w:space="0" w:color="000000"/>
                  </w:tcBorders>
                  <w:vAlign w:val="center"/>
                </w:tcPr>
                <w:p w:rsidR="00E729F0" w:rsidRPr="00744817" w:rsidRDefault="00E729F0" w:rsidP="00E729F0">
                  <w:pPr>
                    <w:pBdr>
                      <w:top w:val="nil"/>
                      <w:left w:val="nil"/>
                      <w:bottom w:val="nil"/>
                      <w:right w:val="nil"/>
                      <w:between w:val="nil"/>
                    </w:pBdr>
                    <w:spacing w:before="30" w:after="30"/>
                    <w:jc w:val="center"/>
                    <w:rPr>
                      <w:rFonts w:ascii="Arial" w:eastAsia="Arial" w:hAnsi="Arial" w:cs="Arial"/>
                      <w:color w:val="FF0000"/>
                      <w:sz w:val="14"/>
                      <w:szCs w:val="14"/>
                    </w:rPr>
                  </w:pPr>
                  <w:r w:rsidRPr="00744817">
                    <w:rPr>
                      <w:rFonts w:ascii="Arial" w:eastAsia="Arial" w:hAnsi="Arial" w:cs="Arial"/>
                      <w:color w:val="FF0000"/>
                      <w:sz w:val="14"/>
                      <w:szCs w:val="14"/>
                    </w:rPr>
                    <w:lastRenderedPageBreak/>
                    <w:t>Única</w:t>
                  </w:r>
                </w:p>
              </w:tc>
              <w:tc>
                <w:tcPr>
                  <w:tcW w:w="942" w:type="dxa"/>
                  <w:tcBorders>
                    <w:top w:val="single" w:sz="6" w:space="0" w:color="000000"/>
                    <w:left w:val="single" w:sz="6" w:space="0" w:color="000000"/>
                    <w:bottom w:val="single" w:sz="6" w:space="0" w:color="000000"/>
                    <w:right w:val="single" w:sz="6" w:space="0" w:color="000000"/>
                  </w:tcBorders>
                  <w:vAlign w:val="center"/>
                </w:tcPr>
                <w:p w:rsidR="00E729F0" w:rsidRPr="00744817" w:rsidRDefault="00E729F0" w:rsidP="00E729F0">
                  <w:pPr>
                    <w:pBdr>
                      <w:top w:val="nil"/>
                      <w:left w:val="nil"/>
                      <w:bottom w:val="nil"/>
                      <w:right w:val="nil"/>
                      <w:between w:val="nil"/>
                    </w:pBdr>
                    <w:spacing w:before="30" w:after="30"/>
                    <w:jc w:val="center"/>
                    <w:rPr>
                      <w:rFonts w:ascii="Arial" w:eastAsia="Arial" w:hAnsi="Arial" w:cs="Arial"/>
                      <w:color w:val="FF0000"/>
                      <w:sz w:val="14"/>
                      <w:szCs w:val="14"/>
                    </w:rPr>
                  </w:pPr>
                  <w:r w:rsidRPr="00744817">
                    <w:rPr>
                      <w:rFonts w:ascii="Arial" w:eastAsia="Arial" w:hAnsi="Arial" w:cs="Arial"/>
                      <w:color w:val="FF0000"/>
                      <w:sz w:val="14"/>
                      <w:szCs w:val="14"/>
                    </w:rPr>
                    <w:t>Maderable: 900,000</w:t>
                  </w:r>
                </w:p>
                <w:p w:rsidR="00E729F0" w:rsidRPr="00744817" w:rsidRDefault="00E729F0" w:rsidP="00E729F0">
                  <w:pPr>
                    <w:pBdr>
                      <w:top w:val="nil"/>
                      <w:left w:val="nil"/>
                      <w:bottom w:val="nil"/>
                      <w:right w:val="nil"/>
                      <w:between w:val="nil"/>
                    </w:pBdr>
                    <w:spacing w:before="30" w:after="30"/>
                    <w:jc w:val="center"/>
                    <w:rPr>
                      <w:rFonts w:ascii="Arial" w:eastAsia="Arial" w:hAnsi="Arial" w:cs="Arial"/>
                      <w:color w:val="FF0000"/>
                      <w:sz w:val="14"/>
                      <w:szCs w:val="14"/>
                    </w:rPr>
                  </w:pPr>
                  <w:r w:rsidRPr="00744817">
                    <w:rPr>
                      <w:rFonts w:ascii="Arial" w:eastAsia="Arial" w:hAnsi="Arial" w:cs="Arial"/>
                      <w:color w:val="FF0000"/>
                      <w:sz w:val="14"/>
                      <w:szCs w:val="14"/>
                    </w:rPr>
                    <w:t>No maderab</w:t>
                  </w:r>
                  <w:r w:rsidRPr="00744817">
                    <w:rPr>
                      <w:rFonts w:ascii="Arial" w:eastAsia="Arial" w:hAnsi="Arial" w:cs="Arial"/>
                      <w:color w:val="FF0000"/>
                      <w:sz w:val="14"/>
                      <w:szCs w:val="14"/>
                    </w:rPr>
                    <w:lastRenderedPageBreak/>
                    <w:t>le: 300,000</w:t>
                  </w:r>
                </w:p>
                <w:p w:rsidR="00E729F0" w:rsidRPr="00744817" w:rsidRDefault="00E729F0" w:rsidP="00E729F0">
                  <w:pPr>
                    <w:pBdr>
                      <w:top w:val="nil"/>
                      <w:left w:val="nil"/>
                      <w:bottom w:val="nil"/>
                      <w:right w:val="nil"/>
                      <w:between w:val="nil"/>
                    </w:pBdr>
                    <w:spacing w:before="30" w:after="30"/>
                    <w:jc w:val="center"/>
                    <w:rPr>
                      <w:rFonts w:ascii="Arial" w:eastAsia="Arial" w:hAnsi="Arial" w:cs="Arial"/>
                      <w:color w:val="FF0000"/>
                      <w:sz w:val="14"/>
                      <w:szCs w:val="14"/>
                    </w:rPr>
                  </w:pPr>
                  <w:r w:rsidRPr="00744817">
                    <w:rPr>
                      <w:rFonts w:ascii="Arial" w:eastAsia="Arial" w:hAnsi="Arial" w:cs="Arial"/>
                      <w:color w:val="FF0000"/>
                      <w:sz w:val="14"/>
                      <w:szCs w:val="14"/>
                    </w:rPr>
                    <w:t>Vida Silvestre: 200,000</w:t>
                  </w:r>
                </w:p>
              </w:tc>
              <w:tc>
                <w:tcPr>
                  <w:tcW w:w="707" w:type="dxa"/>
                  <w:tcBorders>
                    <w:top w:val="single" w:sz="6" w:space="0" w:color="000000"/>
                    <w:left w:val="single" w:sz="6" w:space="0" w:color="000000"/>
                    <w:bottom w:val="single" w:sz="6" w:space="0" w:color="000000"/>
                    <w:right w:val="single" w:sz="6" w:space="0" w:color="000000"/>
                  </w:tcBorders>
                  <w:vAlign w:val="center"/>
                </w:tcPr>
                <w:p w:rsidR="00E729F0" w:rsidRPr="00744817" w:rsidRDefault="00E729F0" w:rsidP="00E729F0">
                  <w:pPr>
                    <w:pBdr>
                      <w:top w:val="nil"/>
                      <w:left w:val="nil"/>
                      <w:bottom w:val="nil"/>
                      <w:right w:val="nil"/>
                      <w:between w:val="nil"/>
                    </w:pBdr>
                    <w:spacing w:before="30" w:after="30"/>
                    <w:jc w:val="center"/>
                    <w:rPr>
                      <w:rFonts w:ascii="Arial" w:eastAsia="Arial" w:hAnsi="Arial" w:cs="Arial"/>
                      <w:color w:val="FF0000"/>
                      <w:sz w:val="14"/>
                      <w:szCs w:val="14"/>
                    </w:rPr>
                  </w:pPr>
                  <w:r w:rsidRPr="00744817">
                    <w:rPr>
                      <w:rFonts w:ascii="Arial" w:eastAsia="Arial" w:hAnsi="Arial" w:cs="Arial"/>
                      <w:color w:val="FF0000"/>
                      <w:sz w:val="14"/>
                      <w:szCs w:val="14"/>
                    </w:rPr>
                    <w:lastRenderedPageBreak/>
                    <w:t>II y III</w:t>
                  </w:r>
                </w:p>
              </w:tc>
              <w:tc>
                <w:tcPr>
                  <w:tcW w:w="707" w:type="dxa"/>
                  <w:tcBorders>
                    <w:top w:val="single" w:sz="6" w:space="0" w:color="000000"/>
                    <w:left w:val="single" w:sz="6" w:space="0" w:color="000000"/>
                    <w:bottom w:val="single" w:sz="6" w:space="0" w:color="000000"/>
                    <w:right w:val="single" w:sz="6" w:space="0" w:color="000000"/>
                  </w:tcBorders>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sz w:val="14"/>
                      <w:szCs w:val="14"/>
                    </w:rPr>
                  </w:pPr>
                  <w:r w:rsidRPr="0064338C">
                    <w:rPr>
                      <w:rFonts w:ascii="Arial" w:eastAsia="Arial" w:hAnsi="Arial" w:cs="Arial"/>
                      <w:sz w:val="14"/>
                      <w:szCs w:val="14"/>
                    </w:rPr>
                    <w:t>Maderable: 3</w:t>
                  </w:r>
                </w:p>
                <w:p w:rsidR="00E729F0" w:rsidRPr="0064338C" w:rsidRDefault="00E729F0" w:rsidP="00E729F0">
                  <w:pPr>
                    <w:pBdr>
                      <w:top w:val="nil"/>
                      <w:left w:val="nil"/>
                      <w:bottom w:val="nil"/>
                      <w:right w:val="nil"/>
                      <w:between w:val="nil"/>
                    </w:pBdr>
                    <w:spacing w:before="30" w:after="30"/>
                    <w:jc w:val="center"/>
                    <w:rPr>
                      <w:rFonts w:ascii="Arial" w:eastAsia="Arial" w:hAnsi="Arial" w:cs="Arial"/>
                      <w:sz w:val="14"/>
                      <w:szCs w:val="14"/>
                    </w:rPr>
                  </w:pPr>
                  <w:r w:rsidRPr="0064338C">
                    <w:rPr>
                      <w:rFonts w:ascii="Arial" w:eastAsia="Arial" w:hAnsi="Arial" w:cs="Arial"/>
                      <w:sz w:val="14"/>
                      <w:szCs w:val="14"/>
                    </w:rPr>
                    <w:t>No maderable: 3</w:t>
                  </w:r>
                </w:p>
                <w:p w:rsidR="00E729F0" w:rsidRPr="0064338C" w:rsidRDefault="00E729F0" w:rsidP="00E729F0">
                  <w:pPr>
                    <w:pBdr>
                      <w:top w:val="nil"/>
                      <w:left w:val="nil"/>
                      <w:bottom w:val="nil"/>
                      <w:right w:val="nil"/>
                      <w:between w:val="nil"/>
                    </w:pBdr>
                    <w:spacing w:before="30" w:after="30"/>
                    <w:jc w:val="center"/>
                    <w:rPr>
                      <w:rFonts w:ascii="Arial" w:eastAsia="Arial" w:hAnsi="Arial" w:cs="Arial"/>
                      <w:sz w:val="14"/>
                      <w:szCs w:val="14"/>
                    </w:rPr>
                  </w:pPr>
                  <w:r w:rsidRPr="0064338C">
                    <w:rPr>
                      <w:rFonts w:ascii="Arial" w:eastAsia="Arial" w:hAnsi="Arial" w:cs="Arial"/>
                      <w:sz w:val="14"/>
                      <w:szCs w:val="14"/>
                    </w:rPr>
                    <w:lastRenderedPageBreak/>
                    <w:t>Vida Silvestre: 1</w:t>
                  </w:r>
                </w:p>
              </w:tc>
              <w:tc>
                <w:tcPr>
                  <w:tcW w:w="549" w:type="dxa"/>
                  <w:tcBorders>
                    <w:top w:val="single" w:sz="6" w:space="0" w:color="000000"/>
                    <w:left w:val="single" w:sz="6" w:space="0" w:color="000000"/>
                    <w:bottom w:val="single" w:sz="6" w:space="0" w:color="000000"/>
                    <w:right w:val="single" w:sz="6" w:space="0" w:color="000000"/>
                  </w:tcBorders>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sz w:val="14"/>
                      <w:szCs w:val="14"/>
                    </w:rPr>
                  </w:pPr>
                  <w:r w:rsidRPr="0064338C">
                    <w:rPr>
                      <w:rFonts w:ascii="Arial" w:eastAsia="Arial" w:hAnsi="Arial" w:cs="Arial"/>
                      <w:sz w:val="14"/>
                      <w:szCs w:val="14"/>
                    </w:rPr>
                    <w:lastRenderedPageBreak/>
                    <w:t>No aplica</w:t>
                  </w:r>
                </w:p>
              </w:tc>
              <w:tc>
                <w:tcPr>
                  <w:tcW w:w="785" w:type="dxa"/>
                  <w:tcBorders>
                    <w:top w:val="single" w:sz="6" w:space="0" w:color="000000"/>
                    <w:left w:val="single" w:sz="6" w:space="0" w:color="000000"/>
                    <w:bottom w:val="single" w:sz="6" w:space="0" w:color="000000"/>
                    <w:right w:val="single" w:sz="6" w:space="0" w:color="000000"/>
                  </w:tcBorders>
                  <w:vAlign w:val="center"/>
                </w:tcPr>
                <w:p w:rsidR="00FA1AB1" w:rsidRPr="00FA1AB1" w:rsidRDefault="00FA1AB1" w:rsidP="00FA1AB1">
                  <w:pPr>
                    <w:pBdr>
                      <w:top w:val="nil"/>
                      <w:left w:val="nil"/>
                      <w:bottom w:val="nil"/>
                      <w:right w:val="nil"/>
                      <w:between w:val="nil"/>
                    </w:pBdr>
                    <w:spacing w:before="30" w:after="30"/>
                    <w:jc w:val="center"/>
                    <w:rPr>
                      <w:rFonts w:ascii="Arial" w:eastAsia="Arial" w:hAnsi="Arial" w:cs="Arial"/>
                      <w:sz w:val="14"/>
                      <w:szCs w:val="14"/>
                      <w:lang w:val="et"/>
                    </w:rPr>
                  </w:pPr>
                  <w:r w:rsidRPr="00FA1AB1">
                    <w:rPr>
                      <w:rFonts w:ascii="Arial" w:eastAsia="Arial" w:hAnsi="Arial" w:cs="Arial"/>
                      <w:sz w:val="14"/>
                      <w:szCs w:val="14"/>
                      <w:lang w:val="et"/>
                    </w:rPr>
                    <w:t xml:space="preserve">Para maderable y no maderable: </w:t>
                  </w:r>
                  <w:r w:rsidRPr="00FA1AB1">
                    <w:rPr>
                      <w:rFonts w:ascii="Arial" w:eastAsia="Arial" w:hAnsi="Arial" w:cs="Arial"/>
                      <w:sz w:val="14"/>
                      <w:szCs w:val="14"/>
                      <w:lang w:val="et"/>
                    </w:rPr>
                    <w:lastRenderedPageBreak/>
                    <w:t>Registro Forestal Nacional o Silvicultura Unidad 02</w:t>
                  </w:r>
                </w:p>
                <w:p w:rsidR="00FA1AB1" w:rsidRPr="00FA1AB1" w:rsidRDefault="00FA1AB1" w:rsidP="00FA1AB1">
                  <w:pPr>
                    <w:pBdr>
                      <w:top w:val="nil"/>
                      <w:left w:val="nil"/>
                      <w:bottom w:val="nil"/>
                      <w:right w:val="nil"/>
                      <w:between w:val="nil"/>
                    </w:pBdr>
                    <w:spacing w:before="30" w:after="30"/>
                    <w:jc w:val="center"/>
                    <w:rPr>
                      <w:rFonts w:ascii="Arial" w:eastAsia="Arial" w:hAnsi="Arial" w:cs="Arial"/>
                      <w:sz w:val="14"/>
                      <w:szCs w:val="14"/>
                      <w:lang w:val="et"/>
                    </w:rPr>
                  </w:pPr>
                  <w:r w:rsidRPr="00FA1AB1">
                    <w:rPr>
                      <w:rFonts w:ascii="Arial" w:eastAsia="Arial" w:hAnsi="Arial" w:cs="Arial"/>
                      <w:sz w:val="14"/>
                      <w:szCs w:val="14"/>
                      <w:lang w:val="et"/>
                    </w:rPr>
                    <w:t>Para vida Silvestre:</w:t>
                  </w:r>
                </w:p>
                <w:p w:rsidR="00E729F0" w:rsidRPr="0064338C" w:rsidRDefault="00FA1AB1" w:rsidP="00FA1AB1">
                  <w:pPr>
                    <w:pBdr>
                      <w:top w:val="nil"/>
                      <w:left w:val="nil"/>
                      <w:bottom w:val="nil"/>
                      <w:right w:val="nil"/>
                      <w:between w:val="nil"/>
                    </w:pBdr>
                    <w:spacing w:before="30" w:after="30"/>
                    <w:jc w:val="center"/>
                    <w:rPr>
                      <w:rFonts w:ascii="Arial" w:eastAsia="Arial" w:hAnsi="Arial" w:cs="Arial"/>
                      <w:sz w:val="14"/>
                      <w:szCs w:val="14"/>
                    </w:rPr>
                  </w:pPr>
                  <w:r w:rsidRPr="00FA1AB1">
                    <w:rPr>
                      <w:rFonts w:ascii="Arial" w:eastAsia="Arial" w:hAnsi="Arial" w:cs="Arial"/>
                      <w:sz w:val="14"/>
                      <w:szCs w:val="14"/>
                    </w:rPr>
                    <w:t>Silvicultura Unidad 01 o Registro Forestal Nacional</w:t>
                  </w:r>
                </w:p>
              </w:tc>
            </w:tr>
            <w:tr w:rsidR="0064338C" w:rsidRPr="0064338C" w:rsidTr="00DF3C47">
              <w:trPr>
                <w:trHeight w:val="21"/>
              </w:trPr>
              <w:tc>
                <w:tcPr>
                  <w:tcW w:w="858" w:type="dxa"/>
                  <w:tcBorders>
                    <w:top w:val="single" w:sz="6" w:space="0" w:color="000000"/>
                    <w:left w:val="single" w:sz="6" w:space="0" w:color="000000"/>
                    <w:bottom w:val="single" w:sz="6" w:space="0" w:color="000000"/>
                    <w:right w:val="single" w:sz="6" w:space="0" w:color="000000"/>
                  </w:tcBorders>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b/>
                      <w:sz w:val="14"/>
                      <w:szCs w:val="14"/>
                    </w:rPr>
                  </w:pPr>
                  <w:r w:rsidRPr="0064338C">
                    <w:rPr>
                      <w:rFonts w:ascii="Arial" w:eastAsia="Arial" w:hAnsi="Arial" w:cs="Arial"/>
                      <w:b/>
                      <w:sz w:val="14"/>
                      <w:szCs w:val="14"/>
                    </w:rPr>
                    <w:lastRenderedPageBreak/>
                    <w:t xml:space="preserve">SAT.2 </w:t>
                  </w:r>
                  <w:r w:rsidRPr="00744817">
                    <w:rPr>
                      <w:rFonts w:ascii="Arial" w:eastAsia="Arial" w:hAnsi="Arial" w:cs="Arial"/>
                      <w:b/>
                      <w:color w:val="FF0000"/>
                      <w:sz w:val="14"/>
                      <w:szCs w:val="14"/>
                    </w:rPr>
                    <w:t>Mantenimiento</w:t>
                  </w:r>
                  <w:r w:rsidRPr="0064338C">
                    <w:rPr>
                      <w:rFonts w:ascii="Arial" w:eastAsia="Arial" w:hAnsi="Arial" w:cs="Arial"/>
                      <w:b/>
                      <w:sz w:val="14"/>
                      <w:szCs w:val="14"/>
                    </w:rPr>
                    <w:t xml:space="preserve"> de caminos forestales</w:t>
                  </w:r>
                </w:p>
              </w:tc>
              <w:tc>
                <w:tcPr>
                  <w:tcW w:w="707" w:type="dxa"/>
                  <w:tcBorders>
                    <w:top w:val="single" w:sz="6" w:space="0" w:color="000000"/>
                    <w:left w:val="single" w:sz="6" w:space="0" w:color="000000"/>
                    <w:bottom w:val="single" w:sz="6" w:space="0" w:color="000000"/>
                    <w:right w:val="single" w:sz="6" w:space="0" w:color="000000"/>
                  </w:tcBorders>
                  <w:vAlign w:val="center"/>
                </w:tcPr>
                <w:p w:rsidR="00E729F0" w:rsidRPr="00744817" w:rsidRDefault="00E729F0" w:rsidP="00E729F0">
                  <w:pPr>
                    <w:pBdr>
                      <w:top w:val="nil"/>
                      <w:left w:val="nil"/>
                      <w:bottom w:val="nil"/>
                      <w:right w:val="nil"/>
                      <w:between w:val="nil"/>
                    </w:pBdr>
                    <w:spacing w:before="30" w:after="30"/>
                    <w:jc w:val="center"/>
                    <w:rPr>
                      <w:rFonts w:ascii="Arial" w:eastAsia="Arial" w:hAnsi="Arial" w:cs="Arial"/>
                      <w:color w:val="FF0000"/>
                      <w:sz w:val="14"/>
                      <w:szCs w:val="14"/>
                    </w:rPr>
                  </w:pPr>
                  <w:r w:rsidRPr="00744817">
                    <w:rPr>
                      <w:rFonts w:ascii="Arial" w:eastAsia="Arial" w:hAnsi="Arial" w:cs="Arial"/>
                      <w:color w:val="FF0000"/>
                      <w:sz w:val="14"/>
                      <w:szCs w:val="14"/>
                    </w:rPr>
                    <w:t>Única</w:t>
                  </w:r>
                </w:p>
              </w:tc>
              <w:tc>
                <w:tcPr>
                  <w:tcW w:w="942" w:type="dxa"/>
                  <w:tcBorders>
                    <w:top w:val="single" w:sz="6" w:space="0" w:color="000000"/>
                    <w:left w:val="single" w:sz="6" w:space="0" w:color="000000"/>
                    <w:bottom w:val="single" w:sz="6" w:space="0" w:color="000000"/>
                    <w:right w:val="single" w:sz="6" w:space="0" w:color="000000"/>
                  </w:tcBorders>
                  <w:vAlign w:val="center"/>
                </w:tcPr>
                <w:p w:rsidR="00E729F0" w:rsidRPr="00744817" w:rsidRDefault="00E729F0" w:rsidP="00E729F0">
                  <w:pPr>
                    <w:pBdr>
                      <w:top w:val="nil"/>
                      <w:left w:val="nil"/>
                      <w:bottom w:val="nil"/>
                      <w:right w:val="nil"/>
                      <w:between w:val="nil"/>
                    </w:pBdr>
                    <w:spacing w:before="30" w:after="30"/>
                    <w:jc w:val="center"/>
                    <w:rPr>
                      <w:rFonts w:ascii="Arial" w:eastAsia="Arial" w:hAnsi="Arial" w:cs="Arial"/>
                      <w:color w:val="FF0000"/>
                      <w:sz w:val="14"/>
                      <w:szCs w:val="14"/>
                    </w:rPr>
                  </w:pPr>
                  <w:r w:rsidRPr="00744817">
                    <w:rPr>
                      <w:rFonts w:ascii="Arial" w:eastAsia="Arial" w:hAnsi="Arial" w:cs="Arial"/>
                      <w:color w:val="FF0000"/>
                      <w:sz w:val="14"/>
                      <w:szCs w:val="14"/>
                    </w:rPr>
                    <w:t>800,000 (Predial)  3,000,000 (Regional)</w:t>
                  </w:r>
                </w:p>
                <w:p w:rsidR="00E729F0" w:rsidRPr="00744817" w:rsidRDefault="00E729F0" w:rsidP="00E729F0">
                  <w:pPr>
                    <w:pBdr>
                      <w:top w:val="nil"/>
                      <w:left w:val="nil"/>
                      <w:bottom w:val="nil"/>
                      <w:right w:val="nil"/>
                      <w:between w:val="nil"/>
                    </w:pBdr>
                    <w:spacing w:before="30" w:after="30"/>
                    <w:jc w:val="center"/>
                    <w:rPr>
                      <w:rFonts w:ascii="Arial" w:eastAsia="Arial" w:hAnsi="Arial" w:cs="Arial"/>
                      <w:color w:val="FF0000"/>
                      <w:sz w:val="14"/>
                      <w:szCs w:val="14"/>
                    </w:rPr>
                  </w:pPr>
                </w:p>
              </w:tc>
              <w:tc>
                <w:tcPr>
                  <w:tcW w:w="707" w:type="dxa"/>
                  <w:tcBorders>
                    <w:top w:val="single" w:sz="6" w:space="0" w:color="000000"/>
                    <w:left w:val="single" w:sz="6" w:space="0" w:color="000000"/>
                    <w:bottom w:val="single" w:sz="6" w:space="0" w:color="000000"/>
                    <w:right w:val="single" w:sz="6" w:space="0" w:color="000000"/>
                  </w:tcBorders>
                  <w:vAlign w:val="center"/>
                </w:tcPr>
                <w:p w:rsidR="00E729F0" w:rsidRPr="00744817" w:rsidRDefault="00E729F0" w:rsidP="00E729F0">
                  <w:pPr>
                    <w:pBdr>
                      <w:top w:val="nil"/>
                      <w:left w:val="nil"/>
                      <w:bottom w:val="nil"/>
                      <w:right w:val="nil"/>
                      <w:between w:val="nil"/>
                    </w:pBdr>
                    <w:spacing w:before="30" w:after="40"/>
                    <w:jc w:val="center"/>
                    <w:rPr>
                      <w:rFonts w:ascii="Arial" w:eastAsia="Arial" w:hAnsi="Arial" w:cs="Arial"/>
                      <w:color w:val="FF0000"/>
                      <w:sz w:val="14"/>
                      <w:szCs w:val="14"/>
                    </w:rPr>
                  </w:pPr>
                  <w:r w:rsidRPr="00744817">
                    <w:rPr>
                      <w:rFonts w:ascii="Arial" w:eastAsia="Arial" w:hAnsi="Arial" w:cs="Arial"/>
                      <w:color w:val="FF0000"/>
                      <w:sz w:val="14"/>
                      <w:szCs w:val="14"/>
                    </w:rPr>
                    <w:t>II, III y IV</w:t>
                  </w:r>
                </w:p>
                <w:p w:rsidR="00E729F0" w:rsidRPr="00744817" w:rsidRDefault="00E729F0" w:rsidP="00E729F0">
                  <w:pPr>
                    <w:pBdr>
                      <w:top w:val="nil"/>
                      <w:left w:val="nil"/>
                      <w:bottom w:val="nil"/>
                      <w:right w:val="nil"/>
                      <w:between w:val="nil"/>
                    </w:pBdr>
                    <w:spacing w:before="30" w:after="30"/>
                    <w:jc w:val="center"/>
                    <w:rPr>
                      <w:rFonts w:ascii="Arial" w:eastAsia="Arial" w:hAnsi="Arial" w:cs="Arial"/>
                      <w:color w:val="FF0000"/>
                      <w:sz w:val="14"/>
                      <w:szCs w:val="14"/>
                    </w:rPr>
                  </w:pPr>
                </w:p>
              </w:tc>
              <w:tc>
                <w:tcPr>
                  <w:tcW w:w="707" w:type="dxa"/>
                  <w:tcBorders>
                    <w:top w:val="single" w:sz="6" w:space="0" w:color="000000"/>
                    <w:left w:val="single" w:sz="6" w:space="0" w:color="000000"/>
                    <w:bottom w:val="single" w:sz="6" w:space="0" w:color="000000"/>
                    <w:right w:val="single" w:sz="6" w:space="0" w:color="000000"/>
                  </w:tcBorders>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sz w:val="14"/>
                      <w:szCs w:val="14"/>
                    </w:rPr>
                  </w:pPr>
                  <w:r w:rsidRPr="0064338C">
                    <w:rPr>
                      <w:rFonts w:ascii="Arial" w:eastAsia="Arial" w:hAnsi="Arial" w:cs="Arial"/>
                      <w:sz w:val="14"/>
                      <w:szCs w:val="14"/>
                    </w:rPr>
                    <w:t>1</w:t>
                  </w:r>
                </w:p>
              </w:tc>
              <w:tc>
                <w:tcPr>
                  <w:tcW w:w="549" w:type="dxa"/>
                  <w:tcBorders>
                    <w:top w:val="single" w:sz="6" w:space="0" w:color="000000"/>
                    <w:left w:val="single" w:sz="6" w:space="0" w:color="000000"/>
                    <w:bottom w:val="single" w:sz="6" w:space="0" w:color="000000"/>
                    <w:right w:val="single" w:sz="6" w:space="0" w:color="000000"/>
                  </w:tcBorders>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sz w:val="14"/>
                      <w:szCs w:val="14"/>
                    </w:rPr>
                  </w:pPr>
                  <w:r w:rsidRPr="0064338C">
                    <w:rPr>
                      <w:rFonts w:ascii="Arial" w:eastAsia="Arial" w:hAnsi="Arial" w:cs="Arial"/>
                      <w:sz w:val="14"/>
                      <w:szCs w:val="14"/>
                    </w:rPr>
                    <w:t>No aplica</w:t>
                  </w:r>
                </w:p>
              </w:tc>
              <w:tc>
                <w:tcPr>
                  <w:tcW w:w="785" w:type="dxa"/>
                  <w:tcBorders>
                    <w:top w:val="single" w:sz="6" w:space="0" w:color="000000"/>
                    <w:left w:val="single" w:sz="6" w:space="0" w:color="000000"/>
                    <w:bottom w:val="single" w:sz="6" w:space="0" w:color="000000"/>
                    <w:right w:val="single" w:sz="6" w:space="0" w:color="000000"/>
                  </w:tcBorders>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sz w:val="14"/>
                      <w:szCs w:val="14"/>
                    </w:rPr>
                  </w:pPr>
                  <w:r w:rsidRPr="0064338C">
                    <w:rPr>
                      <w:rFonts w:ascii="Arial" w:eastAsia="Arial" w:hAnsi="Arial" w:cs="Arial"/>
                      <w:sz w:val="14"/>
                      <w:szCs w:val="14"/>
                    </w:rPr>
                    <w:t>Registro Forestal Nacional</w:t>
                  </w:r>
                  <w:r w:rsidR="00D37615">
                    <w:rPr>
                      <w:rFonts w:ascii="Arial" w:eastAsia="Arial" w:hAnsi="Arial" w:cs="Arial"/>
                      <w:sz w:val="14"/>
                      <w:szCs w:val="14"/>
                    </w:rPr>
                    <w:t xml:space="preserve"> </w:t>
                  </w:r>
                  <w:r w:rsidR="00D37615" w:rsidRPr="00D37615">
                    <w:rPr>
                      <w:rFonts w:ascii="Arial" w:eastAsia="Arial" w:hAnsi="Arial" w:cs="Arial"/>
                      <w:color w:val="FF0000"/>
                      <w:sz w:val="14"/>
                      <w:szCs w:val="14"/>
                    </w:rPr>
                    <w:t>o Silvicultura Unidad 03</w:t>
                  </w:r>
                </w:p>
              </w:tc>
            </w:tr>
            <w:tr w:rsidR="0064338C" w:rsidRPr="0064338C" w:rsidTr="00DF3C47">
              <w:trPr>
                <w:trHeight w:val="21"/>
              </w:trPr>
              <w:tc>
                <w:tcPr>
                  <w:tcW w:w="858" w:type="dxa"/>
                  <w:tcBorders>
                    <w:top w:val="single" w:sz="6" w:space="0" w:color="000000"/>
                    <w:left w:val="single" w:sz="6" w:space="0" w:color="000000"/>
                    <w:bottom w:val="single" w:sz="6" w:space="0" w:color="000000"/>
                    <w:right w:val="single" w:sz="6" w:space="0" w:color="000000"/>
                  </w:tcBorders>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b/>
                      <w:sz w:val="14"/>
                      <w:szCs w:val="14"/>
                    </w:rPr>
                  </w:pPr>
                  <w:r w:rsidRPr="0064338C">
                    <w:rPr>
                      <w:rFonts w:ascii="Arial" w:eastAsia="Arial" w:hAnsi="Arial" w:cs="Arial"/>
                      <w:b/>
                      <w:sz w:val="14"/>
                      <w:szCs w:val="14"/>
                    </w:rPr>
                    <w:t>SAT.3 Transferencia de tecnología</w:t>
                  </w:r>
                </w:p>
              </w:tc>
              <w:tc>
                <w:tcPr>
                  <w:tcW w:w="707" w:type="dxa"/>
                  <w:tcBorders>
                    <w:top w:val="single" w:sz="6" w:space="0" w:color="000000"/>
                    <w:left w:val="single" w:sz="6" w:space="0" w:color="000000"/>
                    <w:bottom w:val="single" w:sz="6" w:space="0" w:color="000000"/>
                    <w:right w:val="single" w:sz="6" w:space="0" w:color="000000"/>
                  </w:tcBorders>
                  <w:vAlign w:val="center"/>
                </w:tcPr>
                <w:p w:rsidR="00E729F0" w:rsidRPr="00744817" w:rsidRDefault="00E729F0" w:rsidP="00E729F0">
                  <w:pPr>
                    <w:pBdr>
                      <w:top w:val="nil"/>
                      <w:left w:val="nil"/>
                      <w:bottom w:val="nil"/>
                      <w:right w:val="nil"/>
                      <w:between w:val="nil"/>
                    </w:pBdr>
                    <w:spacing w:before="30" w:after="30"/>
                    <w:jc w:val="center"/>
                    <w:rPr>
                      <w:rFonts w:ascii="Arial" w:eastAsia="Arial" w:hAnsi="Arial" w:cs="Arial"/>
                      <w:color w:val="FF0000"/>
                      <w:sz w:val="14"/>
                      <w:szCs w:val="14"/>
                    </w:rPr>
                  </w:pPr>
                  <w:r w:rsidRPr="00744817">
                    <w:rPr>
                      <w:rFonts w:ascii="Arial" w:eastAsia="Arial" w:hAnsi="Arial" w:cs="Arial"/>
                      <w:color w:val="FF0000"/>
                      <w:sz w:val="14"/>
                      <w:szCs w:val="14"/>
                    </w:rPr>
                    <w:t>Única</w:t>
                  </w:r>
                </w:p>
              </w:tc>
              <w:tc>
                <w:tcPr>
                  <w:tcW w:w="942" w:type="dxa"/>
                  <w:tcBorders>
                    <w:top w:val="single" w:sz="6" w:space="0" w:color="000000"/>
                    <w:left w:val="single" w:sz="6" w:space="0" w:color="000000"/>
                    <w:bottom w:val="single" w:sz="6" w:space="0" w:color="000000"/>
                    <w:right w:val="single" w:sz="6" w:space="0" w:color="000000"/>
                  </w:tcBorders>
                  <w:vAlign w:val="center"/>
                </w:tcPr>
                <w:p w:rsidR="00E729F0" w:rsidRPr="00744817" w:rsidRDefault="00E729F0" w:rsidP="00E729F0">
                  <w:pPr>
                    <w:pBdr>
                      <w:top w:val="nil"/>
                      <w:left w:val="nil"/>
                      <w:bottom w:val="nil"/>
                      <w:right w:val="nil"/>
                      <w:between w:val="nil"/>
                    </w:pBdr>
                    <w:spacing w:before="30" w:after="30"/>
                    <w:jc w:val="center"/>
                    <w:rPr>
                      <w:rFonts w:ascii="Arial" w:eastAsia="Arial" w:hAnsi="Arial" w:cs="Arial"/>
                      <w:color w:val="FF0000"/>
                      <w:sz w:val="14"/>
                      <w:szCs w:val="14"/>
                    </w:rPr>
                  </w:pPr>
                  <w:r w:rsidRPr="00744817">
                    <w:rPr>
                      <w:rFonts w:ascii="Arial" w:eastAsia="Arial" w:hAnsi="Arial" w:cs="Arial"/>
                      <w:color w:val="FF0000"/>
                      <w:sz w:val="14"/>
                      <w:szCs w:val="14"/>
                    </w:rPr>
                    <w:t>300,000</w:t>
                  </w:r>
                </w:p>
              </w:tc>
              <w:tc>
                <w:tcPr>
                  <w:tcW w:w="707" w:type="dxa"/>
                  <w:tcBorders>
                    <w:top w:val="single" w:sz="6" w:space="0" w:color="000000"/>
                    <w:left w:val="single" w:sz="6" w:space="0" w:color="000000"/>
                    <w:bottom w:val="single" w:sz="6" w:space="0" w:color="000000"/>
                    <w:right w:val="single" w:sz="6" w:space="0" w:color="000000"/>
                  </w:tcBorders>
                  <w:vAlign w:val="center"/>
                </w:tcPr>
                <w:p w:rsidR="00E729F0" w:rsidRPr="00744817" w:rsidRDefault="00E729F0" w:rsidP="00E729F0">
                  <w:pPr>
                    <w:pBdr>
                      <w:top w:val="nil"/>
                      <w:left w:val="nil"/>
                      <w:bottom w:val="nil"/>
                      <w:right w:val="nil"/>
                      <w:between w:val="nil"/>
                    </w:pBdr>
                    <w:spacing w:before="30" w:after="30"/>
                    <w:jc w:val="center"/>
                    <w:rPr>
                      <w:rFonts w:ascii="Arial" w:eastAsia="Arial" w:hAnsi="Arial" w:cs="Arial"/>
                      <w:color w:val="FF0000"/>
                      <w:sz w:val="14"/>
                      <w:szCs w:val="14"/>
                    </w:rPr>
                  </w:pPr>
                  <w:r w:rsidRPr="00744817">
                    <w:rPr>
                      <w:rFonts w:ascii="Arial" w:eastAsia="Arial" w:hAnsi="Arial" w:cs="Arial"/>
                      <w:color w:val="FF0000"/>
                      <w:sz w:val="14"/>
                      <w:szCs w:val="14"/>
                    </w:rPr>
                    <w:t>II, III y IV</w:t>
                  </w:r>
                </w:p>
              </w:tc>
              <w:tc>
                <w:tcPr>
                  <w:tcW w:w="707" w:type="dxa"/>
                  <w:tcBorders>
                    <w:top w:val="single" w:sz="6" w:space="0" w:color="000000"/>
                    <w:left w:val="single" w:sz="6" w:space="0" w:color="000000"/>
                    <w:bottom w:val="single" w:sz="6" w:space="0" w:color="000000"/>
                    <w:right w:val="single" w:sz="6" w:space="0" w:color="000000"/>
                  </w:tcBorders>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sz w:val="14"/>
                      <w:szCs w:val="14"/>
                    </w:rPr>
                  </w:pPr>
                  <w:r w:rsidRPr="0064338C">
                    <w:rPr>
                      <w:rFonts w:ascii="Arial" w:eastAsia="Arial" w:hAnsi="Arial" w:cs="Arial"/>
                      <w:sz w:val="14"/>
                      <w:szCs w:val="14"/>
                    </w:rPr>
                    <w:t>1</w:t>
                  </w:r>
                </w:p>
              </w:tc>
              <w:tc>
                <w:tcPr>
                  <w:tcW w:w="549" w:type="dxa"/>
                  <w:tcBorders>
                    <w:top w:val="single" w:sz="6" w:space="0" w:color="000000"/>
                    <w:left w:val="single" w:sz="6" w:space="0" w:color="000000"/>
                    <w:bottom w:val="single" w:sz="6" w:space="0" w:color="000000"/>
                    <w:right w:val="single" w:sz="6" w:space="0" w:color="000000"/>
                  </w:tcBorders>
                  <w:vAlign w:val="center"/>
                </w:tcPr>
                <w:p w:rsidR="00E729F0" w:rsidRPr="0064338C" w:rsidRDefault="00D37615" w:rsidP="00E729F0">
                  <w:pPr>
                    <w:pBdr>
                      <w:top w:val="nil"/>
                      <w:left w:val="nil"/>
                      <w:bottom w:val="nil"/>
                      <w:right w:val="nil"/>
                      <w:between w:val="nil"/>
                    </w:pBdr>
                    <w:spacing w:before="30" w:after="30"/>
                    <w:jc w:val="center"/>
                    <w:rPr>
                      <w:rFonts w:ascii="Arial" w:eastAsia="Arial" w:hAnsi="Arial" w:cs="Arial"/>
                      <w:sz w:val="14"/>
                      <w:szCs w:val="14"/>
                    </w:rPr>
                  </w:pPr>
                  <w:r w:rsidRPr="00D37615">
                    <w:rPr>
                      <w:rFonts w:ascii="Arial" w:eastAsia="Arial" w:hAnsi="Arial" w:cs="Arial"/>
                      <w:color w:val="FF0000"/>
                      <w:sz w:val="14"/>
                      <w:szCs w:val="14"/>
                    </w:rPr>
                    <w:t>15</w:t>
                  </w:r>
                </w:p>
              </w:tc>
              <w:tc>
                <w:tcPr>
                  <w:tcW w:w="785" w:type="dxa"/>
                  <w:tcBorders>
                    <w:top w:val="single" w:sz="6" w:space="0" w:color="000000"/>
                    <w:left w:val="single" w:sz="6" w:space="0" w:color="000000"/>
                    <w:bottom w:val="single" w:sz="6" w:space="0" w:color="000000"/>
                    <w:right w:val="single" w:sz="6" w:space="0" w:color="000000"/>
                  </w:tcBorders>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sz w:val="14"/>
                      <w:szCs w:val="14"/>
                    </w:rPr>
                  </w:pPr>
                  <w:r w:rsidRPr="0064338C">
                    <w:rPr>
                      <w:rFonts w:ascii="Arial" w:eastAsia="Arial" w:hAnsi="Arial" w:cs="Arial"/>
                      <w:sz w:val="14"/>
                      <w:szCs w:val="14"/>
                    </w:rPr>
                    <w:t>Institución extensionista</w:t>
                  </w:r>
                </w:p>
              </w:tc>
            </w:tr>
            <w:tr w:rsidR="0064338C" w:rsidRPr="0064338C" w:rsidTr="00DF3C47">
              <w:trPr>
                <w:trHeight w:val="21"/>
              </w:trPr>
              <w:tc>
                <w:tcPr>
                  <w:tcW w:w="858" w:type="dxa"/>
                  <w:vMerge w:val="restart"/>
                  <w:tcBorders>
                    <w:top w:val="single" w:sz="6" w:space="0" w:color="000000"/>
                    <w:left w:val="single" w:sz="6" w:space="0" w:color="000000"/>
                    <w:right w:val="single" w:sz="6" w:space="0" w:color="000000"/>
                  </w:tcBorders>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b/>
                      <w:sz w:val="14"/>
                      <w:szCs w:val="14"/>
                    </w:rPr>
                  </w:pPr>
                  <w:r w:rsidRPr="0064338C">
                    <w:rPr>
                      <w:rFonts w:ascii="Arial" w:eastAsia="Arial" w:hAnsi="Arial" w:cs="Arial"/>
                      <w:b/>
                      <w:sz w:val="14"/>
                      <w:szCs w:val="14"/>
                    </w:rPr>
                    <w:t>SAT.4 Certificación forestal</w:t>
                  </w:r>
                </w:p>
                <w:p w:rsidR="00E729F0" w:rsidRPr="0064338C" w:rsidRDefault="00E729F0" w:rsidP="00E729F0">
                  <w:pPr>
                    <w:jc w:val="center"/>
                    <w:rPr>
                      <w:rFonts w:ascii="Arial" w:eastAsia="Arial" w:hAnsi="Arial" w:cs="Arial"/>
                      <w:b/>
                      <w:sz w:val="14"/>
                      <w:szCs w:val="14"/>
                    </w:rPr>
                  </w:pPr>
                </w:p>
                <w:p w:rsidR="00E729F0" w:rsidRPr="0064338C" w:rsidRDefault="00E729F0" w:rsidP="00E729F0">
                  <w:pPr>
                    <w:jc w:val="center"/>
                    <w:rPr>
                      <w:rFonts w:ascii="Arial" w:eastAsia="Arial" w:hAnsi="Arial" w:cs="Arial"/>
                      <w:b/>
                      <w:sz w:val="14"/>
                      <w:szCs w:val="14"/>
                    </w:rPr>
                  </w:pPr>
                </w:p>
              </w:tc>
              <w:tc>
                <w:tcPr>
                  <w:tcW w:w="707" w:type="dxa"/>
                  <w:tcBorders>
                    <w:top w:val="single" w:sz="6" w:space="0" w:color="000000"/>
                    <w:left w:val="single" w:sz="6" w:space="0" w:color="000000"/>
                    <w:bottom w:val="single" w:sz="6" w:space="0" w:color="000000"/>
                    <w:right w:val="single" w:sz="6" w:space="0" w:color="000000"/>
                  </w:tcBorders>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sz w:val="14"/>
                      <w:szCs w:val="14"/>
                    </w:rPr>
                  </w:pPr>
                  <w:r w:rsidRPr="0064338C">
                    <w:rPr>
                      <w:rFonts w:ascii="Arial" w:eastAsia="Arial" w:hAnsi="Arial" w:cs="Arial"/>
                      <w:sz w:val="14"/>
                      <w:szCs w:val="14"/>
                    </w:rPr>
                    <w:t>SAT.4.1 Auditoría técnica preventiva</w:t>
                  </w:r>
                </w:p>
              </w:tc>
              <w:tc>
                <w:tcPr>
                  <w:tcW w:w="942" w:type="dxa"/>
                  <w:tcBorders>
                    <w:top w:val="single" w:sz="6" w:space="0" w:color="000000"/>
                    <w:left w:val="single" w:sz="6" w:space="0" w:color="000000"/>
                    <w:bottom w:val="single" w:sz="6" w:space="0" w:color="000000"/>
                    <w:right w:val="single" w:sz="6" w:space="0" w:color="000000"/>
                  </w:tcBorders>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sz w:val="14"/>
                      <w:szCs w:val="14"/>
                    </w:rPr>
                  </w:pPr>
                  <w:r w:rsidRPr="0064338C">
                    <w:rPr>
                      <w:rFonts w:ascii="Arial" w:eastAsia="Arial" w:hAnsi="Arial" w:cs="Arial"/>
                      <w:sz w:val="14"/>
                      <w:szCs w:val="14"/>
                    </w:rPr>
                    <w:t>240,000</w:t>
                  </w:r>
                </w:p>
              </w:tc>
              <w:tc>
                <w:tcPr>
                  <w:tcW w:w="707" w:type="dxa"/>
                  <w:tcBorders>
                    <w:top w:val="single" w:sz="6" w:space="0" w:color="000000"/>
                    <w:left w:val="single" w:sz="6" w:space="0" w:color="000000"/>
                    <w:bottom w:val="single" w:sz="6" w:space="0" w:color="000000"/>
                    <w:right w:val="single" w:sz="6" w:space="0" w:color="000000"/>
                  </w:tcBorders>
                  <w:vAlign w:val="center"/>
                </w:tcPr>
                <w:p w:rsidR="00E729F0" w:rsidRPr="00744817" w:rsidRDefault="00E729F0" w:rsidP="00E729F0">
                  <w:pPr>
                    <w:pBdr>
                      <w:top w:val="nil"/>
                      <w:left w:val="nil"/>
                      <w:bottom w:val="nil"/>
                      <w:right w:val="nil"/>
                      <w:between w:val="nil"/>
                    </w:pBdr>
                    <w:spacing w:before="30" w:after="30"/>
                    <w:jc w:val="center"/>
                    <w:rPr>
                      <w:rFonts w:ascii="Arial" w:eastAsia="Arial" w:hAnsi="Arial" w:cs="Arial"/>
                      <w:color w:val="FF0000"/>
                      <w:sz w:val="14"/>
                      <w:szCs w:val="14"/>
                    </w:rPr>
                  </w:pPr>
                  <w:r w:rsidRPr="00744817">
                    <w:rPr>
                      <w:rFonts w:ascii="Arial" w:eastAsia="Arial" w:hAnsi="Arial" w:cs="Arial"/>
                      <w:color w:val="FF0000"/>
                      <w:sz w:val="14"/>
                      <w:szCs w:val="14"/>
                    </w:rPr>
                    <w:t>II,III y IV</w:t>
                  </w:r>
                </w:p>
              </w:tc>
              <w:tc>
                <w:tcPr>
                  <w:tcW w:w="707" w:type="dxa"/>
                  <w:tcBorders>
                    <w:top w:val="single" w:sz="6" w:space="0" w:color="000000"/>
                    <w:left w:val="single" w:sz="6" w:space="0" w:color="000000"/>
                    <w:bottom w:val="single" w:sz="6" w:space="0" w:color="000000"/>
                    <w:right w:val="single" w:sz="6" w:space="0" w:color="000000"/>
                  </w:tcBorders>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sz w:val="14"/>
                      <w:szCs w:val="14"/>
                    </w:rPr>
                  </w:pPr>
                  <w:r w:rsidRPr="0064338C">
                    <w:rPr>
                      <w:rFonts w:ascii="Arial" w:eastAsia="Arial" w:hAnsi="Arial" w:cs="Arial"/>
                      <w:sz w:val="14"/>
                      <w:szCs w:val="14"/>
                    </w:rPr>
                    <w:t>1</w:t>
                  </w:r>
                </w:p>
              </w:tc>
              <w:tc>
                <w:tcPr>
                  <w:tcW w:w="549" w:type="dxa"/>
                  <w:tcBorders>
                    <w:top w:val="single" w:sz="6" w:space="0" w:color="000000"/>
                    <w:left w:val="single" w:sz="6" w:space="0" w:color="000000"/>
                    <w:bottom w:val="single" w:sz="6" w:space="0" w:color="000000"/>
                    <w:right w:val="single" w:sz="6" w:space="0" w:color="000000"/>
                  </w:tcBorders>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sz w:val="14"/>
                      <w:szCs w:val="14"/>
                    </w:rPr>
                  </w:pPr>
                  <w:r w:rsidRPr="0064338C">
                    <w:rPr>
                      <w:rFonts w:ascii="Arial" w:eastAsia="Arial" w:hAnsi="Arial" w:cs="Arial"/>
                      <w:sz w:val="14"/>
                      <w:szCs w:val="14"/>
                    </w:rPr>
                    <w:t>3 Persona física y</w:t>
                  </w:r>
                </w:p>
                <w:p w:rsidR="00E729F0" w:rsidRPr="0064338C" w:rsidRDefault="00E729F0" w:rsidP="00E729F0">
                  <w:pPr>
                    <w:pBdr>
                      <w:top w:val="nil"/>
                      <w:left w:val="nil"/>
                      <w:bottom w:val="nil"/>
                      <w:right w:val="nil"/>
                      <w:between w:val="nil"/>
                    </w:pBdr>
                    <w:spacing w:before="30" w:after="30"/>
                    <w:jc w:val="center"/>
                    <w:rPr>
                      <w:rFonts w:ascii="Arial" w:eastAsia="Arial" w:hAnsi="Arial" w:cs="Arial"/>
                      <w:sz w:val="14"/>
                      <w:szCs w:val="14"/>
                    </w:rPr>
                  </w:pPr>
                  <w:r w:rsidRPr="0064338C">
                    <w:rPr>
                      <w:rFonts w:ascii="Arial" w:eastAsia="Arial" w:hAnsi="Arial" w:cs="Arial"/>
                      <w:sz w:val="14"/>
                      <w:szCs w:val="14"/>
                    </w:rPr>
                    <w:t>5 Persona moral</w:t>
                  </w:r>
                </w:p>
              </w:tc>
              <w:tc>
                <w:tcPr>
                  <w:tcW w:w="785" w:type="dxa"/>
                  <w:tcBorders>
                    <w:top w:val="single" w:sz="6" w:space="0" w:color="000000"/>
                    <w:left w:val="single" w:sz="6" w:space="0" w:color="000000"/>
                    <w:bottom w:val="single" w:sz="6" w:space="0" w:color="000000"/>
                    <w:right w:val="single" w:sz="6" w:space="0" w:color="000000"/>
                  </w:tcBorders>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sz w:val="14"/>
                      <w:szCs w:val="14"/>
                    </w:rPr>
                  </w:pPr>
                  <w:r w:rsidRPr="0064338C">
                    <w:rPr>
                      <w:rFonts w:ascii="Arial" w:eastAsia="Arial" w:hAnsi="Arial" w:cs="Arial"/>
                      <w:sz w:val="14"/>
                      <w:szCs w:val="14"/>
                    </w:rPr>
                    <w:t>Auditor Técnico Forestal autorizado por la CONAFOR</w:t>
                  </w:r>
                </w:p>
              </w:tc>
            </w:tr>
            <w:tr w:rsidR="0064338C" w:rsidRPr="0064338C" w:rsidTr="00DF3C47">
              <w:trPr>
                <w:trHeight w:val="21"/>
              </w:trPr>
              <w:tc>
                <w:tcPr>
                  <w:tcW w:w="858" w:type="dxa"/>
                  <w:vMerge/>
                  <w:tcBorders>
                    <w:left w:val="single" w:sz="6" w:space="0" w:color="000000"/>
                    <w:right w:val="single" w:sz="6" w:space="0" w:color="000000"/>
                  </w:tcBorders>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b/>
                      <w:sz w:val="14"/>
                      <w:szCs w:val="14"/>
                    </w:rPr>
                  </w:pPr>
                </w:p>
              </w:tc>
              <w:tc>
                <w:tcPr>
                  <w:tcW w:w="707" w:type="dxa"/>
                  <w:tcBorders>
                    <w:top w:val="single" w:sz="6" w:space="0" w:color="000000"/>
                    <w:left w:val="single" w:sz="6" w:space="0" w:color="000000"/>
                    <w:bottom w:val="single" w:sz="6" w:space="0" w:color="000000"/>
                    <w:right w:val="single" w:sz="6" w:space="0" w:color="000000"/>
                  </w:tcBorders>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sz w:val="14"/>
                      <w:szCs w:val="14"/>
                    </w:rPr>
                  </w:pPr>
                  <w:r w:rsidRPr="0064338C">
                    <w:rPr>
                      <w:rFonts w:ascii="Arial" w:eastAsia="Arial" w:hAnsi="Arial" w:cs="Arial"/>
                      <w:sz w:val="14"/>
                      <w:szCs w:val="14"/>
                    </w:rPr>
                    <w:t>SAT.4.2 Certificación forestal nacional y/o internacional</w:t>
                  </w:r>
                </w:p>
              </w:tc>
              <w:tc>
                <w:tcPr>
                  <w:tcW w:w="942" w:type="dxa"/>
                  <w:tcBorders>
                    <w:top w:val="single" w:sz="6" w:space="0" w:color="000000"/>
                    <w:left w:val="single" w:sz="6" w:space="0" w:color="000000"/>
                    <w:bottom w:val="single" w:sz="6" w:space="0" w:color="000000"/>
                    <w:right w:val="single" w:sz="6" w:space="0" w:color="000000"/>
                  </w:tcBorders>
                  <w:vAlign w:val="center"/>
                </w:tcPr>
                <w:p w:rsidR="00E729F0" w:rsidRPr="00744817" w:rsidRDefault="00E729F0" w:rsidP="00E729F0">
                  <w:pPr>
                    <w:pBdr>
                      <w:top w:val="nil"/>
                      <w:left w:val="nil"/>
                      <w:bottom w:val="nil"/>
                      <w:right w:val="nil"/>
                      <w:between w:val="nil"/>
                    </w:pBdr>
                    <w:spacing w:before="30" w:after="30"/>
                    <w:jc w:val="center"/>
                    <w:rPr>
                      <w:rFonts w:ascii="Arial" w:eastAsia="Arial" w:hAnsi="Arial" w:cs="Arial"/>
                      <w:color w:val="FF0000"/>
                      <w:sz w:val="14"/>
                      <w:szCs w:val="14"/>
                    </w:rPr>
                  </w:pPr>
                  <w:r w:rsidRPr="00744817">
                    <w:rPr>
                      <w:rFonts w:ascii="Arial" w:eastAsia="Arial" w:hAnsi="Arial" w:cs="Arial"/>
                      <w:color w:val="FF0000"/>
                      <w:sz w:val="14"/>
                      <w:szCs w:val="14"/>
                    </w:rPr>
                    <w:t>Nacional: 240,000</w:t>
                  </w:r>
                </w:p>
                <w:p w:rsidR="00E729F0" w:rsidRPr="00744817" w:rsidRDefault="00E729F0" w:rsidP="00E729F0">
                  <w:pPr>
                    <w:pBdr>
                      <w:top w:val="nil"/>
                      <w:left w:val="nil"/>
                      <w:bottom w:val="nil"/>
                      <w:right w:val="nil"/>
                      <w:between w:val="nil"/>
                    </w:pBdr>
                    <w:spacing w:before="30" w:after="30"/>
                    <w:jc w:val="center"/>
                    <w:rPr>
                      <w:rFonts w:ascii="Arial" w:eastAsia="Arial" w:hAnsi="Arial" w:cs="Arial"/>
                      <w:color w:val="FF0000"/>
                      <w:sz w:val="14"/>
                      <w:szCs w:val="14"/>
                    </w:rPr>
                  </w:pPr>
                  <w:r w:rsidRPr="00744817">
                    <w:rPr>
                      <w:rFonts w:ascii="Arial" w:eastAsia="Arial" w:hAnsi="Arial" w:cs="Arial"/>
                      <w:color w:val="FF0000"/>
                      <w:sz w:val="14"/>
                      <w:szCs w:val="14"/>
                    </w:rPr>
                    <w:t>Internacional: 300,000</w:t>
                  </w:r>
                </w:p>
              </w:tc>
              <w:tc>
                <w:tcPr>
                  <w:tcW w:w="707" w:type="dxa"/>
                  <w:tcBorders>
                    <w:top w:val="single" w:sz="6" w:space="0" w:color="000000"/>
                    <w:left w:val="single" w:sz="6" w:space="0" w:color="000000"/>
                    <w:bottom w:val="single" w:sz="6" w:space="0" w:color="000000"/>
                    <w:right w:val="single" w:sz="6" w:space="0" w:color="000000"/>
                  </w:tcBorders>
                  <w:vAlign w:val="center"/>
                </w:tcPr>
                <w:p w:rsidR="00E729F0" w:rsidRPr="00744817" w:rsidRDefault="00E729F0" w:rsidP="00E729F0">
                  <w:pPr>
                    <w:pBdr>
                      <w:top w:val="nil"/>
                      <w:left w:val="nil"/>
                      <w:bottom w:val="nil"/>
                      <w:right w:val="nil"/>
                      <w:between w:val="nil"/>
                    </w:pBdr>
                    <w:spacing w:before="30" w:after="30"/>
                    <w:jc w:val="center"/>
                    <w:rPr>
                      <w:rFonts w:ascii="Arial" w:eastAsia="Arial" w:hAnsi="Arial" w:cs="Arial"/>
                      <w:color w:val="FF0000"/>
                      <w:sz w:val="14"/>
                      <w:szCs w:val="14"/>
                    </w:rPr>
                  </w:pPr>
                  <w:r w:rsidRPr="00744817">
                    <w:rPr>
                      <w:rFonts w:ascii="Arial" w:eastAsia="Arial" w:hAnsi="Arial" w:cs="Arial"/>
                      <w:color w:val="FF0000"/>
                      <w:sz w:val="14"/>
                      <w:szCs w:val="14"/>
                    </w:rPr>
                    <w:t>II, III y IV</w:t>
                  </w:r>
                </w:p>
              </w:tc>
              <w:tc>
                <w:tcPr>
                  <w:tcW w:w="707" w:type="dxa"/>
                  <w:tcBorders>
                    <w:top w:val="single" w:sz="6" w:space="0" w:color="000000"/>
                    <w:left w:val="single" w:sz="6" w:space="0" w:color="000000"/>
                    <w:bottom w:val="single" w:sz="6" w:space="0" w:color="000000"/>
                    <w:right w:val="single" w:sz="6" w:space="0" w:color="000000"/>
                  </w:tcBorders>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sz w:val="14"/>
                      <w:szCs w:val="14"/>
                    </w:rPr>
                  </w:pPr>
                  <w:r w:rsidRPr="0064338C">
                    <w:rPr>
                      <w:rFonts w:ascii="Arial" w:eastAsia="Arial" w:hAnsi="Arial" w:cs="Arial"/>
                      <w:sz w:val="14"/>
                      <w:szCs w:val="14"/>
                    </w:rPr>
                    <w:t>2</w:t>
                  </w:r>
                </w:p>
              </w:tc>
              <w:tc>
                <w:tcPr>
                  <w:tcW w:w="549" w:type="dxa"/>
                  <w:tcBorders>
                    <w:top w:val="single" w:sz="6" w:space="0" w:color="000000"/>
                    <w:left w:val="single" w:sz="6" w:space="0" w:color="000000"/>
                    <w:bottom w:val="single" w:sz="6" w:space="0" w:color="000000"/>
                    <w:right w:val="single" w:sz="6" w:space="0" w:color="000000"/>
                  </w:tcBorders>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sz w:val="14"/>
                      <w:szCs w:val="14"/>
                    </w:rPr>
                  </w:pPr>
                  <w:r w:rsidRPr="0064338C">
                    <w:rPr>
                      <w:rFonts w:ascii="Arial" w:eastAsia="Arial" w:hAnsi="Arial" w:cs="Arial"/>
                      <w:sz w:val="14"/>
                      <w:szCs w:val="14"/>
                    </w:rPr>
                    <w:t>No aplica</w:t>
                  </w:r>
                </w:p>
              </w:tc>
              <w:tc>
                <w:tcPr>
                  <w:tcW w:w="785" w:type="dxa"/>
                  <w:tcBorders>
                    <w:top w:val="single" w:sz="6" w:space="0" w:color="000000"/>
                    <w:left w:val="single" w:sz="6" w:space="0" w:color="000000"/>
                    <w:bottom w:val="single" w:sz="6" w:space="0" w:color="000000"/>
                    <w:right w:val="single" w:sz="6" w:space="0" w:color="000000"/>
                  </w:tcBorders>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sz w:val="14"/>
                      <w:szCs w:val="14"/>
                    </w:rPr>
                  </w:pPr>
                  <w:r w:rsidRPr="0064338C">
                    <w:rPr>
                      <w:rFonts w:ascii="Arial" w:eastAsia="Arial" w:hAnsi="Arial" w:cs="Arial"/>
                      <w:sz w:val="14"/>
                      <w:szCs w:val="14"/>
                    </w:rPr>
                    <w:t>No aplica</w:t>
                  </w:r>
                </w:p>
              </w:tc>
            </w:tr>
            <w:tr w:rsidR="0064338C" w:rsidRPr="0064338C" w:rsidTr="00DF3C47">
              <w:trPr>
                <w:trHeight w:val="21"/>
              </w:trPr>
              <w:tc>
                <w:tcPr>
                  <w:tcW w:w="858" w:type="dxa"/>
                  <w:vMerge/>
                  <w:tcBorders>
                    <w:left w:val="single" w:sz="6" w:space="0" w:color="000000"/>
                    <w:bottom w:val="single" w:sz="6" w:space="0" w:color="000000"/>
                    <w:right w:val="single" w:sz="6" w:space="0" w:color="000000"/>
                  </w:tcBorders>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b/>
                      <w:sz w:val="14"/>
                      <w:szCs w:val="14"/>
                    </w:rPr>
                  </w:pPr>
                </w:p>
              </w:tc>
              <w:tc>
                <w:tcPr>
                  <w:tcW w:w="707" w:type="dxa"/>
                  <w:tcBorders>
                    <w:top w:val="single" w:sz="6" w:space="0" w:color="000000"/>
                    <w:left w:val="single" w:sz="6" w:space="0" w:color="000000"/>
                    <w:bottom w:val="single" w:sz="6" w:space="0" w:color="000000"/>
                    <w:right w:val="single" w:sz="6" w:space="0" w:color="000000"/>
                  </w:tcBorders>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sz w:val="14"/>
                      <w:szCs w:val="14"/>
                    </w:rPr>
                  </w:pPr>
                  <w:r w:rsidRPr="0064338C">
                    <w:rPr>
                      <w:rFonts w:ascii="Arial" w:eastAsia="Arial" w:hAnsi="Arial" w:cs="Arial"/>
                      <w:sz w:val="14"/>
                      <w:szCs w:val="14"/>
                    </w:rPr>
                    <w:t>SAT.4.3 Certificación de la cadena de custodia</w:t>
                  </w:r>
                </w:p>
              </w:tc>
              <w:tc>
                <w:tcPr>
                  <w:tcW w:w="942" w:type="dxa"/>
                  <w:tcBorders>
                    <w:top w:val="single" w:sz="6" w:space="0" w:color="000000"/>
                    <w:left w:val="single" w:sz="6" w:space="0" w:color="000000"/>
                    <w:bottom w:val="single" w:sz="6" w:space="0" w:color="000000"/>
                    <w:right w:val="single" w:sz="6" w:space="0" w:color="000000"/>
                  </w:tcBorders>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sz w:val="14"/>
                      <w:szCs w:val="14"/>
                    </w:rPr>
                  </w:pPr>
                  <w:r w:rsidRPr="0064338C">
                    <w:rPr>
                      <w:rFonts w:ascii="Arial" w:eastAsia="Arial" w:hAnsi="Arial" w:cs="Arial"/>
                      <w:sz w:val="14"/>
                      <w:szCs w:val="14"/>
                    </w:rPr>
                    <w:t>105,000</w:t>
                  </w:r>
                </w:p>
                <w:p w:rsidR="00E729F0" w:rsidRPr="0064338C" w:rsidRDefault="00E729F0" w:rsidP="00E729F0">
                  <w:pPr>
                    <w:pBdr>
                      <w:top w:val="nil"/>
                      <w:left w:val="nil"/>
                      <w:bottom w:val="nil"/>
                      <w:right w:val="nil"/>
                      <w:between w:val="nil"/>
                    </w:pBdr>
                    <w:spacing w:before="30" w:after="30"/>
                    <w:jc w:val="center"/>
                    <w:rPr>
                      <w:rFonts w:ascii="Arial" w:eastAsia="Arial" w:hAnsi="Arial" w:cs="Arial"/>
                      <w:sz w:val="14"/>
                      <w:szCs w:val="14"/>
                    </w:rPr>
                  </w:pPr>
                </w:p>
              </w:tc>
              <w:tc>
                <w:tcPr>
                  <w:tcW w:w="707" w:type="dxa"/>
                  <w:tcBorders>
                    <w:top w:val="single" w:sz="6" w:space="0" w:color="000000"/>
                    <w:left w:val="single" w:sz="6" w:space="0" w:color="000000"/>
                    <w:bottom w:val="single" w:sz="6" w:space="0" w:color="000000"/>
                    <w:right w:val="single" w:sz="6" w:space="0" w:color="000000"/>
                  </w:tcBorders>
                  <w:vAlign w:val="center"/>
                </w:tcPr>
                <w:p w:rsidR="00E729F0" w:rsidRPr="00744817" w:rsidRDefault="00E729F0" w:rsidP="0049651C">
                  <w:pPr>
                    <w:pBdr>
                      <w:top w:val="nil"/>
                      <w:left w:val="nil"/>
                      <w:bottom w:val="nil"/>
                      <w:right w:val="nil"/>
                      <w:between w:val="nil"/>
                    </w:pBdr>
                    <w:spacing w:before="30" w:after="30"/>
                    <w:jc w:val="center"/>
                    <w:rPr>
                      <w:rFonts w:ascii="Arial" w:eastAsia="Arial" w:hAnsi="Arial" w:cs="Arial"/>
                      <w:color w:val="FF0000"/>
                      <w:sz w:val="14"/>
                      <w:szCs w:val="14"/>
                    </w:rPr>
                  </w:pPr>
                  <w:r w:rsidRPr="00744817">
                    <w:rPr>
                      <w:rFonts w:ascii="Arial" w:eastAsia="Arial" w:hAnsi="Arial" w:cs="Arial"/>
                      <w:color w:val="FF0000"/>
                      <w:sz w:val="14"/>
                      <w:szCs w:val="14"/>
                    </w:rPr>
                    <w:t>IV</w:t>
                  </w:r>
                  <w:r w:rsidR="004B1236">
                    <w:rPr>
                      <w:rFonts w:ascii="Arial" w:eastAsia="Arial" w:hAnsi="Arial" w:cs="Arial"/>
                      <w:color w:val="FF0000"/>
                      <w:sz w:val="14"/>
                      <w:szCs w:val="14"/>
                    </w:rPr>
                    <w:t xml:space="preserve"> y </w:t>
                  </w:r>
                  <w:r w:rsidR="004B1236" w:rsidRPr="00D37615">
                    <w:rPr>
                      <w:rFonts w:ascii="Arial" w:eastAsia="Arial" w:hAnsi="Arial" w:cs="Arial"/>
                      <w:color w:val="FF0000"/>
                      <w:sz w:val="14"/>
                      <w:szCs w:val="14"/>
                    </w:rPr>
                    <w:t>Empresas Forestales Comunitarias, mixtas y privadas</w:t>
                  </w:r>
                </w:p>
              </w:tc>
              <w:tc>
                <w:tcPr>
                  <w:tcW w:w="707" w:type="dxa"/>
                  <w:tcBorders>
                    <w:top w:val="single" w:sz="6" w:space="0" w:color="000000"/>
                    <w:left w:val="single" w:sz="6" w:space="0" w:color="000000"/>
                    <w:bottom w:val="single" w:sz="6" w:space="0" w:color="000000"/>
                    <w:right w:val="single" w:sz="6" w:space="0" w:color="000000"/>
                  </w:tcBorders>
                  <w:vAlign w:val="center"/>
                </w:tcPr>
                <w:p w:rsidR="00E729F0" w:rsidRPr="00744817" w:rsidRDefault="00E729F0" w:rsidP="00E729F0">
                  <w:pPr>
                    <w:pBdr>
                      <w:top w:val="nil"/>
                      <w:left w:val="nil"/>
                      <w:bottom w:val="nil"/>
                      <w:right w:val="nil"/>
                      <w:between w:val="nil"/>
                    </w:pBdr>
                    <w:spacing w:before="30" w:after="30"/>
                    <w:jc w:val="center"/>
                    <w:rPr>
                      <w:rFonts w:ascii="Arial" w:eastAsia="Arial" w:hAnsi="Arial" w:cs="Arial"/>
                      <w:color w:val="FF0000"/>
                      <w:sz w:val="14"/>
                      <w:szCs w:val="14"/>
                    </w:rPr>
                  </w:pPr>
                  <w:r w:rsidRPr="00744817">
                    <w:rPr>
                      <w:rFonts w:ascii="Arial" w:eastAsia="Arial" w:hAnsi="Arial" w:cs="Arial"/>
                      <w:color w:val="FF0000"/>
                      <w:sz w:val="14"/>
                      <w:szCs w:val="14"/>
                    </w:rPr>
                    <w:t>1</w:t>
                  </w:r>
                </w:p>
              </w:tc>
              <w:tc>
                <w:tcPr>
                  <w:tcW w:w="549" w:type="dxa"/>
                  <w:tcBorders>
                    <w:top w:val="single" w:sz="6" w:space="0" w:color="000000"/>
                    <w:left w:val="single" w:sz="6" w:space="0" w:color="000000"/>
                    <w:bottom w:val="single" w:sz="6" w:space="0" w:color="000000"/>
                    <w:right w:val="single" w:sz="6" w:space="0" w:color="000000"/>
                  </w:tcBorders>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sz w:val="14"/>
                      <w:szCs w:val="14"/>
                    </w:rPr>
                  </w:pPr>
                  <w:r w:rsidRPr="0064338C">
                    <w:rPr>
                      <w:rFonts w:ascii="Arial" w:eastAsia="Arial" w:hAnsi="Arial" w:cs="Arial"/>
                      <w:sz w:val="14"/>
                      <w:szCs w:val="14"/>
                    </w:rPr>
                    <w:t>No aplica</w:t>
                  </w:r>
                </w:p>
              </w:tc>
              <w:tc>
                <w:tcPr>
                  <w:tcW w:w="785" w:type="dxa"/>
                  <w:tcBorders>
                    <w:top w:val="single" w:sz="6" w:space="0" w:color="000000"/>
                    <w:left w:val="single" w:sz="6" w:space="0" w:color="000000"/>
                    <w:bottom w:val="single" w:sz="6" w:space="0" w:color="000000"/>
                    <w:right w:val="single" w:sz="6" w:space="0" w:color="000000"/>
                  </w:tcBorders>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sz w:val="14"/>
                      <w:szCs w:val="14"/>
                    </w:rPr>
                  </w:pPr>
                  <w:r w:rsidRPr="0064338C">
                    <w:rPr>
                      <w:rFonts w:ascii="Arial" w:eastAsia="Arial" w:hAnsi="Arial" w:cs="Arial"/>
                      <w:sz w:val="14"/>
                      <w:szCs w:val="14"/>
                    </w:rPr>
                    <w:t>No aplica</w:t>
                  </w:r>
                </w:p>
              </w:tc>
            </w:tr>
            <w:tr w:rsidR="0064338C" w:rsidRPr="0064338C" w:rsidTr="00DF3C47">
              <w:trPr>
                <w:trHeight w:val="21"/>
              </w:trPr>
              <w:tc>
                <w:tcPr>
                  <w:tcW w:w="858" w:type="dxa"/>
                  <w:vMerge w:val="restart"/>
                  <w:tcBorders>
                    <w:top w:val="single" w:sz="6" w:space="0" w:color="000000"/>
                    <w:left w:val="single" w:sz="6" w:space="0" w:color="000000"/>
                    <w:right w:val="single" w:sz="6" w:space="0" w:color="000000"/>
                  </w:tcBorders>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b/>
                      <w:sz w:val="14"/>
                      <w:szCs w:val="14"/>
                    </w:rPr>
                  </w:pPr>
                  <w:r w:rsidRPr="0064338C">
                    <w:rPr>
                      <w:rFonts w:ascii="Arial" w:eastAsia="Arial" w:hAnsi="Arial" w:cs="Arial"/>
                      <w:b/>
                      <w:sz w:val="14"/>
                      <w:szCs w:val="14"/>
                    </w:rPr>
                    <w:t xml:space="preserve">SAT.5 Fortalecimiento de los procesos de </w:t>
                  </w:r>
                  <w:r w:rsidR="003D2CF3" w:rsidRPr="003D2CF3">
                    <w:rPr>
                      <w:rFonts w:ascii="Arial" w:eastAsia="Arial" w:hAnsi="Arial" w:cs="Arial"/>
                      <w:b/>
                      <w:color w:val="FF0000"/>
                      <w:sz w:val="14"/>
                      <w:szCs w:val="14"/>
                    </w:rPr>
                    <w:t>abasto</w:t>
                  </w:r>
                  <w:r w:rsidR="003D2CF3">
                    <w:rPr>
                      <w:rFonts w:ascii="Arial" w:eastAsia="Arial" w:hAnsi="Arial" w:cs="Arial"/>
                      <w:b/>
                      <w:sz w:val="14"/>
                      <w:szCs w:val="14"/>
                    </w:rPr>
                    <w:t xml:space="preserve">, </w:t>
                  </w:r>
                  <w:r w:rsidRPr="0064338C">
                    <w:rPr>
                      <w:rFonts w:ascii="Arial" w:eastAsia="Arial" w:hAnsi="Arial" w:cs="Arial"/>
                      <w:b/>
                      <w:sz w:val="14"/>
                      <w:szCs w:val="14"/>
                    </w:rPr>
                    <w:t>transform</w:t>
                  </w:r>
                  <w:r w:rsidRPr="0064338C">
                    <w:rPr>
                      <w:rFonts w:ascii="Arial" w:eastAsia="Arial" w:hAnsi="Arial" w:cs="Arial"/>
                      <w:b/>
                      <w:sz w:val="14"/>
                      <w:szCs w:val="14"/>
                    </w:rPr>
                    <w:lastRenderedPageBreak/>
                    <w:t>ación y comercialización de productos maderables y no maderables</w:t>
                  </w:r>
                </w:p>
              </w:tc>
              <w:tc>
                <w:tcPr>
                  <w:tcW w:w="707" w:type="dxa"/>
                  <w:tcBorders>
                    <w:top w:val="single" w:sz="6" w:space="0" w:color="000000"/>
                    <w:left w:val="single" w:sz="6" w:space="0" w:color="000000"/>
                    <w:bottom w:val="single" w:sz="6" w:space="0" w:color="000000"/>
                    <w:right w:val="single" w:sz="6" w:space="0" w:color="000000"/>
                  </w:tcBorders>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sz w:val="14"/>
                      <w:szCs w:val="14"/>
                    </w:rPr>
                  </w:pPr>
                  <w:r w:rsidRPr="0064338C">
                    <w:rPr>
                      <w:rFonts w:ascii="Arial" w:eastAsia="Arial" w:hAnsi="Arial" w:cs="Arial"/>
                      <w:sz w:val="14"/>
                      <w:szCs w:val="14"/>
                    </w:rPr>
                    <w:lastRenderedPageBreak/>
                    <w:t xml:space="preserve">SAT.5.1 Inversión para el abasto y la industrialización </w:t>
                  </w:r>
                  <w:r w:rsidRPr="0064338C">
                    <w:rPr>
                      <w:rFonts w:ascii="Arial" w:eastAsia="Arial" w:hAnsi="Arial" w:cs="Arial"/>
                      <w:sz w:val="14"/>
                      <w:szCs w:val="14"/>
                    </w:rPr>
                    <w:lastRenderedPageBreak/>
                    <w:t>forestal</w:t>
                  </w:r>
                </w:p>
              </w:tc>
              <w:tc>
                <w:tcPr>
                  <w:tcW w:w="942" w:type="dxa"/>
                  <w:tcBorders>
                    <w:top w:val="single" w:sz="6" w:space="0" w:color="000000"/>
                    <w:left w:val="single" w:sz="6" w:space="0" w:color="000000"/>
                    <w:bottom w:val="single" w:sz="6" w:space="0" w:color="000000"/>
                    <w:right w:val="single" w:sz="6" w:space="0" w:color="000000"/>
                  </w:tcBorders>
                  <w:vAlign w:val="center"/>
                </w:tcPr>
                <w:p w:rsidR="00E729F0" w:rsidRPr="001B7F59" w:rsidRDefault="00E729F0" w:rsidP="00E729F0">
                  <w:pPr>
                    <w:pBdr>
                      <w:top w:val="nil"/>
                      <w:left w:val="nil"/>
                      <w:bottom w:val="nil"/>
                      <w:right w:val="nil"/>
                      <w:between w:val="nil"/>
                    </w:pBdr>
                    <w:spacing w:before="30" w:after="30"/>
                    <w:jc w:val="center"/>
                    <w:rPr>
                      <w:rFonts w:ascii="Arial" w:eastAsia="Arial" w:hAnsi="Arial" w:cs="Arial"/>
                      <w:color w:val="FF0000"/>
                      <w:sz w:val="14"/>
                      <w:szCs w:val="14"/>
                    </w:rPr>
                  </w:pPr>
                  <w:r w:rsidRPr="001B7F59">
                    <w:rPr>
                      <w:rFonts w:ascii="Arial" w:eastAsia="Arial" w:hAnsi="Arial" w:cs="Arial"/>
                      <w:color w:val="FF0000"/>
                      <w:sz w:val="14"/>
                      <w:szCs w:val="14"/>
                    </w:rPr>
                    <w:lastRenderedPageBreak/>
                    <w:t>10,000,000</w:t>
                  </w:r>
                </w:p>
                <w:p w:rsidR="00E729F0" w:rsidRPr="001B7F59" w:rsidRDefault="00E729F0" w:rsidP="00E729F0">
                  <w:pPr>
                    <w:pBdr>
                      <w:top w:val="nil"/>
                      <w:left w:val="nil"/>
                      <w:bottom w:val="nil"/>
                      <w:right w:val="nil"/>
                      <w:between w:val="nil"/>
                    </w:pBdr>
                    <w:spacing w:before="30" w:after="30"/>
                    <w:jc w:val="center"/>
                    <w:rPr>
                      <w:rFonts w:ascii="Arial" w:eastAsia="Arial" w:hAnsi="Arial" w:cs="Arial"/>
                      <w:color w:val="FF0000"/>
                      <w:sz w:val="14"/>
                      <w:szCs w:val="14"/>
                    </w:rPr>
                  </w:pPr>
                  <w:r w:rsidRPr="001B7F59">
                    <w:rPr>
                      <w:rFonts w:ascii="Arial" w:eastAsia="Arial" w:hAnsi="Arial" w:cs="Arial"/>
                      <w:color w:val="FF0000"/>
                      <w:sz w:val="14"/>
                      <w:szCs w:val="14"/>
                    </w:rPr>
                    <w:t>para equipamiento y moderniz</w:t>
                  </w:r>
                  <w:r w:rsidRPr="001B7F59">
                    <w:rPr>
                      <w:rFonts w:ascii="Arial" w:eastAsia="Arial" w:hAnsi="Arial" w:cs="Arial"/>
                      <w:color w:val="FF0000"/>
                      <w:sz w:val="14"/>
                      <w:szCs w:val="14"/>
                    </w:rPr>
                    <w:lastRenderedPageBreak/>
                    <w:t>ación</w:t>
                  </w:r>
                </w:p>
                <w:p w:rsidR="00E729F0" w:rsidRPr="001B7F59" w:rsidRDefault="00E729F0" w:rsidP="00E729F0">
                  <w:pPr>
                    <w:pBdr>
                      <w:top w:val="nil"/>
                      <w:left w:val="nil"/>
                      <w:bottom w:val="nil"/>
                      <w:right w:val="nil"/>
                      <w:between w:val="nil"/>
                    </w:pBdr>
                    <w:spacing w:before="30" w:after="30"/>
                    <w:jc w:val="center"/>
                    <w:rPr>
                      <w:rFonts w:ascii="Arial" w:eastAsia="Arial" w:hAnsi="Arial" w:cs="Arial"/>
                      <w:color w:val="FF0000"/>
                      <w:sz w:val="14"/>
                      <w:szCs w:val="14"/>
                    </w:rPr>
                  </w:pPr>
                </w:p>
              </w:tc>
              <w:tc>
                <w:tcPr>
                  <w:tcW w:w="707" w:type="dxa"/>
                  <w:tcBorders>
                    <w:top w:val="single" w:sz="6" w:space="0" w:color="000000"/>
                    <w:left w:val="single" w:sz="6" w:space="0" w:color="000000"/>
                    <w:bottom w:val="single" w:sz="6" w:space="0" w:color="000000"/>
                    <w:right w:val="single" w:sz="6" w:space="0" w:color="000000"/>
                  </w:tcBorders>
                  <w:vAlign w:val="center"/>
                </w:tcPr>
                <w:p w:rsidR="00283063" w:rsidRPr="001B7F59" w:rsidRDefault="00E729F0" w:rsidP="00283063">
                  <w:pPr>
                    <w:spacing w:before="30" w:after="30"/>
                    <w:jc w:val="center"/>
                    <w:rPr>
                      <w:rFonts w:ascii="Arial" w:eastAsia="Arial" w:hAnsi="Arial" w:cs="Arial"/>
                      <w:color w:val="FF0000"/>
                      <w:sz w:val="14"/>
                      <w:szCs w:val="14"/>
                    </w:rPr>
                  </w:pPr>
                  <w:r w:rsidRPr="001B7F59">
                    <w:rPr>
                      <w:rFonts w:ascii="Arial" w:eastAsia="Arial" w:hAnsi="Arial" w:cs="Arial"/>
                      <w:color w:val="FF0000"/>
                      <w:sz w:val="14"/>
                      <w:szCs w:val="14"/>
                    </w:rPr>
                    <w:lastRenderedPageBreak/>
                    <w:t>II, III</w:t>
                  </w:r>
                  <w:r w:rsidR="004B1236">
                    <w:rPr>
                      <w:rFonts w:ascii="Arial" w:eastAsia="Arial" w:hAnsi="Arial" w:cs="Arial"/>
                      <w:color w:val="FF0000"/>
                      <w:sz w:val="14"/>
                      <w:szCs w:val="14"/>
                    </w:rPr>
                    <w:t xml:space="preserve">, </w:t>
                  </w:r>
                  <w:r w:rsidRPr="001B7F59">
                    <w:rPr>
                      <w:rFonts w:ascii="Arial" w:eastAsia="Arial" w:hAnsi="Arial" w:cs="Arial"/>
                      <w:color w:val="FF0000"/>
                      <w:sz w:val="14"/>
                      <w:szCs w:val="14"/>
                    </w:rPr>
                    <w:t>IV</w:t>
                  </w:r>
                  <w:r w:rsidR="004B1236">
                    <w:rPr>
                      <w:rFonts w:ascii="Arial" w:eastAsia="Arial" w:hAnsi="Arial" w:cs="Arial"/>
                      <w:color w:val="FF0000"/>
                      <w:sz w:val="14"/>
                      <w:szCs w:val="14"/>
                    </w:rPr>
                    <w:t xml:space="preserve">, </w:t>
                  </w:r>
                  <w:r w:rsidR="004B1236" w:rsidRPr="00D37615">
                    <w:rPr>
                      <w:rFonts w:ascii="Arial" w:eastAsia="Arial" w:hAnsi="Arial" w:cs="Arial"/>
                      <w:color w:val="FF0000"/>
                      <w:sz w:val="14"/>
                      <w:szCs w:val="14"/>
                    </w:rPr>
                    <w:t xml:space="preserve">Empresas Forestales Comunitarias, </w:t>
                  </w:r>
                  <w:r w:rsidR="004B1236" w:rsidRPr="00D37615">
                    <w:rPr>
                      <w:rFonts w:ascii="Arial" w:eastAsia="Arial" w:hAnsi="Arial" w:cs="Arial"/>
                      <w:color w:val="FF0000"/>
                      <w:sz w:val="14"/>
                      <w:szCs w:val="14"/>
                    </w:rPr>
                    <w:lastRenderedPageBreak/>
                    <w:t>mixtas y privadas</w:t>
                  </w:r>
                </w:p>
                <w:p w:rsidR="00E729F0" w:rsidRPr="001B7F59" w:rsidRDefault="00E729F0" w:rsidP="00E729F0">
                  <w:pPr>
                    <w:pBdr>
                      <w:top w:val="nil"/>
                      <w:left w:val="nil"/>
                      <w:bottom w:val="nil"/>
                      <w:right w:val="nil"/>
                      <w:between w:val="nil"/>
                    </w:pBdr>
                    <w:spacing w:before="30" w:after="30"/>
                    <w:jc w:val="center"/>
                    <w:rPr>
                      <w:rFonts w:ascii="Arial" w:eastAsia="Arial" w:hAnsi="Arial" w:cs="Arial"/>
                      <w:color w:val="FF0000"/>
                      <w:sz w:val="14"/>
                      <w:szCs w:val="14"/>
                    </w:rPr>
                  </w:pPr>
                </w:p>
              </w:tc>
              <w:tc>
                <w:tcPr>
                  <w:tcW w:w="707" w:type="dxa"/>
                  <w:tcBorders>
                    <w:top w:val="single" w:sz="6" w:space="0" w:color="000000"/>
                    <w:left w:val="single" w:sz="6" w:space="0" w:color="000000"/>
                    <w:bottom w:val="single" w:sz="6" w:space="0" w:color="000000"/>
                    <w:right w:val="single" w:sz="6" w:space="0" w:color="000000"/>
                  </w:tcBorders>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sz w:val="14"/>
                      <w:szCs w:val="14"/>
                    </w:rPr>
                  </w:pPr>
                  <w:r w:rsidRPr="0064338C">
                    <w:rPr>
                      <w:rFonts w:ascii="Arial" w:eastAsia="Arial" w:hAnsi="Arial" w:cs="Arial"/>
                      <w:sz w:val="14"/>
                      <w:szCs w:val="14"/>
                    </w:rPr>
                    <w:lastRenderedPageBreak/>
                    <w:t>1</w:t>
                  </w:r>
                </w:p>
              </w:tc>
              <w:tc>
                <w:tcPr>
                  <w:tcW w:w="549" w:type="dxa"/>
                  <w:tcBorders>
                    <w:top w:val="single" w:sz="6" w:space="0" w:color="000000"/>
                    <w:left w:val="single" w:sz="6" w:space="0" w:color="000000"/>
                    <w:bottom w:val="single" w:sz="6" w:space="0" w:color="000000"/>
                    <w:right w:val="single" w:sz="6" w:space="0" w:color="000000"/>
                  </w:tcBorders>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sz w:val="14"/>
                      <w:szCs w:val="14"/>
                    </w:rPr>
                  </w:pPr>
                  <w:r w:rsidRPr="0064338C">
                    <w:rPr>
                      <w:rFonts w:ascii="Arial" w:eastAsia="Arial" w:hAnsi="Arial" w:cs="Arial"/>
                      <w:sz w:val="14"/>
                      <w:szCs w:val="14"/>
                    </w:rPr>
                    <w:t xml:space="preserve">2 Persona Física y 4 Persona </w:t>
                  </w:r>
                  <w:r w:rsidRPr="0064338C">
                    <w:rPr>
                      <w:rFonts w:ascii="Arial" w:eastAsia="Arial" w:hAnsi="Arial" w:cs="Arial"/>
                      <w:sz w:val="14"/>
                      <w:szCs w:val="14"/>
                    </w:rPr>
                    <w:lastRenderedPageBreak/>
                    <w:t>Moral</w:t>
                  </w:r>
                </w:p>
              </w:tc>
              <w:tc>
                <w:tcPr>
                  <w:tcW w:w="785" w:type="dxa"/>
                  <w:tcBorders>
                    <w:top w:val="single" w:sz="6" w:space="0" w:color="000000"/>
                    <w:left w:val="single" w:sz="6" w:space="0" w:color="000000"/>
                    <w:bottom w:val="single" w:sz="6" w:space="0" w:color="000000"/>
                    <w:right w:val="single" w:sz="6" w:space="0" w:color="000000"/>
                  </w:tcBorders>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sz w:val="14"/>
                      <w:szCs w:val="14"/>
                    </w:rPr>
                  </w:pPr>
                  <w:r w:rsidRPr="0064338C">
                    <w:rPr>
                      <w:rFonts w:ascii="Arial" w:eastAsia="Arial" w:hAnsi="Arial" w:cs="Arial"/>
                      <w:sz w:val="14"/>
                      <w:szCs w:val="14"/>
                    </w:rPr>
                    <w:lastRenderedPageBreak/>
                    <w:t xml:space="preserve">Desarrollo de la Cadena Productiva, Certificado </w:t>
                  </w:r>
                  <w:r w:rsidRPr="0064338C">
                    <w:rPr>
                      <w:rFonts w:ascii="Arial" w:eastAsia="Arial" w:hAnsi="Arial" w:cs="Arial"/>
                      <w:sz w:val="14"/>
                      <w:szCs w:val="14"/>
                    </w:rPr>
                    <w:lastRenderedPageBreak/>
                    <w:t>FIRA, FND o Silvicultura Unidad 02</w:t>
                  </w:r>
                </w:p>
              </w:tc>
            </w:tr>
            <w:tr w:rsidR="0064338C" w:rsidRPr="0064338C" w:rsidTr="00DF3C47">
              <w:trPr>
                <w:trHeight w:val="2899"/>
              </w:trPr>
              <w:tc>
                <w:tcPr>
                  <w:tcW w:w="858" w:type="dxa"/>
                  <w:vMerge/>
                  <w:tcBorders>
                    <w:left w:val="single" w:sz="6" w:space="0" w:color="000000"/>
                    <w:right w:val="single" w:sz="6" w:space="0" w:color="000000"/>
                  </w:tcBorders>
                  <w:vAlign w:val="center"/>
                </w:tcPr>
                <w:p w:rsidR="00E729F0" w:rsidRPr="00037033" w:rsidRDefault="00E729F0" w:rsidP="00E729F0">
                  <w:pPr>
                    <w:pBdr>
                      <w:top w:val="nil"/>
                      <w:left w:val="nil"/>
                      <w:bottom w:val="nil"/>
                      <w:right w:val="nil"/>
                      <w:between w:val="nil"/>
                    </w:pBdr>
                    <w:spacing w:before="30" w:after="30"/>
                    <w:jc w:val="center"/>
                    <w:rPr>
                      <w:rFonts w:ascii="Arial" w:eastAsia="Arial" w:hAnsi="Arial" w:cs="Arial"/>
                      <w:b/>
                      <w:sz w:val="14"/>
                      <w:szCs w:val="14"/>
                    </w:rPr>
                  </w:pPr>
                </w:p>
              </w:tc>
              <w:tc>
                <w:tcPr>
                  <w:tcW w:w="707" w:type="dxa"/>
                  <w:tcBorders>
                    <w:top w:val="single" w:sz="6" w:space="0" w:color="000000"/>
                    <w:left w:val="single" w:sz="6" w:space="0" w:color="000000"/>
                    <w:bottom w:val="single" w:sz="6" w:space="0" w:color="000000"/>
                    <w:right w:val="single" w:sz="6" w:space="0" w:color="000000"/>
                  </w:tcBorders>
                  <w:vAlign w:val="center"/>
                </w:tcPr>
                <w:p w:rsidR="00E729F0" w:rsidRPr="00037033" w:rsidRDefault="00E729F0" w:rsidP="003D2CF3">
                  <w:pPr>
                    <w:pBdr>
                      <w:top w:val="nil"/>
                      <w:left w:val="nil"/>
                      <w:bottom w:val="nil"/>
                      <w:right w:val="nil"/>
                      <w:between w:val="nil"/>
                    </w:pBdr>
                    <w:spacing w:before="30" w:after="30"/>
                    <w:jc w:val="center"/>
                    <w:rPr>
                      <w:rFonts w:ascii="Arial" w:eastAsia="Arial" w:hAnsi="Arial" w:cs="Arial"/>
                      <w:sz w:val="14"/>
                      <w:szCs w:val="14"/>
                    </w:rPr>
                  </w:pPr>
                  <w:r w:rsidRPr="00037033">
                    <w:rPr>
                      <w:rFonts w:ascii="Arial" w:eastAsia="Arial" w:hAnsi="Arial" w:cs="Arial"/>
                      <w:sz w:val="14"/>
                      <w:szCs w:val="14"/>
                    </w:rPr>
                    <w:t>SAT.5.2 Acompañamiento especializado en administración, producción y comercialización en l</w:t>
                  </w:r>
                  <w:r w:rsidR="003D2CF3" w:rsidRPr="00037033">
                    <w:rPr>
                      <w:rFonts w:ascii="Arial" w:eastAsia="Arial" w:hAnsi="Arial" w:cs="Arial"/>
                      <w:sz w:val="14"/>
                      <w:szCs w:val="14"/>
                    </w:rPr>
                    <w:t>as Unidades de Manejo Forestal</w:t>
                  </w:r>
                </w:p>
              </w:tc>
              <w:tc>
                <w:tcPr>
                  <w:tcW w:w="942" w:type="dxa"/>
                  <w:tcBorders>
                    <w:top w:val="single" w:sz="6" w:space="0" w:color="000000"/>
                    <w:left w:val="single" w:sz="6" w:space="0" w:color="000000"/>
                    <w:bottom w:val="single" w:sz="6" w:space="0" w:color="000000"/>
                    <w:right w:val="single" w:sz="6" w:space="0" w:color="000000"/>
                  </w:tcBorders>
                  <w:vAlign w:val="center"/>
                </w:tcPr>
                <w:p w:rsidR="00E729F0" w:rsidRPr="00037033" w:rsidRDefault="00E729F0" w:rsidP="00E729F0">
                  <w:pPr>
                    <w:pBdr>
                      <w:top w:val="nil"/>
                      <w:left w:val="nil"/>
                      <w:bottom w:val="nil"/>
                      <w:right w:val="nil"/>
                      <w:between w:val="nil"/>
                    </w:pBdr>
                    <w:spacing w:before="30" w:after="30"/>
                    <w:jc w:val="center"/>
                    <w:rPr>
                      <w:rFonts w:ascii="Arial" w:eastAsia="Arial" w:hAnsi="Arial" w:cs="Arial"/>
                      <w:sz w:val="14"/>
                      <w:szCs w:val="14"/>
                    </w:rPr>
                  </w:pPr>
                  <w:r w:rsidRPr="00037033">
                    <w:rPr>
                      <w:rFonts w:ascii="Arial" w:eastAsia="Arial" w:hAnsi="Arial" w:cs="Arial"/>
                      <w:sz w:val="14"/>
                      <w:szCs w:val="14"/>
                    </w:rPr>
                    <w:t>200,000</w:t>
                  </w:r>
                </w:p>
              </w:tc>
              <w:tc>
                <w:tcPr>
                  <w:tcW w:w="707" w:type="dxa"/>
                  <w:tcBorders>
                    <w:top w:val="single" w:sz="6" w:space="0" w:color="000000"/>
                    <w:left w:val="single" w:sz="6" w:space="0" w:color="000000"/>
                    <w:bottom w:val="single" w:sz="6" w:space="0" w:color="000000"/>
                    <w:right w:val="single" w:sz="6" w:space="0" w:color="000000"/>
                  </w:tcBorders>
                  <w:vAlign w:val="center"/>
                </w:tcPr>
                <w:p w:rsidR="00283063" w:rsidRPr="00037033" w:rsidRDefault="00E729F0" w:rsidP="00283063">
                  <w:pPr>
                    <w:spacing w:before="30" w:after="30"/>
                    <w:jc w:val="center"/>
                    <w:rPr>
                      <w:rFonts w:ascii="Arial" w:eastAsia="Arial" w:hAnsi="Arial" w:cs="Arial"/>
                      <w:color w:val="FF0000"/>
                      <w:sz w:val="14"/>
                      <w:szCs w:val="14"/>
                    </w:rPr>
                  </w:pPr>
                  <w:r w:rsidRPr="00037033">
                    <w:rPr>
                      <w:rFonts w:ascii="Arial" w:eastAsia="Arial" w:hAnsi="Arial" w:cs="Arial"/>
                      <w:color w:val="FF0000"/>
                      <w:sz w:val="14"/>
                      <w:szCs w:val="14"/>
                    </w:rPr>
                    <w:t>III</w:t>
                  </w:r>
                  <w:r w:rsidR="004B1236" w:rsidRPr="00037033">
                    <w:rPr>
                      <w:rFonts w:ascii="Arial" w:eastAsia="Arial" w:hAnsi="Arial" w:cs="Arial"/>
                      <w:color w:val="FF0000"/>
                      <w:sz w:val="14"/>
                      <w:szCs w:val="14"/>
                    </w:rPr>
                    <w:t>,</w:t>
                  </w:r>
                  <w:r w:rsidRPr="00037033">
                    <w:rPr>
                      <w:rFonts w:ascii="Arial" w:eastAsia="Arial" w:hAnsi="Arial" w:cs="Arial"/>
                      <w:color w:val="FF0000"/>
                      <w:sz w:val="14"/>
                      <w:szCs w:val="14"/>
                    </w:rPr>
                    <w:t xml:space="preserve"> IV</w:t>
                  </w:r>
                  <w:r w:rsidR="004B1236" w:rsidRPr="00037033">
                    <w:rPr>
                      <w:rFonts w:ascii="Arial" w:eastAsia="Arial" w:hAnsi="Arial" w:cs="Arial"/>
                      <w:color w:val="FF0000"/>
                      <w:sz w:val="14"/>
                      <w:szCs w:val="14"/>
                    </w:rPr>
                    <w:t>, Empresas Forestales Comunitarias, mixtas y privadas</w:t>
                  </w:r>
                </w:p>
                <w:p w:rsidR="00E729F0" w:rsidRPr="00037033" w:rsidRDefault="00E729F0" w:rsidP="00E729F0">
                  <w:pPr>
                    <w:pBdr>
                      <w:top w:val="nil"/>
                      <w:left w:val="nil"/>
                      <w:bottom w:val="nil"/>
                      <w:right w:val="nil"/>
                      <w:between w:val="nil"/>
                    </w:pBdr>
                    <w:spacing w:before="30" w:after="30"/>
                    <w:jc w:val="center"/>
                    <w:rPr>
                      <w:rFonts w:ascii="Arial" w:eastAsia="Arial" w:hAnsi="Arial" w:cs="Arial"/>
                      <w:color w:val="FF0000"/>
                      <w:sz w:val="14"/>
                      <w:szCs w:val="14"/>
                    </w:rPr>
                  </w:pPr>
                </w:p>
              </w:tc>
              <w:tc>
                <w:tcPr>
                  <w:tcW w:w="707" w:type="dxa"/>
                  <w:tcBorders>
                    <w:top w:val="single" w:sz="6" w:space="0" w:color="000000"/>
                    <w:left w:val="single" w:sz="6" w:space="0" w:color="000000"/>
                    <w:bottom w:val="single" w:sz="6" w:space="0" w:color="000000"/>
                    <w:right w:val="single" w:sz="6" w:space="0" w:color="000000"/>
                  </w:tcBorders>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sz w:val="14"/>
                      <w:szCs w:val="14"/>
                    </w:rPr>
                  </w:pPr>
                  <w:r w:rsidRPr="0064338C">
                    <w:rPr>
                      <w:rFonts w:ascii="Arial" w:eastAsia="Arial" w:hAnsi="Arial" w:cs="Arial"/>
                      <w:sz w:val="14"/>
                      <w:szCs w:val="14"/>
                    </w:rPr>
                    <w:t>1</w:t>
                  </w:r>
                </w:p>
              </w:tc>
              <w:tc>
                <w:tcPr>
                  <w:tcW w:w="549" w:type="dxa"/>
                  <w:tcBorders>
                    <w:top w:val="single" w:sz="6" w:space="0" w:color="000000"/>
                    <w:left w:val="single" w:sz="6" w:space="0" w:color="000000"/>
                    <w:bottom w:val="single" w:sz="6" w:space="0" w:color="000000"/>
                    <w:right w:val="single" w:sz="6" w:space="0" w:color="000000"/>
                  </w:tcBorders>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sz w:val="14"/>
                      <w:szCs w:val="14"/>
                    </w:rPr>
                  </w:pPr>
                  <w:r w:rsidRPr="0064338C">
                    <w:rPr>
                      <w:rFonts w:ascii="Arial" w:eastAsia="Arial" w:hAnsi="Arial" w:cs="Arial"/>
                      <w:sz w:val="14"/>
                      <w:szCs w:val="14"/>
                    </w:rPr>
                    <w:t>2</w:t>
                  </w:r>
                </w:p>
              </w:tc>
              <w:tc>
                <w:tcPr>
                  <w:tcW w:w="785" w:type="dxa"/>
                  <w:tcBorders>
                    <w:top w:val="single" w:sz="6" w:space="0" w:color="000000"/>
                    <w:left w:val="single" w:sz="6" w:space="0" w:color="000000"/>
                    <w:bottom w:val="single" w:sz="6" w:space="0" w:color="000000"/>
                    <w:right w:val="single" w:sz="6" w:space="0" w:color="000000"/>
                  </w:tcBorders>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sz w:val="14"/>
                      <w:szCs w:val="14"/>
                    </w:rPr>
                  </w:pPr>
                  <w:r w:rsidRPr="0064338C">
                    <w:rPr>
                      <w:rFonts w:ascii="Arial" w:eastAsia="Arial" w:hAnsi="Arial" w:cs="Arial"/>
                      <w:sz w:val="14"/>
                      <w:szCs w:val="14"/>
                    </w:rPr>
                    <w:t>No aplica</w:t>
                  </w:r>
                </w:p>
              </w:tc>
            </w:tr>
            <w:tr w:rsidR="0064338C" w:rsidRPr="0064338C" w:rsidTr="00DF3C47">
              <w:trPr>
                <w:trHeight w:val="21"/>
              </w:trPr>
              <w:tc>
                <w:tcPr>
                  <w:tcW w:w="858" w:type="dxa"/>
                  <w:vMerge/>
                  <w:tcBorders>
                    <w:left w:val="single" w:sz="6" w:space="0" w:color="000000"/>
                    <w:right w:val="single" w:sz="6" w:space="0" w:color="000000"/>
                  </w:tcBorders>
                  <w:vAlign w:val="center"/>
                </w:tcPr>
                <w:p w:rsidR="00E729F0" w:rsidRPr="00037033" w:rsidRDefault="00E729F0" w:rsidP="00E729F0">
                  <w:pPr>
                    <w:pBdr>
                      <w:top w:val="nil"/>
                      <w:left w:val="nil"/>
                      <w:bottom w:val="nil"/>
                      <w:right w:val="nil"/>
                      <w:between w:val="nil"/>
                    </w:pBdr>
                    <w:spacing w:before="30" w:after="30"/>
                    <w:jc w:val="center"/>
                    <w:rPr>
                      <w:rFonts w:ascii="Arial" w:eastAsia="Arial" w:hAnsi="Arial" w:cs="Arial"/>
                      <w:b/>
                      <w:sz w:val="14"/>
                      <w:szCs w:val="14"/>
                    </w:rPr>
                  </w:pPr>
                </w:p>
              </w:tc>
              <w:tc>
                <w:tcPr>
                  <w:tcW w:w="707" w:type="dxa"/>
                  <w:tcBorders>
                    <w:top w:val="single" w:sz="6" w:space="0" w:color="000000"/>
                    <w:left w:val="single" w:sz="6" w:space="0" w:color="000000"/>
                    <w:bottom w:val="single" w:sz="6" w:space="0" w:color="000000"/>
                    <w:right w:val="single" w:sz="6" w:space="0" w:color="000000"/>
                  </w:tcBorders>
                  <w:vAlign w:val="center"/>
                </w:tcPr>
                <w:p w:rsidR="00E729F0" w:rsidRPr="00037033" w:rsidRDefault="00E729F0" w:rsidP="00E729F0">
                  <w:pPr>
                    <w:pBdr>
                      <w:top w:val="nil"/>
                      <w:left w:val="nil"/>
                      <w:bottom w:val="nil"/>
                      <w:right w:val="nil"/>
                      <w:between w:val="nil"/>
                    </w:pBdr>
                    <w:spacing w:before="30" w:after="30"/>
                    <w:jc w:val="center"/>
                    <w:rPr>
                      <w:rFonts w:ascii="Arial" w:eastAsia="Arial" w:hAnsi="Arial" w:cs="Arial"/>
                      <w:sz w:val="14"/>
                      <w:szCs w:val="14"/>
                    </w:rPr>
                  </w:pPr>
                  <w:r w:rsidRPr="00037033">
                    <w:rPr>
                      <w:rFonts w:ascii="Arial" w:eastAsia="Arial" w:hAnsi="Arial" w:cs="Arial"/>
                      <w:sz w:val="14"/>
                      <w:szCs w:val="14"/>
                    </w:rPr>
                    <w:t>SAT.5.3 Promoción y comercialización de productos y servicios de empresas forestales</w:t>
                  </w:r>
                </w:p>
              </w:tc>
              <w:tc>
                <w:tcPr>
                  <w:tcW w:w="942" w:type="dxa"/>
                  <w:tcBorders>
                    <w:top w:val="single" w:sz="6" w:space="0" w:color="000000"/>
                    <w:left w:val="single" w:sz="6" w:space="0" w:color="000000"/>
                    <w:bottom w:val="single" w:sz="6" w:space="0" w:color="000000"/>
                    <w:right w:val="single" w:sz="6" w:space="0" w:color="000000"/>
                  </w:tcBorders>
                  <w:vAlign w:val="center"/>
                </w:tcPr>
                <w:p w:rsidR="00E729F0" w:rsidRPr="00037033" w:rsidRDefault="00E729F0" w:rsidP="00E729F0">
                  <w:pPr>
                    <w:pBdr>
                      <w:top w:val="nil"/>
                      <w:left w:val="nil"/>
                      <w:bottom w:val="nil"/>
                      <w:right w:val="nil"/>
                      <w:between w:val="nil"/>
                    </w:pBdr>
                    <w:spacing w:before="30" w:after="30"/>
                    <w:jc w:val="center"/>
                    <w:rPr>
                      <w:rFonts w:ascii="Arial" w:eastAsia="Arial" w:hAnsi="Arial" w:cs="Arial"/>
                      <w:sz w:val="14"/>
                      <w:szCs w:val="14"/>
                    </w:rPr>
                  </w:pPr>
                  <w:r w:rsidRPr="00037033">
                    <w:rPr>
                      <w:rFonts w:ascii="Arial" w:eastAsia="Arial" w:hAnsi="Arial" w:cs="Arial"/>
                      <w:sz w:val="14"/>
                      <w:szCs w:val="14"/>
                    </w:rPr>
                    <w:t>150,000</w:t>
                  </w:r>
                </w:p>
                <w:p w:rsidR="00E729F0" w:rsidRPr="00037033" w:rsidRDefault="00E729F0" w:rsidP="00E729F0">
                  <w:pPr>
                    <w:pBdr>
                      <w:top w:val="nil"/>
                      <w:left w:val="nil"/>
                      <w:bottom w:val="nil"/>
                      <w:right w:val="nil"/>
                      <w:between w:val="nil"/>
                    </w:pBdr>
                    <w:spacing w:before="30" w:after="30"/>
                    <w:jc w:val="center"/>
                    <w:rPr>
                      <w:rFonts w:ascii="Arial" w:eastAsia="Arial" w:hAnsi="Arial" w:cs="Arial"/>
                      <w:sz w:val="14"/>
                      <w:szCs w:val="14"/>
                    </w:rPr>
                  </w:pPr>
                </w:p>
              </w:tc>
              <w:tc>
                <w:tcPr>
                  <w:tcW w:w="707" w:type="dxa"/>
                  <w:tcBorders>
                    <w:top w:val="single" w:sz="6" w:space="0" w:color="000000"/>
                    <w:left w:val="single" w:sz="6" w:space="0" w:color="000000"/>
                    <w:bottom w:val="single" w:sz="6" w:space="0" w:color="000000"/>
                    <w:right w:val="single" w:sz="6" w:space="0" w:color="000000"/>
                  </w:tcBorders>
                  <w:vAlign w:val="center"/>
                </w:tcPr>
                <w:p w:rsidR="00E729F0" w:rsidRPr="00037033" w:rsidRDefault="00E729F0" w:rsidP="00283063">
                  <w:pPr>
                    <w:pBdr>
                      <w:top w:val="nil"/>
                      <w:left w:val="nil"/>
                      <w:bottom w:val="nil"/>
                      <w:right w:val="nil"/>
                      <w:between w:val="nil"/>
                    </w:pBdr>
                    <w:spacing w:before="30" w:after="30"/>
                    <w:jc w:val="center"/>
                    <w:rPr>
                      <w:rFonts w:ascii="Arial" w:eastAsia="Arial" w:hAnsi="Arial" w:cs="Arial"/>
                      <w:color w:val="FF0000"/>
                      <w:sz w:val="14"/>
                      <w:szCs w:val="14"/>
                    </w:rPr>
                  </w:pPr>
                  <w:r w:rsidRPr="00037033">
                    <w:rPr>
                      <w:rFonts w:ascii="Arial" w:eastAsia="Arial" w:hAnsi="Arial" w:cs="Arial"/>
                      <w:color w:val="FF0000"/>
                      <w:sz w:val="14"/>
                      <w:szCs w:val="14"/>
                    </w:rPr>
                    <w:t>III</w:t>
                  </w:r>
                  <w:r w:rsidR="004B1236" w:rsidRPr="00037033">
                    <w:rPr>
                      <w:rFonts w:ascii="Arial" w:eastAsia="Arial" w:hAnsi="Arial" w:cs="Arial"/>
                      <w:color w:val="FF0000"/>
                      <w:sz w:val="14"/>
                      <w:szCs w:val="14"/>
                    </w:rPr>
                    <w:t>,</w:t>
                  </w:r>
                  <w:r w:rsidRPr="00037033">
                    <w:rPr>
                      <w:rFonts w:ascii="Arial" w:eastAsia="Arial" w:hAnsi="Arial" w:cs="Arial"/>
                      <w:color w:val="FF0000"/>
                      <w:sz w:val="14"/>
                      <w:szCs w:val="14"/>
                    </w:rPr>
                    <w:t xml:space="preserve"> IV</w:t>
                  </w:r>
                  <w:r w:rsidR="004B1236" w:rsidRPr="00037033">
                    <w:rPr>
                      <w:rFonts w:ascii="Arial" w:eastAsia="Arial" w:hAnsi="Arial" w:cs="Arial"/>
                      <w:color w:val="FF0000"/>
                      <w:sz w:val="14"/>
                      <w:szCs w:val="14"/>
                    </w:rPr>
                    <w:t>, Empresas Forestales Comunitarias, mixtas y privadas</w:t>
                  </w:r>
                </w:p>
              </w:tc>
              <w:tc>
                <w:tcPr>
                  <w:tcW w:w="707" w:type="dxa"/>
                  <w:tcBorders>
                    <w:top w:val="single" w:sz="6" w:space="0" w:color="000000"/>
                    <w:left w:val="single" w:sz="6" w:space="0" w:color="000000"/>
                    <w:bottom w:val="single" w:sz="6" w:space="0" w:color="000000"/>
                    <w:right w:val="single" w:sz="6" w:space="0" w:color="000000"/>
                  </w:tcBorders>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sz w:val="14"/>
                      <w:szCs w:val="14"/>
                    </w:rPr>
                  </w:pPr>
                  <w:r w:rsidRPr="0064338C">
                    <w:rPr>
                      <w:rFonts w:ascii="Arial" w:eastAsia="Arial" w:hAnsi="Arial" w:cs="Arial"/>
                      <w:sz w:val="14"/>
                      <w:szCs w:val="14"/>
                    </w:rPr>
                    <w:t>1</w:t>
                  </w:r>
                </w:p>
              </w:tc>
              <w:tc>
                <w:tcPr>
                  <w:tcW w:w="549" w:type="dxa"/>
                  <w:tcBorders>
                    <w:top w:val="single" w:sz="6" w:space="0" w:color="000000"/>
                    <w:left w:val="single" w:sz="6" w:space="0" w:color="000000"/>
                    <w:bottom w:val="single" w:sz="6" w:space="0" w:color="000000"/>
                    <w:right w:val="single" w:sz="6" w:space="0" w:color="000000"/>
                  </w:tcBorders>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sz w:val="14"/>
                      <w:szCs w:val="14"/>
                    </w:rPr>
                  </w:pPr>
                  <w:r w:rsidRPr="0064338C">
                    <w:rPr>
                      <w:rFonts w:ascii="Arial" w:eastAsia="Arial" w:hAnsi="Arial" w:cs="Arial"/>
                      <w:sz w:val="14"/>
                      <w:szCs w:val="14"/>
                    </w:rPr>
                    <w:t>5 Persona Física y 10 Persona Moral</w:t>
                  </w:r>
                </w:p>
              </w:tc>
              <w:tc>
                <w:tcPr>
                  <w:tcW w:w="785" w:type="dxa"/>
                  <w:tcBorders>
                    <w:top w:val="single" w:sz="6" w:space="0" w:color="000000"/>
                    <w:left w:val="single" w:sz="6" w:space="0" w:color="000000"/>
                    <w:bottom w:val="single" w:sz="6" w:space="0" w:color="000000"/>
                    <w:right w:val="single" w:sz="6" w:space="0" w:color="000000"/>
                  </w:tcBorders>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sz w:val="14"/>
                      <w:szCs w:val="14"/>
                    </w:rPr>
                  </w:pPr>
                  <w:r w:rsidRPr="0064338C">
                    <w:rPr>
                      <w:rFonts w:ascii="Arial" w:eastAsia="Arial" w:hAnsi="Arial" w:cs="Arial"/>
                      <w:sz w:val="14"/>
                      <w:szCs w:val="14"/>
                    </w:rPr>
                    <w:t>No aplica</w:t>
                  </w:r>
                </w:p>
              </w:tc>
            </w:tr>
            <w:tr w:rsidR="0064338C" w:rsidRPr="0064338C" w:rsidTr="00DF3C47">
              <w:trPr>
                <w:trHeight w:val="21"/>
              </w:trPr>
              <w:tc>
                <w:tcPr>
                  <w:tcW w:w="858" w:type="dxa"/>
                  <w:vMerge/>
                  <w:tcBorders>
                    <w:left w:val="single" w:sz="6" w:space="0" w:color="000000"/>
                    <w:bottom w:val="single" w:sz="6" w:space="0" w:color="000000"/>
                    <w:right w:val="single" w:sz="6" w:space="0" w:color="000000"/>
                  </w:tcBorders>
                  <w:vAlign w:val="center"/>
                </w:tcPr>
                <w:p w:rsidR="00E729F0" w:rsidRPr="00037033" w:rsidRDefault="00E729F0" w:rsidP="00E729F0">
                  <w:pPr>
                    <w:pBdr>
                      <w:top w:val="nil"/>
                      <w:left w:val="nil"/>
                      <w:bottom w:val="nil"/>
                      <w:right w:val="nil"/>
                      <w:between w:val="nil"/>
                    </w:pBdr>
                    <w:spacing w:before="30" w:after="30"/>
                    <w:jc w:val="center"/>
                    <w:rPr>
                      <w:rFonts w:ascii="Arial" w:eastAsia="Arial" w:hAnsi="Arial" w:cs="Arial"/>
                      <w:b/>
                      <w:sz w:val="14"/>
                      <w:szCs w:val="14"/>
                    </w:rPr>
                  </w:pPr>
                </w:p>
              </w:tc>
              <w:tc>
                <w:tcPr>
                  <w:tcW w:w="707" w:type="dxa"/>
                  <w:tcBorders>
                    <w:top w:val="single" w:sz="6" w:space="0" w:color="000000"/>
                    <w:left w:val="single" w:sz="6" w:space="0" w:color="000000"/>
                    <w:bottom w:val="single" w:sz="6" w:space="0" w:color="000000"/>
                    <w:right w:val="single" w:sz="6" w:space="0" w:color="000000"/>
                  </w:tcBorders>
                  <w:vAlign w:val="center"/>
                </w:tcPr>
                <w:p w:rsidR="00E729F0" w:rsidRPr="00037033" w:rsidRDefault="00E729F0" w:rsidP="00E729F0">
                  <w:pPr>
                    <w:pBdr>
                      <w:top w:val="nil"/>
                      <w:left w:val="nil"/>
                      <w:bottom w:val="nil"/>
                      <w:right w:val="nil"/>
                      <w:between w:val="nil"/>
                    </w:pBdr>
                    <w:spacing w:before="30" w:after="30"/>
                    <w:jc w:val="center"/>
                    <w:rPr>
                      <w:rFonts w:ascii="Arial" w:eastAsia="Arial" w:hAnsi="Arial" w:cs="Arial"/>
                      <w:sz w:val="14"/>
                      <w:szCs w:val="14"/>
                    </w:rPr>
                  </w:pPr>
                  <w:r w:rsidRPr="00037033">
                    <w:rPr>
                      <w:rFonts w:ascii="Arial" w:eastAsia="Arial" w:hAnsi="Arial" w:cs="Arial"/>
                      <w:sz w:val="14"/>
                      <w:szCs w:val="14"/>
                    </w:rPr>
                    <w:t>SAT.5.4 Integración y organización de redes de valor forestal</w:t>
                  </w:r>
                </w:p>
              </w:tc>
              <w:tc>
                <w:tcPr>
                  <w:tcW w:w="942" w:type="dxa"/>
                  <w:tcBorders>
                    <w:top w:val="single" w:sz="6" w:space="0" w:color="000000"/>
                    <w:left w:val="single" w:sz="6" w:space="0" w:color="000000"/>
                    <w:bottom w:val="single" w:sz="6" w:space="0" w:color="000000"/>
                    <w:right w:val="single" w:sz="6" w:space="0" w:color="000000"/>
                  </w:tcBorders>
                  <w:vAlign w:val="center"/>
                </w:tcPr>
                <w:p w:rsidR="00E729F0" w:rsidRPr="00037033" w:rsidRDefault="004B1236" w:rsidP="00E729F0">
                  <w:pPr>
                    <w:pBdr>
                      <w:top w:val="nil"/>
                      <w:left w:val="nil"/>
                      <w:bottom w:val="nil"/>
                      <w:right w:val="nil"/>
                      <w:between w:val="nil"/>
                    </w:pBdr>
                    <w:spacing w:before="30" w:after="30"/>
                    <w:jc w:val="center"/>
                    <w:rPr>
                      <w:rFonts w:ascii="Arial" w:eastAsia="Arial" w:hAnsi="Arial" w:cs="Arial"/>
                      <w:sz w:val="14"/>
                      <w:szCs w:val="14"/>
                    </w:rPr>
                  </w:pPr>
                  <w:r w:rsidRPr="00037033">
                    <w:rPr>
                      <w:rFonts w:ascii="Arial" w:eastAsia="Arial" w:hAnsi="Arial" w:cs="Arial"/>
                      <w:sz w:val="14"/>
                      <w:szCs w:val="14"/>
                    </w:rPr>
                    <w:t>300,000</w:t>
                  </w:r>
                </w:p>
              </w:tc>
              <w:tc>
                <w:tcPr>
                  <w:tcW w:w="707" w:type="dxa"/>
                  <w:tcBorders>
                    <w:top w:val="single" w:sz="6" w:space="0" w:color="000000"/>
                    <w:left w:val="single" w:sz="6" w:space="0" w:color="000000"/>
                    <w:bottom w:val="single" w:sz="6" w:space="0" w:color="000000"/>
                    <w:right w:val="single" w:sz="6" w:space="0" w:color="000000"/>
                  </w:tcBorders>
                  <w:vAlign w:val="center"/>
                </w:tcPr>
                <w:p w:rsidR="00E729F0" w:rsidRPr="00037033" w:rsidRDefault="00961957" w:rsidP="004B1236">
                  <w:pPr>
                    <w:spacing w:before="30" w:after="30"/>
                    <w:jc w:val="center"/>
                    <w:rPr>
                      <w:rFonts w:ascii="Arial" w:hAnsi="Arial" w:cs="Arial"/>
                      <w:color w:val="FF0000"/>
                      <w:sz w:val="14"/>
                      <w:szCs w:val="14"/>
                    </w:rPr>
                  </w:pPr>
                  <w:r w:rsidRPr="00037033">
                    <w:rPr>
                      <w:rFonts w:ascii="Arial" w:eastAsia="Arial" w:hAnsi="Arial" w:cs="Arial"/>
                      <w:color w:val="FF0000"/>
                      <w:sz w:val="14"/>
                      <w:szCs w:val="14"/>
                    </w:rPr>
                    <w:t>II</w:t>
                  </w:r>
                  <w:r w:rsidR="004B1236" w:rsidRPr="00037033">
                    <w:rPr>
                      <w:rFonts w:ascii="Arial" w:eastAsia="Arial" w:hAnsi="Arial" w:cs="Arial"/>
                      <w:color w:val="FF0000"/>
                      <w:sz w:val="14"/>
                      <w:szCs w:val="14"/>
                    </w:rPr>
                    <w:t>, III, IV y Empresas Forestales</w:t>
                  </w:r>
                </w:p>
              </w:tc>
              <w:tc>
                <w:tcPr>
                  <w:tcW w:w="707" w:type="dxa"/>
                  <w:tcBorders>
                    <w:top w:val="single" w:sz="6" w:space="0" w:color="000000"/>
                    <w:left w:val="single" w:sz="6" w:space="0" w:color="000000"/>
                    <w:bottom w:val="single" w:sz="6" w:space="0" w:color="000000"/>
                    <w:right w:val="single" w:sz="6" w:space="0" w:color="000000"/>
                  </w:tcBorders>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sz w:val="14"/>
                      <w:szCs w:val="14"/>
                    </w:rPr>
                  </w:pPr>
                  <w:r w:rsidRPr="0064338C">
                    <w:rPr>
                      <w:rFonts w:ascii="Arial" w:eastAsia="Arial" w:hAnsi="Arial" w:cs="Arial"/>
                      <w:sz w:val="14"/>
                      <w:szCs w:val="14"/>
                    </w:rPr>
                    <w:t>1</w:t>
                  </w:r>
                </w:p>
              </w:tc>
              <w:tc>
                <w:tcPr>
                  <w:tcW w:w="549" w:type="dxa"/>
                  <w:tcBorders>
                    <w:top w:val="single" w:sz="6" w:space="0" w:color="000000"/>
                    <w:left w:val="single" w:sz="6" w:space="0" w:color="000000"/>
                    <w:bottom w:val="single" w:sz="6" w:space="0" w:color="000000"/>
                    <w:right w:val="single" w:sz="6" w:space="0" w:color="000000"/>
                  </w:tcBorders>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sz w:val="14"/>
                      <w:szCs w:val="14"/>
                    </w:rPr>
                  </w:pPr>
                  <w:r w:rsidRPr="0064338C">
                    <w:rPr>
                      <w:rFonts w:ascii="Arial" w:eastAsia="Arial" w:hAnsi="Arial" w:cs="Arial"/>
                      <w:sz w:val="14"/>
                      <w:szCs w:val="14"/>
                    </w:rPr>
                    <w:t>2 Persona Física y 4 Persona Moral</w:t>
                  </w:r>
                </w:p>
              </w:tc>
              <w:tc>
                <w:tcPr>
                  <w:tcW w:w="785" w:type="dxa"/>
                  <w:tcBorders>
                    <w:top w:val="single" w:sz="6" w:space="0" w:color="000000"/>
                    <w:left w:val="single" w:sz="6" w:space="0" w:color="000000"/>
                    <w:bottom w:val="single" w:sz="6" w:space="0" w:color="000000"/>
                    <w:right w:val="single" w:sz="6" w:space="0" w:color="000000"/>
                  </w:tcBorders>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sz w:val="14"/>
                      <w:szCs w:val="14"/>
                    </w:rPr>
                  </w:pPr>
                  <w:r w:rsidRPr="0064338C">
                    <w:rPr>
                      <w:rFonts w:ascii="Arial" w:eastAsia="Arial" w:hAnsi="Arial" w:cs="Arial"/>
                      <w:sz w:val="14"/>
                      <w:szCs w:val="14"/>
                    </w:rPr>
                    <w:t>Desarrollo de la Cadena Productiva o Certificado FIRA, FND</w:t>
                  </w:r>
                </w:p>
              </w:tc>
            </w:tr>
            <w:tr w:rsidR="0064338C" w:rsidRPr="0064338C" w:rsidTr="00DF3C47">
              <w:trPr>
                <w:trHeight w:val="21"/>
              </w:trPr>
              <w:tc>
                <w:tcPr>
                  <w:tcW w:w="858" w:type="dxa"/>
                  <w:tcBorders>
                    <w:top w:val="single" w:sz="6" w:space="0" w:color="000000"/>
                    <w:left w:val="single" w:sz="6" w:space="0" w:color="000000"/>
                    <w:bottom w:val="single" w:sz="6" w:space="0" w:color="000000"/>
                    <w:right w:val="single" w:sz="6" w:space="0" w:color="000000"/>
                  </w:tcBorders>
                  <w:vAlign w:val="center"/>
                </w:tcPr>
                <w:p w:rsidR="00E729F0" w:rsidRPr="00037033" w:rsidRDefault="00E729F0" w:rsidP="00E729F0">
                  <w:pPr>
                    <w:pBdr>
                      <w:top w:val="nil"/>
                      <w:left w:val="nil"/>
                      <w:bottom w:val="nil"/>
                      <w:right w:val="nil"/>
                      <w:between w:val="nil"/>
                    </w:pBdr>
                    <w:spacing w:before="30" w:after="30"/>
                    <w:jc w:val="center"/>
                    <w:rPr>
                      <w:rFonts w:ascii="Arial" w:eastAsia="Arial" w:hAnsi="Arial" w:cs="Arial"/>
                      <w:b/>
                      <w:sz w:val="14"/>
                      <w:szCs w:val="14"/>
                    </w:rPr>
                  </w:pPr>
                  <w:r w:rsidRPr="00037033">
                    <w:rPr>
                      <w:rFonts w:ascii="Arial" w:eastAsia="Arial" w:hAnsi="Arial" w:cs="Arial"/>
                      <w:b/>
                      <w:sz w:val="14"/>
                      <w:szCs w:val="14"/>
                    </w:rPr>
                    <w:t>SAT.6 Proyectos productivos forestales para mujeres</w:t>
                  </w:r>
                </w:p>
              </w:tc>
              <w:tc>
                <w:tcPr>
                  <w:tcW w:w="707" w:type="dxa"/>
                  <w:tcBorders>
                    <w:top w:val="single" w:sz="6" w:space="0" w:color="000000"/>
                    <w:left w:val="single" w:sz="6" w:space="0" w:color="000000"/>
                    <w:bottom w:val="single" w:sz="6" w:space="0" w:color="000000"/>
                    <w:right w:val="single" w:sz="6" w:space="0" w:color="000000"/>
                  </w:tcBorders>
                  <w:vAlign w:val="center"/>
                </w:tcPr>
                <w:p w:rsidR="00E729F0" w:rsidRPr="00037033" w:rsidRDefault="00E729F0" w:rsidP="00E729F0">
                  <w:pPr>
                    <w:pBdr>
                      <w:top w:val="nil"/>
                      <w:left w:val="nil"/>
                      <w:bottom w:val="nil"/>
                      <w:right w:val="nil"/>
                      <w:between w:val="nil"/>
                    </w:pBdr>
                    <w:spacing w:before="30" w:after="30"/>
                    <w:jc w:val="center"/>
                    <w:rPr>
                      <w:rFonts w:ascii="Arial" w:eastAsia="Arial" w:hAnsi="Arial" w:cs="Arial"/>
                      <w:color w:val="FF0000"/>
                      <w:sz w:val="14"/>
                      <w:szCs w:val="14"/>
                    </w:rPr>
                  </w:pPr>
                  <w:r w:rsidRPr="00037033">
                    <w:rPr>
                      <w:rFonts w:ascii="Arial" w:eastAsia="Arial" w:hAnsi="Arial" w:cs="Arial"/>
                      <w:color w:val="FF0000"/>
                      <w:sz w:val="14"/>
                      <w:szCs w:val="14"/>
                    </w:rPr>
                    <w:t>Única</w:t>
                  </w:r>
                </w:p>
              </w:tc>
              <w:tc>
                <w:tcPr>
                  <w:tcW w:w="942" w:type="dxa"/>
                  <w:tcBorders>
                    <w:top w:val="single" w:sz="6" w:space="0" w:color="000000"/>
                    <w:left w:val="single" w:sz="6" w:space="0" w:color="000000"/>
                    <w:bottom w:val="single" w:sz="6" w:space="0" w:color="000000"/>
                    <w:right w:val="single" w:sz="6" w:space="0" w:color="000000"/>
                  </w:tcBorders>
                  <w:vAlign w:val="center"/>
                </w:tcPr>
                <w:p w:rsidR="00E729F0" w:rsidRPr="00037033" w:rsidRDefault="00E729F0" w:rsidP="00E729F0">
                  <w:pPr>
                    <w:pBdr>
                      <w:top w:val="nil"/>
                      <w:left w:val="nil"/>
                      <w:bottom w:val="nil"/>
                      <w:right w:val="nil"/>
                      <w:between w:val="nil"/>
                    </w:pBdr>
                    <w:spacing w:before="30" w:after="30"/>
                    <w:jc w:val="center"/>
                    <w:rPr>
                      <w:rFonts w:ascii="Arial" w:eastAsia="Arial" w:hAnsi="Arial" w:cs="Arial"/>
                      <w:sz w:val="14"/>
                      <w:szCs w:val="14"/>
                    </w:rPr>
                  </w:pPr>
                  <w:r w:rsidRPr="00037033">
                    <w:rPr>
                      <w:rFonts w:ascii="Arial" w:eastAsia="Arial" w:hAnsi="Arial" w:cs="Arial"/>
                      <w:sz w:val="14"/>
                      <w:szCs w:val="14"/>
                    </w:rPr>
                    <w:t>2,000,000</w:t>
                  </w:r>
                </w:p>
              </w:tc>
              <w:tc>
                <w:tcPr>
                  <w:tcW w:w="707" w:type="dxa"/>
                  <w:tcBorders>
                    <w:top w:val="single" w:sz="6" w:space="0" w:color="000000"/>
                    <w:left w:val="single" w:sz="6" w:space="0" w:color="000000"/>
                    <w:bottom w:val="single" w:sz="6" w:space="0" w:color="000000"/>
                    <w:right w:val="single" w:sz="6" w:space="0" w:color="000000"/>
                  </w:tcBorders>
                  <w:vAlign w:val="center"/>
                </w:tcPr>
                <w:p w:rsidR="00E729F0" w:rsidRPr="00037033" w:rsidRDefault="004B1236" w:rsidP="008C044C">
                  <w:pPr>
                    <w:spacing w:before="30" w:after="30"/>
                    <w:jc w:val="center"/>
                    <w:rPr>
                      <w:rFonts w:ascii="Arial" w:eastAsia="Arial" w:hAnsi="Arial" w:cs="Arial"/>
                      <w:color w:val="FF0000"/>
                      <w:sz w:val="14"/>
                      <w:szCs w:val="14"/>
                    </w:rPr>
                  </w:pPr>
                  <w:r w:rsidRPr="00037033">
                    <w:rPr>
                      <w:rFonts w:ascii="Arial" w:eastAsia="Arial" w:hAnsi="Arial" w:cs="Arial"/>
                      <w:color w:val="FF0000"/>
                      <w:sz w:val="14"/>
                      <w:szCs w:val="14"/>
                    </w:rPr>
                    <w:t xml:space="preserve">II, III, </w:t>
                  </w:r>
                  <w:r w:rsidR="00E729F0" w:rsidRPr="00037033">
                    <w:rPr>
                      <w:rFonts w:ascii="Arial" w:eastAsia="Arial" w:hAnsi="Arial" w:cs="Arial"/>
                      <w:color w:val="FF0000"/>
                      <w:sz w:val="14"/>
                      <w:szCs w:val="14"/>
                    </w:rPr>
                    <w:t>IV</w:t>
                  </w:r>
                  <w:r w:rsidRPr="00037033">
                    <w:rPr>
                      <w:rFonts w:ascii="Arial" w:eastAsia="Arial" w:hAnsi="Arial" w:cs="Arial"/>
                      <w:color w:val="FF0000"/>
                      <w:sz w:val="14"/>
                      <w:szCs w:val="14"/>
                    </w:rPr>
                    <w:t>, Empresas Forestales Comunitarias, mixtas y privadas</w:t>
                  </w:r>
                </w:p>
              </w:tc>
              <w:tc>
                <w:tcPr>
                  <w:tcW w:w="707" w:type="dxa"/>
                  <w:tcBorders>
                    <w:top w:val="single" w:sz="6" w:space="0" w:color="000000"/>
                    <w:left w:val="single" w:sz="6" w:space="0" w:color="000000"/>
                    <w:bottom w:val="single" w:sz="6" w:space="0" w:color="000000"/>
                    <w:right w:val="single" w:sz="6" w:space="0" w:color="000000"/>
                  </w:tcBorders>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sz w:val="14"/>
                      <w:szCs w:val="14"/>
                    </w:rPr>
                  </w:pPr>
                  <w:r w:rsidRPr="0064338C">
                    <w:rPr>
                      <w:rFonts w:ascii="Arial" w:eastAsia="Arial" w:hAnsi="Arial" w:cs="Arial"/>
                      <w:sz w:val="14"/>
                      <w:szCs w:val="14"/>
                    </w:rPr>
                    <w:t>1</w:t>
                  </w:r>
                </w:p>
              </w:tc>
              <w:tc>
                <w:tcPr>
                  <w:tcW w:w="549" w:type="dxa"/>
                  <w:tcBorders>
                    <w:top w:val="single" w:sz="6" w:space="0" w:color="000000"/>
                    <w:left w:val="single" w:sz="6" w:space="0" w:color="000000"/>
                    <w:bottom w:val="single" w:sz="6" w:space="0" w:color="000000"/>
                    <w:right w:val="single" w:sz="6" w:space="0" w:color="000000"/>
                  </w:tcBorders>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sz w:val="14"/>
                      <w:szCs w:val="14"/>
                    </w:rPr>
                  </w:pPr>
                  <w:r w:rsidRPr="0064338C">
                    <w:rPr>
                      <w:rFonts w:ascii="Arial" w:eastAsia="Arial" w:hAnsi="Arial" w:cs="Arial"/>
                      <w:sz w:val="14"/>
                      <w:szCs w:val="14"/>
                    </w:rPr>
                    <w:t>2 Persona Física y</w:t>
                  </w:r>
                </w:p>
                <w:p w:rsidR="00E729F0" w:rsidRPr="0064338C" w:rsidRDefault="00E729F0" w:rsidP="00E729F0">
                  <w:pPr>
                    <w:pBdr>
                      <w:top w:val="nil"/>
                      <w:left w:val="nil"/>
                      <w:bottom w:val="nil"/>
                      <w:right w:val="nil"/>
                      <w:between w:val="nil"/>
                    </w:pBdr>
                    <w:spacing w:before="30" w:after="30"/>
                    <w:jc w:val="center"/>
                    <w:rPr>
                      <w:rFonts w:ascii="Arial" w:eastAsia="Arial" w:hAnsi="Arial" w:cs="Arial"/>
                      <w:sz w:val="14"/>
                      <w:szCs w:val="14"/>
                    </w:rPr>
                  </w:pPr>
                  <w:r w:rsidRPr="0064338C">
                    <w:rPr>
                      <w:rFonts w:ascii="Arial" w:eastAsia="Arial" w:hAnsi="Arial" w:cs="Arial"/>
                      <w:sz w:val="14"/>
                      <w:szCs w:val="14"/>
                    </w:rPr>
                    <w:t>4 Persona Moral</w:t>
                  </w:r>
                </w:p>
              </w:tc>
              <w:tc>
                <w:tcPr>
                  <w:tcW w:w="785" w:type="dxa"/>
                  <w:tcBorders>
                    <w:top w:val="single" w:sz="6" w:space="0" w:color="000000"/>
                    <w:left w:val="single" w:sz="6" w:space="0" w:color="000000"/>
                    <w:bottom w:val="single" w:sz="6" w:space="0" w:color="000000"/>
                    <w:right w:val="single" w:sz="6" w:space="0" w:color="000000"/>
                  </w:tcBorders>
                  <w:vAlign w:val="center"/>
                </w:tcPr>
                <w:p w:rsidR="00E729F0" w:rsidRPr="0064338C" w:rsidRDefault="00E729F0" w:rsidP="00E729F0">
                  <w:pPr>
                    <w:pBdr>
                      <w:top w:val="nil"/>
                      <w:left w:val="nil"/>
                      <w:bottom w:val="nil"/>
                      <w:right w:val="nil"/>
                      <w:between w:val="nil"/>
                    </w:pBdr>
                    <w:spacing w:before="30" w:after="30"/>
                    <w:jc w:val="center"/>
                    <w:rPr>
                      <w:rFonts w:ascii="Arial" w:eastAsia="Arial" w:hAnsi="Arial" w:cs="Arial"/>
                      <w:sz w:val="14"/>
                      <w:szCs w:val="14"/>
                    </w:rPr>
                  </w:pPr>
                  <w:r w:rsidRPr="0064338C">
                    <w:rPr>
                      <w:rFonts w:ascii="Arial" w:eastAsia="Arial" w:hAnsi="Arial" w:cs="Arial"/>
                      <w:sz w:val="14"/>
                      <w:szCs w:val="14"/>
                    </w:rPr>
                    <w:t>Desarrollo de la Cadena Productiva, Certificado FIRA, FND o Silvicultura Unidad 02</w:t>
                  </w:r>
                </w:p>
              </w:tc>
            </w:tr>
          </w:tbl>
          <w:p w:rsidR="00E729F0" w:rsidRDefault="00E729F0" w:rsidP="00D81119">
            <w:pPr>
              <w:pStyle w:val="Texto"/>
              <w:spacing w:line="218" w:lineRule="exact"/>
              <w:ind w:firstLine="0"/>
              <w:rPr>
                <w:rFonts w:eastAsia="Calibri"/>
                <w:szCs w:val="18"/>
                <w:lang w:val="es-MX" w:eastAsia="en-US"/>
              </w:rPr>
            </w:pPr>
          </w:p>
          <w:p w:rsidR="00727C7E" w:rsidRDefault="00727C7E" w:rsidP="00D81119">
            <w:pPr>
              <w:pStyle w:val="Texto"/>
              <w:spacing w:line="218" w:lineRule="exact"/>
              <w:ind w:firstLine="0"/>
              <w:rPr>
                <w:rFonts w:eastAsia="Calibri"/>
                <w:szCs w:val="18"/>
                <w:lang w:val="es-MX" w:eastAsia="en-US"/>
              </w:rPr>
            </w:pPr>
          </w:p>
          <w:p w:rsidR="00727C7E" w:rsidRDefault="00727C7E" w:rsidP="00D81119">
            <w:pPr>
              <w:pStyle w:val="Texto"/>
              <w:spacing w:line="218" w:lineRule="exact"/>
              <w:ind w:firstLine="0"/>
              <w:rPr>
                <w:rFonts w:eastAsia="Calibri"/>
                <w:szCs w:val="18"/>
                <w:lang w:val="es-MX" w:eastAsia="en-US"/>
              </w:rPr>
            </w:pPr>
          </w:p>
          <w:p w:rsidR="00727C7E" w:rsidRDefault="00727C7E" w:rsidP="00D81119">
            <w:pPr>
              <w:pStyle w:val="Texto"/>
              <w:spacing w:line="218" w:lineRule="exact"/>
              <w:ind w:firstLine="0"/>
              <w:rPr>
                <w:rFonts w:eastAsia="Calibri"/>
                <w:szCs w:val="18"/>
                <w:lang w:val="es-MX" w:eastAsia="en-US"/>
              </w:rPr>
            </w:pPr>
          </w:p>
          <w:p w:rsidR="00727C7E" w:rsidRDefault="00727C7E" w:rsidP="00D81119">
            <w:pPr>
              <w:pStyle w:val="Texto"/>
              <w:spacing w:line="218" w:lineRule="exact"/>
              <w:ind w:firstLine="0"/>
              <w:rPr>
                <w:rFonts w:eastAsia="Calibri"/>
                <w:szCs w:val="18"/>
                <w:lang w:val="es-MX" w:eastAsia="en-US"/>
              </w:rPr>
            </w:pPr>
          </w:p>
          <w:p w:rsidR="00727C7E" w:rsidRPr="0064338C" w:rsidRDefault="00727C7E" w:rsidP="00D81119">
            <w:pPr>
              <w:pStyle w:val="Texto"/>
              <w:spacing w:line="218" w:lineRule="exact"/>
              <w:ind w:firstLine="0"/>
              <w:rPr>
                <w:rFonts w:eastAsia="Calibri"/>
                <w:szCs w:val="18"/>
                <w:lang w:val="es-MX" w:eastAsia="en-US"/>
              </w:rPr>
            </w:pPr>
          </w:p>
        </w:tc>
        <w:tc>
          <w:tcPr>
            <w:tcW w:w="476" w:type="pct"/>
            <w:vMerge w:val="restart"/>
          </w:tcPr>
          <w:p w:rsidR="00E729F0" w:rsidRPr="0064338C" w:rsidRDefault="00E729F0" w:rsidP="00E729F0">
            <w:pPr>
              <w:pStyle w:val="Texto"/>
              <w:spacing w:line="228" w:lineRule="exact"/>
              <w:ind w:firstLine="0"/>
              <w:rPr>
                <w:rFonts w:eastAsia="Calibri"/>
                <w:szCs w:val="18"/>
                <w:lang w:val="es-MX" w:eastAsia="en-US"/>
              </w:rPr>
            </w:pPr>
            <w:r w:rsidRPr="0064338C">
              <w:rPr>
                <w:rFonts w:eastAsia="Calibri"/>
                <w:szCs w:val="18"/>
                <w:lang w:val="es-MX" w:eastAsia="en-US"/>
              </w:rPr>
              <w:lastRenderedPageBreak/>
              <w:t>Actualización de montos e inclusión de tipo de productor.</w:t>
            </w:r>
          </w:p>
        </w:tc>
      </w:tr>
      <w:tr w:rsidR="0064338C" w:rsidRPr="0064338C" w:rsidTr="00CF135F">
        <w:tc>
          <w:tcPr>
            <w:tcW w:w="1880" w:type="pct"/>
          </w:tcPr>
          <w:tbl>
            <w:tblPr>
              <w:tblW w:w="4384" w:type="dxa"/>
              <w:tblInd w:w="144" w:type="dxa"/>
              <w:tblCellMar>
                <w:left w:w="70" w:type="dxa"/>
                <w:right w:w="70" w:type="dxa"/>
              </w:tblCellMar>
              <w:tblLook w:val="0000" w:firstRow="0" w:lastRow="0" w:firstColumn="0" w:lastColumn="0" w:noHBand="0" w:noVBand="0"/>
            </w:tblPr>
            <w:tblGrid>
              <w:gridCol w:w="708"/>
              <w:gridCol w:w="660"/>
              <w:gridCol w:w="617"/>
              <w:gridCol w:w="144"/>
              <w:gridCol w:w="567"/>
              <w:gridCol w:w="144"/>
              <w:gridCol w:w="402"/>
              <w:gridCol w:w="551"/>
            </w:tblGrid>
            <w:tr w:rsidR="0064338C" w:rsidRPr="0064338C" w:rsidTr="00DF3C47">
              <w:trPr>
                <w:trHeight w:val="20"/>
              </w:trPr>
              <w:tc>
                <w:tcPr>
                  <w:tcW w:w="699" w:type="dxa"/>
                  <w:tcBorders>
                    <w:top w:val="single" w:sz="6" w:space="0" w:color="auto"/>
                    <w:left w:val="single" w:sz="6" w:space="0" w:color="auto"/>
                    <w:bottom w:val="single" w:sz="6" w:space="0" w:color="000000"/>
                    <w:right w:val="single" w:sz="6" w:space="0" w:color="auto"/>
                  </w:tcBorders>
                  <w:vAlign w:val="center"/>
                </w:tcPr>
                <w:p w:rsidR="00E729F0" w:rsidRPr="0064338C" w:rsidRDefault="00E729F0" w:rsidP="00635EF1">
                  <w:pPr>
                    <w:pStyle w:val="Texto"/>
                    <w:spacing w:line="228" w:lineRule="exact"/>
                    <w:ind w:firstLine="0"/>
                    <w:jc w:val="center"/>
                    <w:rPr>
                      <w:b/>
                      <w:sz w:val="10"/>
                      <w:szCs w:val="10"/>
                    </w:rPr>
                  </w:pPr>
                  <w:r w:rsidRPr="0064338C">
                    <w:rPr>
                      <w:b/>
                      <w:sz w:val="10"/>
                      <w:szCs w:val="10"/>
                    </w:rPr>
                    <w:lastRenderedPageBreak/>
                    <w:t>SAT.2 Caminos forestales</w:t>
                  </w:r>
                </w:p>
              </w:tc>
              <w:tc>
                <w:tcPr>
                  <w:tcW w:w="709" w:type="dxa"/>
                  <w:tcBorders>
                    <w:top w:val="single" w:sz="6" w:space="0" w:color="auto"/>
                    <w:left w:val="single" w:sz="6" w:space="0" w:color="auto"/>
                    <w:bottom w:val="single" w:sz="6" w:space="0" w:color="000000"/>
                    <w:right w:val="single" w:sz="6" w:space="0" w:color="auto"/>
                  </w:tcBorders>
                  <w:vAlign w:val="center"/>
                </w:tcPr>
                <w:p w:rsidR="00E729F0" w:rsidRPr="0064338C" w:rsidRDefault="00E729F0" w:rsidP="00635EF1">
                  <w:pPr>
                    <w:pStyle w:val="Texto"/>
                    <w:spacing w:line="228" w:lineRule="exact"/>
                    <w:ind w:firstLine="0"/>
                    <w:jc w:val="center"/>
                    <w:rPr>
                      <w:sz w:val="10"/>
                      <w:szCs w:val="10"/>
                    </w:rPr>
                  </w:pPr>
                  <w:r w:rsidRPr="0064338C">
                    <w:rPr>
                      <w:sz w:val="10"/>
                      <w:szCs w:val="10"/>
                    </w:rPr>
                    <w:t>No aplica</w:t>
                  </w:r>
                </w:p>
              </w:tc>
              <w:tc>
                <w:tcPr>
                  <w:tcW w:w="708" w:type="dxa"/>
                  <w:tcBorders>
                    <w:top w:val="single" w:sz="6" w:space="0" w:color="auto"/>
                    <w:left w:val="single" w:sz="6" w:space="0" w:color="auto"/>
                    <w:bottom w:val="single" w:sz="6" w:space="0" w:color="000000"/>
                    <w:right w:val="single" w:sz="6" w:space="0" w:color="auto"/>
                  </w:tcBorders>
                  <w:vAlign w:val="center"/>
                </w:tcPr>
                <w:p w:rsidR="00E729F0" w:rsidRPr="0064338C" w:rsidRDefault="00E729F0" w:rsidP="00635EF1">
                  <w:pPr>
                    <w:pStyle w:val="Texto"/>
                    <w:spacing w:line="228" w:lineRule="exact"/>
                    <w:ind w:firstLine="0"/>
                    <w:jc w:val="center"/>
                    <w:rPr>
                      <w:sz w:val="10"/>
                      <w:szCs w:val="10"/>
                    </w:rPr>
                  </w:pPr>
                  <w:r w:rsidRPr="0064338C">
                    <w:rPr>
                      <w:sz w:val="10"/>
                      <w:szCs w:val="10"/>
                    </w:rPr>
                    <w:t>800,000 (Predial)  3,000,000 (Regional)</w:t>
                  </w:r>
                </w:p>
              </w:tc>
              <w:tc>
                <w:tcPr>
                  <w:tcW w:w="160" w:type="dxa"/>
                  <w:tcBorders>
                    <w:left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sz w:val="10"/>
                      <w:szCs w:val="10"/>
                    </w:rPr>
                  </w:pPr>
                </w:p>
              </w:tc>
              <w:tc>
                <w:tcPr>
                  <w:tcW w:w="691" w:type="dxa"/>
                  <w:tcBorders>
                    <w:top w:val="single" w:sz="6" w:space="0" w:color="auto"/>
                    <w:left w:val="single" w:sz="6" w:space="0" w:color="auto"/>
                    <w:bottom w:val="single" w:sz="6" w:space="0" w:color="000000"/>
                    <w:right w:val="single" w:sz="6" w:space="0" w:color="auto"/>
                  </w:tcBorders>
                  <w:vAlign w:val="center"/>
                </w:tcPr>
                <w:p w:rsidR="00E729F0" w:rsidRPr="0064338C" w:rsidRDefault="00E729F0" w:rsidP="00635EF1">
                  <w:pPr>
                    <w:pStyle w:val="Texto"/>
                    <w:spacing w:line="228" w:lineRule="exact"/>
                    <w:ind w:firstLine="0"/>
                    <w:jc w:val="center"/>
                    <w:rPr>
                      <w:sz w:val="10"/>
                      <w:szCs w:val="10"/>
                    </w:rPr>
                  </w:pPr>
                  <w:r w:rsidRPr="0064338C">
                    <w:rPr>
                      <w:sz w:val="10"/>
                      <w:szCs w:val="10"/>
                    </w:rPr>
                    <w:t>1</w:t>
                  </w:r>
                </w:p>
              </w:tc>
              <w:tc>
                <w:tcPr>
                  <w:tcW w:w="160" w:type="dxa"/>
                  <w:tcBorders>
                    <w:left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i/>
                      <w:sz w:val="10"/>
                      <w:szCs w:val="10"/>
                    </w:rPr>
                  </w:pPr>
                </w:p>
              </w:tc>
              <w:tc>
                <w:tcPr>
                  <w:tcW w:w="549" w:type="dxa"/>
                  <w:tcBorders>
                    <w:top w:val="single" w:sz="6" w:space="0" w:color="auto"/>
                    <w:left w:val="single" w:sz="6" w:space="0" w:color="auto"/>
                    <w:bottom w:val="single" w:sz="6" w:space="0" w:color="000000"/>
                    <w:right w:val="single" w:sz="6" w:space="0" w:color="auto"/>
                  </w:tcBorders>
                  <w:vAlign w:val="center"/>
                </w:tcPr>
                <w:p w:rsidR="00E729F0" w:rsidRPr="0064338C" w:rsidRDefault="00E729F0" w:rsidP="00635EF1">
                  <w:pPr>
                    <w:pStyle w:val="Texto"/>
                    <w:spacing w:line="228" w:lineRule="exact"/>
                    <w:ind w:firstLine="0"/>
                    <w:jc w:val="center"/>
                    <w:rPr>
                      <w:sz w:val="10"/>
                      <w:szCs w:val="10"/>
                    </w:rPr>
                  </w:pPr>
                  <w:r w:rsidRPr="0064338C">
                    <w:rPr>
                      <w:sz w:val="10"/>
                      <w:szCs w:val="10"/>
                    </w:rPr>
                    <w:t>No aplica</w:t>
                  </w:r>
                </w:p>
              </w:tc>
              <w:tc>
                <w:tcPr>
                  <w:tcW w:w="708" w:type="dxa"/>
                  <w:tcBorders>
                    <w:top w:val="single" w:sz="6" w:space="0" w:color="auto"/>
                    <w:left w:val="single" w:sz="6" w:space="0" w:color="auto"/>
                    <w:bottom w:val="single" w:sz="6" w:space="0" w:color="000000"/>
                    <w:right w:val="single" w:sz="6" w:space="0" w:color="auto"/>
                  </w:tcBorders>
                  <w:vAlign w:val="center"/>
                </w:tcPr>
                <w:p w:rsidR="00E729F0" w:rsidRPr="0064338C" w:rsidRDefault="00E729F0" w:rsidP="00635EF1">
                  <w:pPr>
                    <w:pStyle w:val="Texto"/>
                    <w:spacing w:line="228" w:lineRule="exact"/>
                    <w:ind w:firstLine="0"/>
                    <w:jc w:val="center"/>
                    <w:rPr>
                      <w:sz w:val="10"/>
                      <w:szCs w:val="10"/>
                    </w:rPr>
                  </w:pPr>
                  <w:r w:rsidRPr="0064338C">
                    <w:rPr>
                      <w:sz w:val="10"/>
                      <w:szCs w:val="10"/>
                    </w:rPr>
                    <w:t>Registro Forestal Nacional</w:t>
                  </w:r>
                </w:p>
              </w:tc>
            </w:tr>
            <w:tr w:rsidR="0064338C" w:rsidRPr="0064338C" w:rsidTr="00DF3C47">
              <w:trPr>
                <w:trHeight w:val="20"/>
              </w:trPr>
              <w:tc>
                <w:tcPr>
                  <w:tcW w:w="699" w:type="dxa"/>
                  <w:tcBorders>
                    <w:top w:val="single" w:sz="6" w:space="0" w:color="000000"/>
                    <w:left w:val="single" w:sz="6" w:space="0" w:color="auto"/>
                    <w:bottom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b/>
                      <w:sz w:val="10"/>
                      <w:szCs w:val="10"/>
                    </w:rPr>
                  </w:pPr>
                  <w:r w:rsidRPr="0064338C">
                    <w:rPr>
                      <w:b/>
                      <w:sz w:val="10"/>
                      <w:szCs w:val="10"/>
                    </w:rPr>
                    <w:t>SAT.3 Transferencia de tecnología</w:t>
                  </w:r>
                </w:p>
              </w:tc>
              <w:tc>
                <w:tcPr>
                  <w:tcW w:w="709" w:type="dxa"/>
                  <w:tcBorders>
                    <w:top w:val="single" w:sz="6" w:space="0" w:color="000000"/>
                    <w:left w:val="single" w:sz="6" w:space="0" w:color="auto"/>
                    <w:bottom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sz w:val="10"/>
                      <w:szCs w:val="10"/>
                    </w:rPr>
                  </w:pPr>
                  <w:r w:rsidRPr="0064338C">
                    <w:rPr>
                      <w:sz w:val="10"/>
                      <w:szCs w:val="10"/>
                    </w:rPr>
                    <w:t>No aplica</w:t>
                  </w:r>
                </w:p>
              </w:tc>
              <w:tc>
                <w:tcPr>
                  <w:tcW w:w="708" w:type="dxa"/>
                  <w:tcBorders>
                    <w:top w:val="single" w:sz="6" w:space="0" w:color="000000"/>
                    <w:left w:val="single" w:sz="6" w:space="0" w:color="auto"/>
                    <w:bottom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sz w:val="10"/>
                      <w:szCs w:val="10"/>
                    </w:rPr>
                  </w:pPr>
                  <w:r w:rsidRPr="0064338C">
                    <w:rPr>
                      <w:sz w:val="10"/>
                      <w:szCs w:val="10"/>
                    </w:rPr>
                    <w:t>300,000</w:t>
                  </w:r>
                </w:p>
              </w:tc>
              <w:tc>
                <w:tcPr>
                  <w:tcW w:w="160" w:type="dxa"/>
                  <w:tcBorders>
                    <w:left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sz w:val="10"/>
                      <w:szCs w:val="10"/>
                    </w:rPr>
                  </w:pPr>
                </w:p>
              </w:tc>
              <w:tc>
                <w:tcPr>
                  <w:tcW w:w="691" w:type="dxa"/>
                  <w:tcBorders>
                    <w:top w:val="single" w:sz="6" w:space="0" w:color="000000"/>
                    <w:left w:val="single" w:sz="6" w:space="0" w:color="auto"/>
                    <w:bottom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sz w:val="10"/>
                      <w:szCs w:val="10"/>
                    </w:rPr>
                  </w:pPr>
                  <w:r w:rsidRPr="0064338C">
                    <w:rPr>
                      <w:sz w:val="10"/>
                      <w:szCs w:val="10"/>
                    </w:rPr>
                    <w:t>1</w:t>
                  </w:r>
                </w:p>
              </w:tc>
              <w:tc>
                <w:tcPr>
                  <w:tcW w:w="160" w:type="dxa"/>
                  <w:tcBorders>
                    <w:left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i/>
                      <w:sz w:val="10"/>
                      <w:szCs w:val="10"/>
                    </w:rPr>
                  </w:pPr>
                </w:p>
              </w:tc>
              <w:tc>
                <w:tcPr>
                  <w:tcW w:w="549" w:type="dxa"/>
                  <w:tcBorders>
                    <w:top w:val="single" w:sz="6" w:space="0" w:color="000000"/>
                    <w:left w:val="single" w:sz="6" w:space="0" w:color="auto"/>
                    <w:bottom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sz w:val="10"/>
                      <w:szCs w:val="10"/>
                    </w:rPr>
                  </w:pPr>
                  <w:r w:rsidRPr="0064338C">
                    <w:rPr>
                      <w:sz w:val="10"/>
                      <w:szCs w:val="10"/>
                    </w:rPr>
                    <w:t>10</w:t>
                  </w:r>
                </w:p>
              </w:tc>
              <w:tc>
                <w:tcPr>
                  <w:tcW w:w="708" w:type="dxa"/>
                  <w:tcBorders>
                    <w:top w:val="single" w:sz="6" w:space="0" w:color="000000"/>
                    <w:left w:val="single" w:sz="6" w:space="0" w:color="auto"/>
                    <w:bottom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sz w:val="10"/>
                      <w:szCs w:val="10"/>
                    </w:rPr>
                  </w:pPr>
                  <w:r w:rsidRPr="0064338C">
                    <w:rPr>
                      <w:sz w:val="10"/>
                      <w:szCs w:val="10"/>
                    </w:rPr>
                    <w:t>Institución extensionista</w:t>
                  </w:r>
                </w:p>
              </w:tc>
            </w:tr>
            <w:tr w:rsidR="0064338C" w:rsidRPr="0064338C" w:rsidTr="00DF3C47">
              <w:trPr>
                <w:trHeight w:val="20"/>
              </w:trPr>
              <w:tc>
                <w:tcPr>
                  <w:tcW w:w="699" w:type="dxa"/>
                  <w:vMerge w:val="restart"/>
                  <w:tcBorders>
                    <w:top w:val="single" w:sz="6" w:space="0" w:color="auto"/>
                    <w:left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b/>
                      <w:sz w:val="10"/>
                      <w:szCs w:val="10"/>
                    </w:rPr>
                  </w:pPr>
                  <w:r w:rsidRPr="0064338C">
                    <w:rPr>
                      <w:b/>
                      <w:sz w:val="10"/>
                      <w:szCs w:val="10"/>
                    </w:rPr>
                    <w:t>SAT.4 Certificación forestal</w:t>
                  </w:r>
                </w:p>
              </w:tc>
              <w:tc>
                <w:tcPr>
                  <w:tcW w:w="709" w:type="dxa"/>
                  <w:tcBorders>
                    <w:top w:val="single" w:sz="6" w:space="0" w:color="auto"/>
                    <w:left w:val="single" w:sz="6" w:space="0" w:color="auto"/>
                    <w:bottom w:val="single" w:sz="6" w:space="0" w:color="000000"/>
                    <w:right w:val="single" w:sz="6" w:space="0" w:color="auto"/>
                  </w:tcBorders>
                  <w:vAlign w:val="center"/>
                </w:tcPr>
                <w:p w:rsidR="00E729F0" w:rsidRPr="0064338C" w:rsidRDefault="00E729F0" w:rsidP="00635EF1">
                  <w:pPr>
                    <w:pStyle w:val="Texto"/>
                    <w:spacing w:line="228" w:lineRule="exact"/>
                    <w:ind w:firstLine="0"/>
                    <w:jc w:val="center"/>
                    <w:rPr>
                      <w:b/>
                      <w:sz w:val="10"/>
                      <w:szCs w:val="10"/>
                    </w:rPr>
                  </w:pPr>
                  <w:r w:rsidRPr="0064338C">
                    <w:rPr>
                      <w:b/>
                      <w:sz w:val="10"/>
                      <w:szCs w:val="10"/>
                    </w:rPr>
                    <w:t>SAT.4.1</w:t>
                  </w:r>
                  <w:r w:rsidRPr="0064338C">
                    <w:rPr>
                      <w:sz w:val="10"/>
                      <w:szCs w:val="10"/>
                    </w:rPr>
                    <w:t xml:space="preserve"> Auditoría técnica preventiva</w:t>
                  </w:r>
                </w:p>
              </w:tc>
              <w:tc>
                <w:tcPr>
                  <w:tcW w:w="708" w:type="dxa"/>
                  <w:tcBorders>
                    <w:top w:val="single" w:sz="6" w:space="0" w:color="auto"/>
                    <w:left w:val="single" w:sz="6" w:space="0" w:color="auto"/>
                    <w:bottom w:val="single" w:sz="6" w:space="0" w:color="000000"/>
                    <w:right w:val="single" w:sz="6" w:space="0" w:color="auto"/>
                  </w:tcBorders>
                  <w:vAlign w:val="center"/>
                </w:tcPr>
                <w:p w:rsidR="00E729F0" w:rsidRPr="0064338C" w:rsidRDefault="00E729F0" w:rsidP="00635EF1">
                  <w:pPr>
                    <w:pStyle w:val="Texto"/>
                    <w:spacing w:line="228" w:lineRule="exact"/>
                    <w:ind w:firstLine="0"/>
                    <w:jc w:val="center"/>
                    <w:rPr>
                      <w:sz w:val="10"/>
                      <w:szCs w:val="10"/>
                    </w:rPr>
                  </w:pPr>
                  <w:r w:rsidRPr="0064338C">
                    <w:rPr>
                      <w:sz w:val="10"/>
                      <w:szCs w:val="10"/>
                    </w:rPr>
                    <w:t>240,000</w:t>
                  </w:r>
                </w:p>
              </w:tc>
              <w:tc>
                <w:tcPr>
                  <w:tcW w:w="160" w:type="dxa"/>
                  <w:tcBorders>
                    <w:left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sz w:val="10"/>
                      <w:szCs w:val="10"/>
                    </w:rPr>
                  </w:pPr>
                </w:p>
              </w:tc>
              <w:tc>
                <w:tcPr>
                  <w:tcW w:w="691" w:type="dxa"/>
                  <w:tcBorders>
                    <w:top w:val="single" w:sz="6" w:space="0" w:color="auto"/>
                    <w:left w:val="single" w:sz="6" w:space="0" w:color="auto"/>
                    <w:bottom w:val="single" w:sz="6" w:space="0" w:color="000000"/>
                    <w:right w:val="single" w:sz="6" w:space="0" w:color="auto"/>
                  </w:tcBorders>
                  <w:vAlign w:val="center"/>
                </w:tcPr>
                <w:p w:rsidR="00E729F0" w:rsidRPr="0064338C" w:rsidRDefault="00E729F0" w:rsidP="007650D5">
                  <w:pPr>
                    <w:pStyle w:val="Texto"/>
                    <w:spacing w:line="228" w:lineRule="exact"/>
                    <w:ind w:firstLine="0"/>
                    <w:jc w:val="center"/>
                    <w:rPr>
                      <w:sz w:val="10"/>
                      <w:szCs w:val="10"/>
                    </w:rPr>
                  </w:pPr>
                  <w:r w:rsidRPr="0064338C">
                    <w:rPr>
                      <w:sz w:val="10"/>
                      <w:szCs w:val="10"/>
                    </w:rPr>
                    <w:t>1</w:t>
                  </w:r>
                </w:p>
              </w:tc>
              <w:tc>
                <w:tcPr>
                  <w:tcW w:w="160" w:type="dxa"/>
                  <w:tcBorders>
                    <w:left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sz w:val="10"/>
                      <w:szCs w:val="10"/>
                    </w:rPr>
                  </w:pPr>
                </w:p>
              </w:tc>
              <w:tc>
                <w:tcPr>
                  <w:tcW w:w="549" w:type="dxa"/>
                  <w:tcBorders>
                    <w:top w:val="single" w:sz="6" w:space="0" w:color="auto"/>
                    <w:left w:val="single" w:sz="6" w:space="0" w:color="auto"/>
                    <w:bottom w:val="single" w:sz="6" w:space="0" w:color="000000"/>
                    <w:right w:val="single" w:sz="6" w:space="0" w:color="auto"/>
                  </w:tcBorders>
                  <w:vAlign w:val="center"/>
                </w:tcPr>
                <w:p w:rsidR="00E729F0" w:rsidRPr="0064338C" w:rsidRDefault="00E729F0" w:rsidP="00635EF1">
                  <w:pPr>
                    <w:pStyle w:val="Texto"/>
                    <w:spacing w:line="228" w:lineRule="exact"/>
                    <w:ind w:firstLine="0"/>
                    <w:jc w:val="center"/>
                    <w:rPr>
                      <w:sz w:val="10"/>
                      <w:szCs w:val="10"/>
                    </w:rPr>
                  </w:pPr>
                  <w:r w:rsidRPr="0064338C">
                    <w:rPr>
                      <w:sz w:val="10"/>
                      <w:szCs w:val="10"/>
                    </w:rPr>
                    <w:t>3 Persona física y</w:t>
                  </w:r>
                </w:p>
                <w:p w:rsidR="00E729F0" w:rsidRPr="0064338C" w:rsidRDefault="00E729F0" w:rsidP="00635EF1">
                  <w:pPr>
                    <w:pStyle w:val="Texto"/>
                    <w:spacing w:line="228" w:lineRule="exact"/>
                    <w:ind w:firstLine="0"/>
                    <w:jc w:val="center"/>
                    <w:rPr>
                      <w:sz w:val="10"/>
                      <w:szCs w:val="10"/>
                    </w:rPr>
                  </w:pPr>
                  <w:r w:rsidRPr="0064338C">
                    <w:rPr>
                      <w:sz w:val="10"/>
                      <w:szCs w:val="10"/>
                    </w:rPr>
                    <w:t>5 Persona moral</w:t>
                  </w:r>
                </w:p>
              </w:tc>
              <w:tc>
                <w:tcPr>
                  <w:tcW w:w="708" w:type="dxa"/>
                  <w:tcBorders>
                    <w:top w:val="single" w:sz="6" w:space="0" w:color="auto"/>
                    <w:left w:val="single" w:sz="6" w:space="0" w:color="auto"/>
                    <w:bottom w:val="single" w:sz="6" w:space="0" w:color="000000"/>
                    <w:right w:val="single" w:sz="6" w:space="0" w:color="auto"/>
                  </w:tcBorders>
                  <w:vAlign w:val="center"/>
                </w:tcPr>
                <w:p w:rsidR="00E729F0" w:rsidRPr="0064338C" w:rsidRDefault="00E729F0" w:rsidP="00635EF1">
                  <w:pPr>
                    <w:pStyle w:val="Texto"/>
                    <w:spacing w:line="228" w:lineRule="exact"/>
                    <w:ind w:firstLine="0"/>
                    <w:jc w:val="center"/>
                    <w:rPr>
                      <w:sz w:val="10"/>
                      <w:szCs w:val="10"/>
                    </w:rPr>
                  </w:pPr>
                  <w:r w:rsidRPr="0064338C">
                    <w:rPr>
                      <w:sz w:val="10"/>
                      <w:szCs w:val="10"/>
                    </w:rPr>
                    <w:t>Auditor Técnico Forestal autorizado por la CONAFOR</w:t>
                  </w:r>
                </w:p>
              </w:tc>
            </w:tr>
            <w:tr w:rsidR="0064338C" w:rsidRPr="0064338C" w:rsidTr="00DF3C47">
              <w:trPr>
                <w:trHeight w:val="20"/>
              </w:trPr>
              <w:tc>
                <w:tcPr>
                  <w:tcW w:w="699" w:type="dxa"/>
                  <w:vMerge/>
                  <w:tcBorders>
                    <w:left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b/>
                      <w:sz w:val="10"/>
                      <w:szCs w:val="10"/>
                    </w:rPr>
                  </w:pPr>
                </w:p>
              </w:tc>
              <w:tc>
                <w:tcPr>
                  <w:tcW w:w="709" w:type="dxa"/>
                  <w:tcBorders>
                    <w:top w:val="single" w:sz="6" w:space="0" w:color="auto"/>
                    <w:left w:val="single" w:sz="6" w:space="0" w:color="auto"/>
                    <w:bottom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b/>
                      <w:sz w:val="10"/>
                      <w:szCs w:val="10"/>
                    </w:rPr>
                  </w:pPr>
                  <w:r w:rsidRPr="0064338C">
                    <w:rPr>
                      <w:b/>
                      <w:sz w:val="10"/>
                      <w:szCs w:val="10"/>
                    </w:rPr>
                    <w:t>SAT.4.2</w:t>
                  </w:r>
                  <w:r w:rsidRPr="0064338C">
                    <w:rPr>
                      <w:sz w:val="10"/>
                      <w:szCs w:val="10"/>
                    </w:rPr>
                    <w:t xml:space="preserve"> Certificación forestal nacional y/o internacional</w:t>
                  </w:r>
                </w:p>
              </w:tc>
              <w:tc>
                <w:tcPr>
                  <w:tcW w:w="708" w:type="dxa"/>
                  <w:tcBorders>
                    <w:top w:val="single" w:sz="6" w:space="0" w:color="auto"/>
                    <w:left w:val="single" w:sz="6" w:space="0" w:color="auto"/>
                    <w:bottom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sz w:val="10"/>
                      <w:szCs w:val="10"/>
                    </w:rPr>
                  </w:pPr>
                  <w:r w:rsidRPr="0064338C">
                    <w:rPr>
                      <w:sz w:val="10"/>
                      <w:szCs w:val="10"/>
                    </w:rPr>
                    <w:t>240,000</w:t>
                  </w:r>
                </w:p>
              </w:tc>
              <w:tc>
                <w:tcPr>
                  <w:tcW w:w="160" w:type="dxa"/>
                  <w:tcBorders>
                    <w:left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sz w:val="10"/>
                      <w:szCs w:val="10"/>
                    </w:rPr>
                  </w:pPr>
                </w:p>
              </w:tc>
              <w:tc>
                <w:tcPr>
                  <w:tcW w:w="691" w:type="dxa"/>
                  <w:tcBorders>
                    <w:top w:val="single" w:sz="6" w:space="0" w:color="auto"/>
                    <w:left w:val="single" w:sz="6" w:space="0" w:color="auto"/>
                    <w:bottom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sz w:val="10"/>
                      <w:szCs w:val="10"/>
                    </w:rPr>
                  </w:pPr>
                  <w:r w:rsidRPr="0064338C">
                    <w:rPr>
                      <w:sz w:val="10"/>
                      <w:szCs w:val="10"/>
                    </w:rPr>
                    <w:t>2</w:t>
                  </w:r>
                </w:p>
              </w:tc>
              <w:tc>
                <w:tcPr>
                  <w:tcW w:w="160" w:type="dxa"/>
                  <w:tcBorders>
                    <w:left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i/>
                      <w:sz w:val="10"/>
                      <w:szCs w:val="10"/>
                    </w:rPr>
                  </w:pPr>
                </w:p>
              </w:tc>
              <w:tc>
                <w:tcPr>
                  <w:tcW w:w="549" w:type="dxa"/>
                  <w:tcBorders>
                    <w:top w:val="single" w:sz="6" w:space="0" w:color="auto"/>
                    <w:left w:val="single" w:sz="6" w:space="0" w:color="auto"/>
                    <w:bottom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sz w:val="10"/>
                      <w:szCs w:val="10"/>
                    </w:rPr>
                  </w:pPr>
                  <w:r w:rsidRPr="0064338C">
                    <w:rPr>
                      <w:sz w:val="10"/>
                      <w:szCs w:val="10"/>
                    </w:rPr>
                    <w:t>No aplica</w:t>
                  </w:r>
                </w:p>
              </w:tc>
              <w:tc>
                <w:tcPr>
                  <w:tcW w:w="708" w:type="dxa"/>
                  <w:tcBorders>
                    <w:top w:val="single" w:sz="6" w:space="0" w:color="auto"/>
                    <w:left w:val="single" w:sz="6" w:space="0" w:color="auto"/>
                    <w:bottom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sz w:val="10"/>
                      <w:szCs w:val="10"/>
                    </w:rPr>
                  </w:pPr>
                  <w:r w:rsidRPr="0064338C">
                    <w:rPr>
                      <w:sz w:val="10"/>
                      <w:szCs w:val="10"/>
                    </w:rPr>
                    <w:t>No aplica</w:t>
                  </w:r>
                </w:p>
              </w:tc>
            </w:tr>
            <w:tr w:rsidR="0064338C" w:rsidRPr="0064338C" w:rsidTr="00DF3C47">
              <w:trPr>
                <w:trHeight w:val="20"/>
              </w:trPr>
              <w:tc>
                <w:tcPr>
                  <w:tcW w:w="699" w:type="dxa"/>
                  <w:vMerge/>
                  <w:tcBorders>
                    <w:left w:val="single" w:sz="6" w:space="0" w:color="auto"/>
                    <w:bottom w:val="single" w:sz="6" w:space="0" w:color="000000"/>
                    <w:right w:val="single" w:sz="6" w:space="0" w:color="auto"/>
                  </w:tcBorders>
                  <w:vAlign w:val="center"/>
                </w:tcPr>
                <w:p w:rsidR="00E729F0" w:rsidRPr="0064338C" w:rsidRDefault="00E729F0" w:rsidP="00635EF1">
                  <w:pPr>
                    <w:pStyle w:val="Texto"/>
                    <w:spacing w:line="228" w:lineRule="exact"/>
                    <w:ind w:firstLine="0"/>
                    <w:jc w:val="center"/>
                    <w:rPr>
                      <w:b/>
                      <w:sz w:val="10"/>
                      <w:szCs w:val="10"/>
                    </w:rPr>
                  </w:pPr>
                </w:p>
              </w:tc>
              <w:tc>
                <w:tcPr>
                  <w:tcW w:w="709" w:type="dxa"/>
                  <w:tcBorders>
                    <w:top w:val="single" w:sz="6" w:space="0" w:color="auto"/>
                    <w:left w:val="single" w:sz="6" w:space="0" w:color="auto"/>
                    <w:bottom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b/>
                      <w:sz w:val="10"/>
                      <w:szCs w:val="10"/>
                    </w:rPr>
                  </w:pPr>
                  <w:r w:rsidRPr="0064338C">
                    <w:rPr>
                      <w:b/>
                      <w:sz w:val="10"/>
                      <w:szCs w:val="10"/>
                    </w:rPr>
                    <w:t>SAT.4.3</w:t>
                  </w:r>
                  <w:r w:rsidRPr="0064338C">
                    <w:rPr>
                      <w:sz w:val="10"/>
                      <w:szCs w:val="10"/>
                    </w:rPr>
                    <w:t xml:space="preserve"> Certificación de la cadena de custodia</w:t>
                  </w:r>
                </w:p>
              </w:tc>
              <w:tc>
                <w:tcPr>
                  <w:tcW w:w="708" w:type="dxa"/>
                  <w:tcBorders>
                    <w:top w:val="single" w:sz="6" w:space="0" w:color="auto"/>
                    <w:left w:val="single" w:sz="6" w:space="0" w:color="auto"/>
                    <w:bottom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sz w:val="10"/>
                      <w:szCs w:val="10"/>
                    </w:rPr>
                  </w:pPr>
                  <w:r w:rsidRPr="0064338C">
                    <w:rPr>
                      <w:sz w:val="10"/>
                      <w:szCs w:val="10"/>
                    </w:rPr>
                    <w:t>105,000</w:t>
                  </w:r>
                </w:p>
              </w:tc>
              <w:tc>
                <w:tcPr>
                  <w:tcW w:w="160" w:type="dxa"/>
                  <w:tcBorders>
                    <w:left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sz w:val="10"/>
                      <w:szCs w:val="10"/>
                    </w:rPr>
                  </w:pPr>
                </w:p>
              </w:tc>
              <w:tc>
                <w:tcPr>
                  <w:tcW w:w="691" w:type="dxa"/>
                  <w:tcBorders>
                    <w:top w:val="single" w:sz="6" w:space="0" w:color="auto"/>
                    <w:left w:val="single" w:sz="6" w:space="0" w:color="auto"/>
                    <w:bottom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sz w:val="10"/>
                      <w:szCs w:val="10"/>
                    </w:rPr>
                  </w:pPr>
                  <w:r w:rsidRPr="0064338C">
                    <w:rPr>
                      <w:sz w:val="10"/>
                      <w:szCs w:val="10"/>
                    </w:rPr>
                    <w:t>1 para certificación</w:t>
                  </w:r>
                </w:p>
                <w:p w:rsidR="00E729F0" w:rsidRPr="0064338C" w:rsidRDefault="00E729F0" w:rsidP="00635EF1">
                  <w:pPr>
                    <w:pStyle w:val="Texto"/>
                    <w:spacing w:line="228" w:lineRule="exact"/>
                    <w:ind w:firstLine="0"/>
                    <w:jc w:val="center"/>
                    <w:rPr>
                      <w:sz w:val="10"/>
                      <w:szCs w:val="10"/>
                    </w:rPr>
                  </w:pPr>
                  <w:r w:rsidRPr="0064338C">
                    <w:rPr>
                      <w:sz w:val="10"/>
                      <w:szCs w:val="10"/>
                    </w:rPr>
                    <w:t>1 para refrendo</w:t>
                  </w:r>
                </w:p>
                <w:p w:rsidR="00E729F0" w:rsidRPr="0064338C" w:rsidRDefault="00E729F0" w:rsidP="00635EF1">
                  <w:pPr>
                    <w:pStyle w:val="Texto"/>
                    <w:spacing w:line="228" w:lineRule="exact"/>
                    <w:ind w:firstLine="0"/>
                    <w:jc w:val="center"/>
                    <w:rPr>
                      <w:sz w:val="10"/>
                      <w:szCs w:val="10"/>
                    </w:rPr>
                  </w:pPr>
                  <w:r w:rsidRPr="0064338C">
                    <w:rPr>
                      <w:sz w:val="10"/>
                      <w:szCs w:val="10"/>
                    </w:rPr>
                    <w:t>1 para promoción</w:t>
                  </w:r>
                </w:p>
                <w:p w:rsidR="00E729F0" w:rsidRPr="0064338C" w:rsidRDefault="00E729F0" w:rsidP="00635EF1">
                  <w:pPr>
                    <w:pStyle w:val="Texto"/>
                    <w:spacing w:line="228" w:lineRule="exact"/>
                    <w:ind w:firstLine="0"/>
                    <w:jc w:val="center"/>
                    <w:rPr>
                      <w:sz w:val="10"/>
                      <w:szCs w:val="10"/>
                    </w:rPr>
                  </w:pPr>
                  <w:r w:rsidRPr="0064338C">
                    <w:rPr>
                      <w:sz w:val="10"/>
                      <w:szCs w:val="10"/>
                    </w:rPr>
                    <w:t>1 para sistema de gestión o sistema documentado de control</w:t>
                  </w:r>
                </w:p>
                <w:p w:rsidR="00E729F0" w:rsidRPr="0064338C" w:rsidRDefault="00E729F0" w:rsidP="004C0868">
                  <w:pPr>
                    <w:pStyle w:val="Texto"/>
                    <w:spacing w:line="228" w:lineRule="exact"/>
                    <w:ind w:firstLine="0"/>
                    <w:jc w:val="center"/>
                    <w:rPr>
                      <w:sz w:val="10"/>
                      <w:szCs w:val="10"/>
                    </w:rPr>
                  </w:pPr>
                  <w:r w:rsidRPr="0064338C">
                    <w:rPr>
                      <w:sz w:val="12"/>
                      <w:szCs w:val="12"/>
                    </w:rPr>
                    <w:lastRenderedPageBreak/>
                    <w:t>1 para auditoria anual</w:t>
                  </w:r>
                </w:p>
              </w:tc>
              <w:tc>
                <w:tcPr>
                  <w:tcW w:w="160" w:type="dxa"/>
                  <w:tcBorders>
                    <w:left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i/>
                      <w:sz w:val="10"/>
                      <w:szCs w:val="10"/>
                    </w:rPr>
                  </w:pPr>
                </w:p>
              </w:tc>
              <w:tc>
                <w:tcPr>
                  <w:tcW w:w="549" w:type="dxa"/>
                  <w:tcBorders>
                    <w:top w:val="single" w:sz="6" w:space="0" w:color="auto"/>
                    <w:left w:val="single" w:sz="6" w:space="0" w:color="auto"/>
                    <w:bottom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sz w:val="10"/>
                      <w:szCs w:val="10"/>
                    </w:rPr>
                  </w:pPr>
                  <w:r w:rsidRPr="0064338C">
                    <w:rPr>
                      <w:sz w:val="10"/>
                      <w:szCs w:val="10"/>
                    </w:rPr>
                    <w:t>No aplica</w:t>
                  </w:r>
                </w:p>
              </w:tc>
              <w:tc>
                <w:tcPr>
                  <w:tcW w:w="708" w:type="dxa"/>
                  <w:tcBorders>
                    <w:top w:val="single" w:sz="6" w:space="0" w:color="auto"/>
                    <w:left w:val="single" w:sz="6" w:space="0" w:color="auto"/>
                    <w:bottom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sz w:val="10"/>
                      <w:szCs w:val="10"/>
                    </w:rPr>
                  </w:pPr>
                  <w:r w:rsidRPr="0064338C">
                    <w:rPr>
                      <w:sz w:val="10"/>
                      <w:szCs w:val="10"/>
                    </w:rPr>
                    <w:t>No aplica</w:t>
                  </w:r>
                </w:p>
              </w:tc>
            </w:tr>
            <w:tr w:rsidR="0064338C" w:rsidRPr="0064338C" w:rsidTr="00DF3C47">
              <w:trPr>
                <w:trHeight w:val="20"/>
              </w:trPr>
              <w:tc>
                <w:tcPr>
                  <w:tcW w:w="699" w:type="dxa"/>
                  <w:vMerge w:val="restart"/>
                  <w:tcBorders>
                    <w:top w:val="single" w:sz="6" w:space="0" w:color="auto"/>
                    <w:left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b/>
                      <w:sz w:val="10"/>
                      <w:szCs w:val="10"/>
                    </w:rPr>
                  </w:pPr>
                  <w:r w:rsidRPr="0064338C">
                    <w:rPr>
                      <w:b/>
                      <w:sz w:val="10"/>
                      <w:szCs w:val="10"/>
                    </w:rPr>
                    <w:lastRenderedPageBreak/>
                    <w:t>SAT.5 Fortalecimiento de los procesos de transformación y comercialización</w:t>
                  </w:r>
                </w:p>
              </w:tc>
              <w:tc>
                <w:tcPr>
                  <w:tcW w:w="709" w:type="dxa"/>
                  <w:vMerge w:val="restart"/>
                  <w:tcBorders>
                    <w:top w:val="single" w:sz="6" w:space="0" w:color="auto"/>
                    <w:left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b/>
                      <w:sz w:val="10"/>
                      <w:szCs w:val="10"/>
                    </w:rPr>
                  </w:pPr>
                  <w:r w:rsidRPr="0064338C">
                    <w:rPr>
                      <w:b/>
                      <w:sz w:val="10"/>
                      <w:szCs w:val="10"/>
                    </w:rPr>
                    <w:t>SAT.5.1</w:t>
                  </w:r>
                  <w:r w:rsidRPr="0064338C">
                    <w:rPr>
                      <w:sz w:val="10"/>
                      <w:szCs w:val="10"/>
                    </w:rPr>
                    <w:t xml:space="preserve"> Inversión para el comercio y la industria forestal</w:t>
                  </w:r>
                </w:p>
              </w:tc>
              <w:tc>
                <w:tcPr>
                  <w:tcW w:w="708" w:type="dxa"/>
                  <w:tcBorders>
                    <w:top w:val="single" w:sz="6" w:space="0" w:color="auto"/>
                    <w:left w:val="single" w:sz="6" w:space="0" w:color="auto"/>
                    <w:bottom w:val="single" w:sz="6" w:space="0" w:color="000000"/>
                    <w:right w:val="single" w:sz="6" w:space="0" w:color="auto"/>
                  </w:tcBorders>
                  <w:vAlign w:val="center"/>
                </w:tcPr>
                <w:p w:rsidR="00E729F0" w:rsidRPr="0064338C" w:rsidRDefault="00E729F0" w:rsidP="00635EF1">
                  <w:pPr>
                    <w:pStyle w:val="Texto"/>
                    <w:spacing w:line="228" w:lineRule="exact"/>
                    <w:ind w:firstLine="0"/>
                    <w:jc w:val="center"/>
                    <w:rPr>
                      <w:sz w:val="10"/>
                      <w:szCs w:val="10"/>
                    </w:rPr>
                  </w:pPr>
                  <w:r w:rsidRPr="0064338C">
                    <w:rPr>
                      <w:sz w:val="10"/>
                      <w:szCs w:val="10"/>
                    </w:rPr>
                    <w:t>6, 500,000 para equipamiento y modernización.</w:t>
                  </w:r>
                </w:p>
              </w:tc>
              <w:tc>
                <w:tcPr>
                  <w:tcW w:w="160" w:type="dxa"/>
                  <w:tcBorders>
                    <w:left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sz w:val="10"/>
                      <w:szCs w:val="10"/>
                    </w:rPr>
                  </w:pPr>
                </w:p>
              </w:tc>
              <w:tc>
                <w:tcPr>
                  <w:tcW w:w="691" w:type="dxa"/>
                  <w:tcBorders>
                    <w:top w:val="single" w:sz="6" w:space="0" w:color="auto"/>
                    <w:left w:val="single" w:sz="6" w:space="0" w:color="auto"/>
                    <w:bottom w:val="single" w:sz="6" w:space="0" w:color="000000"/>
                    <w:right w:val="single" w:sz="6" w:space="0" w:color="auto"/>
                  </w:tcBorders>
                  <w:vAlign w:val="center"/>
                </w:tcPr>
                <w:p w:rsidR="00E729F0" w:rsidRPr="0064338C" w:rsidRDefault="00E729F0" w:rsidP="00635EF1">
                  <w:pPr>
                    <w:pStyle w:val="Texto"/>
                    <w:spacing w:line="228" w:lineRule="exact"/>
                    <w:ind w:firstLine="0"/>
                    <w:jc w:val="center"/>
                    <w:rPr>
                      <w:sz w:val="10"/>
                      <w:szCs w:val="10"/>
                    </w:rPr>
                  </w:pPr>
                  <w:r w:rsidRPr="0064338C">
                    <w:rPr>
                      <w:sz w:val="10"/>
                      <w:szCs w:val="10"/>
                    </w:rPr>
                    <w:t>1</w:t>
                  </w:r>
                </w:p>
              </w:tc>
              <w:tc>
                <w:tcPr>
                  <w:tcW w:w="160" w:type="dxa"/>
                  <w:tcBorders>
                    <w:left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sz w:val="10"/>
                      <w:szCs w:val="10"/>
                    </w:rPr>
                  </w:pPr>
                </w:p>
              </w:tc>
              <w:tc>
                <w:tcPr>
                  <w:tcW w:w="549" w:type="dxa"/>
                  <w:tcBorders>
                    <w:top w:val="single" w:sz="6" w:space="0" w:color="auto"/>
                    <w:left w:val="single" w:sz="6" w:space="0" w:color="auto"/>
                    <w:bottom w:val="single" w:sz="6" w:space="0" w:color="000000"/>
                    <w:right w:val="single" w:sz="6" w:space="0" w:color="auto"/>
                  </w:tcBorders>
                  <w:vAlign w:val="center"/>
                </w:tcPr>
                <w:p w:rsidR="00E729F0" w:rsidRPr="0064338C" w:rsidRDefault="00E729F0" w:rsidP="00635EF1">
                  <w:pPr>
                    <w:pStyle w:val="Texto"/>
                    <w:spacing w:line="228" w:lineRule="exact"/>
                    <w:ind w:firstLine="0"/>
                    <w:jc w:val="center"/>
                    <w:rPr>
                      <w:sz w:val="10"/>
                      <w:szCs w:val="10"/>
                    </w:rPr>
                  </w:pPr>
                  <w:r w:rsidRPr="0064338C">
                    <w:rPr>
                      <w:sz w:val="10"/>
                      <w:szCs w:val="10"/>
                    </w:rPr>
                    <w:t>2 Persona Física y 4 Persona Moral</w:t>
                  </w:r>
                </w:p>
              </w:tc>
              <w:tc>
                <w:tcPr>
                  <w:tcW w:w="708" w:type="dxa"/>
                  <w:vMerge w:val="restart"/>
                  <w:tcBorders>
                    <w:top w:val="single" w:sz="6" w:space="0" w:color="auto"/>
                    <w:left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sz w:val="10"/>
                      <w:szCs w:val="10"/>
                    </w:rPr>
                  </w:pPr>
                  <w:r w:rsidRPr="0064338C">
                    <w:rPr>
                      <w:sz w:val="10"/>
                      <w:szCs w:val="10"/>
                    </w:rPr>
                    <w:t>Desarrollo de la Cadena Productiva, Certificado FIRA, FND o Silvicultura Unidad 02</w:t>
                  </w:r>
                </w:p>
              </w:tc>
            </w:tr>
            <w:tr w:rsidR="0064338C" w:rsidRPr="0064338C" w:rsidTr="00DF3C47">
              <w:trPr>
                <w:trHeight w:val="20"/>
              </w:trPr>
              <w:tc>
                <w:tcPr>
                  <w:tcW w:w="699" w:type="dxa"/>
                  <w:vMerge/>
                  <w:tcBorders>
                    <w:left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b/>
                      <w:sz w:val="10"/>
                      <w:szCs w:val="10"/>
                    </w:rPr>
                  </w:pPr>
                </w:p>
              </w:tc>
              <w:tc>
                <w:tcPr>
                  <w:tcW w:w="709" w:type="dxa"/>
                  <w:vMerge/>
                  <w:tcBorders>
                    <w:left w:val="single" w:sz="6" w:space="0" w:color="auto"/>
                    <w:bottom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b/>
                      <w:sz w:val="10"/>
                      <w:szCs w:val="10"/>
                    </w:rPr>
                  </w:pPr>
                </w:p>
              </w:tc>
              <w:tc>
                <w:tcPr>
                  <w:tcW w:w="708" w:type="dxa"/>
                  <w:tcBorders>
                    <w:top w:val="single" w:sz="6" w:space="0" w:color="auto"/>
                    <w:left w:val="single" w:sz="6" w:space="0" w:color="auto"/>
                    <w:bottom w:val="single" w:sz="6" w:space="0" w:color="000000"/>
                    <w:right w:val="single" w:sz="6" w:space="0" w:color="auto"/>
                  </w:tcBorders>
                  <w:vAlign w:val="center"/>
                </w:tcPr>
                <w:p w:rsidR="00E729F0" w:rsidRPr="0064338C" w:rsidRDefault="00E729F0" w:rsidP="00635EF1">
                  <w:pPr>
                    <w:pStyle w:val="Texto"/>
                    <w:spacing w:line="228" w:lineRule="exact"/>
                    <w:ind w:firstLine="0"/>
                    <w:jc w:val="center"/>
                    <w:rPr>
                      <w:sz w:val="10"/>
                      <w:szCs w:val="10"/>
                    </w:rPr>
                  </w:pPr>
                  <w:r w:rsidRPr="0064338C">
                    <w:rPr>
                      <w:sz w:val="10"/>
                      <w:szCs w:val="10"/>
                    </w:rPr>
                    <w:t>20,000,000 para proyectos de interés estratégico nacional</w:t>
                  </w:r>
                </w:p>
              </w:tc>
              <w:tc>
                <w:tcPr>
                  <w:tcW w:w="160" w:type="dxa"/>
                  <w:tcBorders>
                    <w:left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sz w:val="10"/>
                      <w:szCs w:val="10"/>
                    </w:rPr>
                  </w:pPr>
                </w:p>
              </w:tc>
              <w:tc>
                <w:tcPr>
                  <w:tcW w:w="691" w:type="dxa"/>
                  <w:tcBorders>
                    <w:top w:val="single" w:sz="6" w:space="0" w:color="auto"/>
                    <w:left w:val="single" w:sz="6" w:space="0" w:color="auto"/>
                    <w:bottom w:val="single" w:sz="6" w:space="0" w:color="000000"/>
                    <w:right w:val="single" w:sz="6" w:space="0" w:color="auto"/>
                  </w:tcBorders>
                  <w:vAlign w:val="center"/>
                </w:tcPr>
                <w:p w:rsidR="00E729F0" w:rsidRPr="0064338C" w:rsidRDefault="00E729F0" w:rsidP="00635EF1">
                  <w:pPr>
                    <w:pStyle w:val="Texto"/>
                    <w:spacing w:line="228" w:lineRule="exact"/>
                    <w:ind w:firstLine="0"/>
                    <w:jc w:val="center"/>
                    <w:rPr>
                      <w:sz w:val="10"/>
                      <w:szCs w:val="10"/>
                    </w:rPr>
                  </w:pPr>
                  <w:r w:rsidRPr="0064338C">
                    <w:rPr>
                      <w:sz w:val="10"/>
                      <w:szCs w:val="10"/>
                    </w:rPr>
                    <w:t>1</w:t>
                  </w:r>
                </w:p>
              </w:tc>
              <w:tc>
                <w:tcPr>
                  <w:tcW w:w="160" w:type="dxa"/>
                  <w:tcBorders>
                    <w:left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sz w:val="10"/>
                      <w:szCs w:val="10"/>
                    </w:rPr>
                  </w:pPr>
                </w:p>
              </w:tc>
              <w:tc>
                <w:tcPr>
                  <w:tcW w:w="549" w:type="dxa"/>
                  <w:tcBorders>
                    <w:top w:val="single" w:sz="6" w:space="0" w:color="auto"/>
                    <w:left w:val="single" w:sz="6" w:space="0" w:color="auto"/>
                    <w:bottom w:val="single" w:sz="6" w:space="0" w:color="000000"/>
                    <w:right w:val="single" w:sz="6" w:space="0" w:color="auto"/>
                  </w:tcBorders>
                  <w:vAlign w:val="center"/>
                </w:tcPr>
                <w:p w:rsidR="00E729F0" w:rsidRPr="0064338C" w:rsidRDefault="00E729F0" w:rsidP="00635EF1">
                  <w:pPr>
                    <w:pStyle w:val="Texto"/>
                    <w:spacing w:line="228" w:lineRule="exact"/>
                    <w:ind w:firstLine="0"/>
                    <w:jc w:val="center"/>
                    <w:rPr>
                      <w:sz w:val="10"/>
                      <w:szCs w:val="10"/>
                    </w:rPr>
                  </w:pPr>
                  <w:r w:rsidRPr="0064338C">
                    <w:rPr>
                      <w:sz w:val="10"/>
                      <w:szCs w:val="10"/>
                    </w:rPr>
                    <w:t>1 persona moral</w:t>
                  </w:r>
                </w:p>
              </w:tc>
              <w:tc>
                <w:tcPr>
                  <w:tcW w:w="708" w:type="dxa"/>
                  <w:vMerge/>
                  <w:tcBorders>
                    <w:left w:val="single" w:sz="6" w:space="0" w:color="auto"/>
                    <w:bottom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sz w:val="10"/>
                      <w:szCs w:val="10"/>
                    </w:rPr>
                  </w:pPr>
                </w:p>
              </w:tc>
            </w:tr>
            <w:tr w:rsidR="0064338C" w:rsidRPr="0064338C" w:rsidTr="00DF3C47">
              <w:trPr>
                <w:trHeight w:val="20"/>
              </w:trPr>
              <w:tc>
                <w:tcPr>
                  <w:tcW w:w="699" w:type="dxa"/>
                  <w:vMerge/>
                  <w:tcBorders>
                    <w:left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b/>
                      <w:sz w:val="10"/>
                      <w:szCs w:val="10"/>
                    </w:rPr>
                  </w:pPr>
                </w:p>
              </w:tc>
              <w:tc>
                <w:tcPr>
                  <w:tcW w:w="709" w:type="dxa"/>
                  <w:tcBorders>
                    <w:top w:val="single" w:sz="6" w:space="0" w:color="auto"/>
                    <w:left w:val="single" w:sz="6" w:space="0" w:color="auto"/>
                    <w:bottom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b/>
                      <w:sz w:val="10"/>
                      <w:szCs w:val="10"/>
                    </w:rPr>
                  </w:pPr>
                  <w:r w:rsidRPr="0064338C">
                    <w:rPr>
                      <w:b/>
                      <w:sz w:val="10"/>
                      <w:szCs w:val="10"/>
                    </w:rPr>
                    <w:t>SAT.5.2</w:t>
                  </w:r>
                  <w:r w:rsidRPr="0064338C">
                    <w:rPr>
                      <w:sz w:val="10"/>
                      <w:szCs w:val="10"/>
                    </w:rPr>
                    <w:t xml:space="preserve"> Apoyo a la administración, producción y comercialización</w:t>
                  </w:r>
                </w:p>
              </w:tc>
              <w:tc>
                <w:tcPr>
                  <w:tcW w:w="708" w:type="dxa"/>
                  <w:tcBorders>
                    <w:top w:val="single" w:sz="6" w:space="0" w:color="auto"/>
                    <w:left w:val="single" w:sz="6" w:space="0" w:color="auto"/>
                    <w:bottom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sz w:val="10"/>
                      <w:szCs w:val="10"/>
                    </w:rPr>
                  </w:pPr>
                  <w:r w:rsidRPr="0064338C">
                    <w:rPr>
                      <w:sz w:val="10"/>
                      <w:szCs w:val="10"/>
                    </w:rPr>
                    <w:t>200,000</w:t>
                  </w:r>
                </w:p>
              </w:tc>
              <w:tc>
                <w:tcPr>
                  <w:tcW w:w="160" w:type="dxa"/>
                  <w:tcBorders>
                    <w:left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sz w:val="10"/>
                      <w:szCs w:val="10"/>
                    </w:rPr>
                  </w:pPr>
                </w:p>
              </w:tc>
              <w:tc>
                <w:tcPr>
                  <w:tcW w:w="691" w:type="dxa"/>
                  <w:tcBorders>
                    <w:top w:val="single" w:sz="6" w:space="0" w:color="auto"/>
                    <w:left w:val="single" w:sz="6" w:space="0" w:color="auto"/>
                    <w:bottom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sz w:val="10"/>
                      <w:szCs w:val="10"/>
                    </w:rPr>
                  </w:pPr>
                  <w:r w:rsidRPr="0064338C">
                    <w:rPr>
                      <w:sz w:val="10"/>
                      <w:szCs w:val="10"/>
                    </w:rPr>
                    <w:t>1</w:t>
                  </w:r>
                </w:p>
              </w:tc>
              <w:tc>
                <w:tcPr>
                  <w:tcW w:w="160" w:type="dxa"/>
                  <w:tcBorders>
                    <w:left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sz w:val="10"/>
                      <w:szCs w:val="10"/>
                    </w:rPr>
                  </w:pPr>
                </w:p>
              </w:tc>
              <w:tc>
                <w:tcPr>
                  <w:tcW w:w="549" w:type="dxa"/>
                  <w:tcBorders>
                    <w:top w:val="single" w:sz="6" w:space="0" w:color="auto"/>
                    <w:left w:val="single" w:sz="6" w:space="0" w:color="auto"/>
                    <w:bottom w:val="single" w:sz="6" w:space="0" w:color="000000"/>
                    <w:right w:val="single" w:sz="6" w:space="0" w:color="auto"/>
                  </w:tcBorders>
                  <w:vAlign w:val="center"/>
                </w:tcPr>
                <w:p w:rsidR="00E729F0" w:rsidRPr="0064338C" w:rsidRDefault="00E729F0" w:rsidP="00635EF1">
                  <w:pPr>
                    <w:pStyle w:val="Texto"/>
                    <w:spacing w:line="228" w:lineRule="exact"/>
                    <w:ind w:firstLine="0"/>
                    <w:jc w:val="center"/>
                    <w:rPr>
                      <w:sz w:val="10"/>
                      <w:szCs w:val="10"/>
                    </w:rPr>
                  </w:pPr>
                  <w:r w:rsidRPr="0064338C">
                    <w:rPr>
                      <w:sz w:val="10"/>
                      <w:szCs w:val="10"/>
                    </w:rPr>
                    <w:t>2</w:t>
                  </w:r>
                </w:p>
              </w:tc>
              <w:tc>
                <w:tcPr>
                  <w:tcW w:w="708" w:type="dxa"/>
                  <w:tcBorders>
                    <w:top w:val="single" w:sz="6" w:space="0" w:color="auto"/>
                    <w:left w:val="single" w:sz="6" w:space="0" w:color="auto"/>
                    <w:bottom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sz w:val="10"/>
                      <w:szCs w:val="10"/>
                    </w:rPr>
                  </w:pPr>
                  <w:r w:rsidRPr="0064338C">
                    <w:rPr>
                      <w:sz w:val="10"/>
                      <w:szCs w:val="10"/>
                    </w:rPr>
                    <w:t>No aplica</w:t>
                  </w:r>
                </w:p>
              </w:tc>
            </w:tr>
            <w:tr w:rsidR="0064338C" w:rsidRPr="0064338C" w:rsidTr="00DF3C47">
              <w:trPr>
                <w:trHeight w:val="20"/>
              </w:trPr>
              <w:tc>
                <w:tcPr>
                  <w:tcW w:w="699" w:type="dxa"/>
                  <w:vMerge/>
                  <w:tcBorders>
                    <w:left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b/>
                      <w:sz w:val="10"/>
                      <w:szCs w:val="10"/>
                    </w:rPr>
                  </w:pPr>
                </w:p>
              </w:tc>
              <w:tc>
                <w:tcPr>
                  <w:tcW w:w="709" w:type="dxa"/>
                  <w:tcBorders>
                    <w:top w:val="single" w:sz="6" w:space="0" w:color="auto"/>
                    <w:left w:val="single" w:sz="6" w:space="0" w:color="auto"/>
                    <w:bottom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b/>
                      <w:sz w:val="10"/>
                      <w:szCs w:val="10"/>
                    </w:rPr>
                  </w:pPr>
                  <w:r w:rsidRPr="0064338C">
                    <w:rPr>
                      <w:b/>
                      <w:sz w:val="10"/>
                      <w:szCs w:val="10"/>
                    </w:rPr>
                    <w:t>SAT.5.3</w:t>
                  </w:r>
                  <w:r w:rsidRPr="0064338C">
                    <w:rPr>
                      <w:sz w:val="10"/>
                      <w:szCs w:val="10"/>
                    </w:rPr>
                    <w:t xml:space="preserve"> Promoción y comercialización para empresas forestales</w:t>
                  </w:r>
                </w:p>
              </w:tc>
              <w:tc>
                <w:tcPr>
                  <w:tcW w:w="708" w:type="dxa"/>
                  <w:tcBorders>
                    <w:top w:val="single" w:sz="6" w:space="0" w:color="auto"/>
                    <w:left w:val="single" w:sz="6" w:space="0" w:color="auto"/>
                    <w:bottom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sz w:val="10"/>
                      <w:szCs w:val="10"/>
                    </w:rPr>
                  </w:pPr>
                  <w:r w:rsidRPr="0064338C">
                    <w:rPr>
                      <w:sz w:val="10"/>
                      <w:szCs w:val="10"/>
                    </w:rPr>
                    <w:t>150,000</w:t>
                  </w:r>
                </w:p>
                <w:p w:rsidR="00E729F0" w:rsidRPr="0064338C" w:rsidRDefault="00E729F0" w:rsidP="00635EF1">
                  <w:pPr>
                    <w:pStyle w:val="Texto"/>
                    <w:spacing w:line="228" w:lineRule="exact"/>
                    <w:ind w:firstLine="0"/>
                    <w:jc w:val="center"/>
                    <w:rPr>
                      <w:sz w:val="10"/>
                      <w:szCs w:val="10"/>
                    </w:rPr>
                  </w:pPr>
                </w:p>
              </w:tc>
              <w:tc>
                <w:tcPr>
                  <w:tcW w:w="160" w:type="dxa"/>
                  <w:tcBorders>
                    <w:left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sz w:val="10"/>
                      <w:szCs w:val="10"/>
                    </w:rPr>
                  </w:pPr>
                </w:p>
              </w:tc>
              <w:tc>
                <w:tcPr>
                  <w:tcW w:w="691" w:type="dxa"/>
                  <w:tcBorders>
                    <w:top w:val="single" w:sz="6" w:space="0" w:color="auto"/>
                    <w:left w:val="single" w:sz="6" w:space="0" w:color="auto"/>
                    <w:bottom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sz w:val="10"/>
                      <w:szCs w:val="10"/>
                    </w:rPr>
                  </w:pPr>
                  <w:r w:rsidRPr="0064338C">
                    <w:rPr>
                      <w:sz w:val="10"/>
                      <w:szCs w:val="10"/>
                    </w:rPr>
                    <w:t>1</w:t>
                  </w:r>
                </w:p>
              </w:tc>
              <w:tc>
                <w:tcPr>
                  <w:tcW w:w="160" w:type="dxa"/>
                  <w:tcBorders>
                    <w:left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sz w:val="10"/>
                      <w:szCs w:val="10"/>
                    </w:rPr>
                  </w:pPr>
                </w:p>
              </w:tc>
              <w:tc>
                <w:tcPr>
                  <w:tcW w:w="549" w:type="dxa"/>
                  <w:tcBorders>
                    <w:top w:val="single" w:sz="6" w:space="0" w:color="auto"/>
                    <w:left w:val="single" w:sz="6" w:space="0" w:color="auto"/>
                    <w:bottom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sz w:val="10"/>
                      <w:szCs w:val="10"/>
                    </w:rPr>
                  </w:pPr>
                  <w:r w:rsidRPr="0064338C">
                    <w:rPr>
                      <w:sz w:val="10"/>
                      <w:szCs w:val="10"/>
                    </w:rPr>
                    <w:t>5 Persona Física y 10 Persona Moral</w:t>
                  </w:r>
                </w:p>
              </w:tc>
              <w:tc>
                <w:tcPr>
                  <w:tcW w:w="708" w:type="dxa"/>
                  <w:tcBorders>
                    <w:top w:val="single" w:sz="6" w:space="0" w:color="auto"/>
                    <w:left w:val="single" w:sz="6" w:space="0" w:color="auto"/>
                    <w:bottom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sz w:val="10"/>
                      <w:szCs w:val="10"/>
                    </w:rPr>
                  </w:pPr>
                  <w:r w:rsidRPr="0064338C">
                    <w:rPr>
                      <w:sz w:val="10"/>
                      <w:szCs w:val="10"/>
                    </w:rPr>
                    <w:t>No aplica</w:t>
                  </w:r>
                </w:p>
              </w:tc>
            </w:tr>
            <w:tr w:rsidR="0064338C" w:rsidRPr="0064338C" w:rsidTr="00DF3C47">
              <w:trPr>
                <w:trHeight w:val="20"/>
              </w:trPr>
              <w:tc>
                <w:tcPr>
                  <w:tcW w:w="699" w:type="dxa"/>
                  <w:vMerge/>
                  <w:tcBorders>
                    <w:left w:val="single" w:sz="6" w:space="0" w:color="auto"/>
                    <w:bottom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b/>
                      <w:sz w:val="10"/>
                      <w:szCs w:val="10"/>
                    </w:rPr>
                  </w:pPr>
                </w:p>
              </w:tc>
              <w:tc>
                <w:tcPr>
                  <w:tcW w:w="709" w:type="dxa"/>
                  <w:tcBorders>
                    <w:top w:val="single" w:sz="6" w:space="0" w:color="auto"/>
                    <w:left w:val="single" w:sz="6" w:space="0" w:color="auto"/>
                    <w:bottom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b/>
                      <w:sz w:val="10"/>
                      <w:szCs w:val="10"/>
                    </w:rPr>
                  </w:pPr>
                  <w:r w:rsidRPr="0064338C">
                    <w:rPr>
                      <w:b/>
                      <w:sz w:val="10"/>
                      <w:szCs w:val="10"/>
                    </w:rPr>
                    <w:t>SAT.5.4</w:t>
                  </w:r>
                  <w:r w:rsidRPr="0064338C">
                    <w:rPr>
                      <w:sz w:val="10"/>
                      <w:szCs w:val="10"/>
                    </w:rPr>
                    <w:t xml:space="preserve"> Formación de la empresa o integración de la cadena productiva forestal</w:t>
                  </w:r>
                </w:p>
              </w:tc>
              <w:tc>
                <w:tcPr>
                  <w:tcW w:w="708" w:type="dxa"/>
                  <w:tcBorders>
                    <w:top w:val="single" w:sz="6" w:space="0" w:color="auto"/>
                    <w:left w:val="single" w:sz="6" w:space="0" w:color="auto"/>
                    <w:bottom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sz w:val="10"/>
                      <w:szCs w:val="10"/>
                    </w:rPr>
                  </w:pPr>
                  <w:r w:rsidRPr="0064338C">
                    <w:rPr>
                      <w:sz w:val="10"/>
                      <w:szCs w:val="10"/>
                    </w:rPr>
                    <w:t>300,000</w:t>
                  </w:r>
                </w:p>
                <w:p w:rsidR="00E729F0" w:rsidRPr="0064338C" w:rsidRDefault="00E729F0" w:rsidP="00635EF1">
                  <w:pPr>
                    <w:pStyle w:val="Texto"/>
                    <w:spacing w:line="228" w:lineRule="exact"/>
                    <w:ind w:firstLine="0"/>
                    <w:jc w:val="center"/>
                    <w:rPr>
                      <w:sz w:val="10"/>
                      <w:szCs w:val="10"/>
                    </w:rPr>
                  </w:pPr>
                </w:p>
              </w:tc>
              <w:tc>
                <w:tcPr>
                  <w:tcW w:w="160" w:type="dxa"/>
                  <w:tcBorders>
                    <w:left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sz w:val="10"/>
                      <w:szCs w:val="10"/>
                    </w:rPr>
                  </w:pPr>
                </w:p>
              </w:tc>
              <w:tc>
                <w:tcPr>
                  <w:tcW w:w="691" w:type="dxa"/>
                  <w:tcBorders>
                    <w:top w:val="single" w:sz="6" w:space="0" w:color="auto"/>
                    <w:left w:val="single" w:sz="6" w:space="0" w:color="auto"/>
                    <w:bottom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sz w:val="10"/>
                      <w:szCs w:val="10"/>
                    </w:rPr>
                  </w:pPr>
                  <w:r w:rsidRPr="0064338C">
                    <w:rPr>
                      <w:sz w:val="10"/>
                      <w:szCs w:val="10"/>
                    </w:rPr>
                    <w:t>1</w:t>
                  </w:r>
                </w:p>
              </w:tc>
              <w:tc>
                <w:tcPr>
                  <w:tcW w:w="160" w:type="dxa"/>
                  <w:tcBorders>
                    <w:left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i/>
                      <w:sz w:val="10"/>
                      <w:szCs w:val="10"/>
                    </w:rPr>
                  </w:pPr>
                </w:p>
              </w:tc>
              <w:tc>
                <w:tcPr>
                  <w:tcW w:w="549" w:type="dxa"/>
                  <w:tcBorders>
                    <w:top w:val="single" w:sz="6" w:space="0" w:color="auto"/>
                    <w:left w:val="single" w:sz="6" w:space="0" w:color="auto"/>
                    <w:bottom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sz w:val="10"/>
                      <w:szCs w:val="10"/>
                    </w:rPr>
                  </w:pPr>
                  <w:r w:rsidRPr="0064338C">
                    <w:rPr>
                      <w:sz w:val="10"/>
                      <w:szCs w:val="10"/>
                    </w:rPr>
                    <w:t>2 Persona Física y 4 Persona Moral</w:t>
                  </w:r>
                </w:p>
              </w:tc>
              <w:tc>
                <w:tcPr>
                  <w:tcW w:w="708" w:type="dxa"/>
                  <w:tcBorders>
                    <w:top w:val="single" w:sz="6" w:space="0" w:color="auto"/>
                    <w:left w:val="single" w:sz="6" w:space="0" w:color="auto"/>
                    <w:bottom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sz w:val="10"/>
                      <w:szCs w:val="10"/>
                    </w:rPr>
                  </w:pPr>
                  <w:r w:rsidRPr="0064338C">
                    <w:rPr>
                      <w:sz w:val="10"/>
                      <w:szCs w:val="10"/>
                    </w:rPr>
                    <w:t>Desarrollo de la Cadena Productiva o Certificado FIRA, FND</w:t>
                  </w:r>
                </w:p>
              </w:tc>
            </w:tr>
            <w:tr w:rsidR="0064338C" w:rsidRPr="0064338C" w:rsidTr="00DF3C47">
              <w:trPr>
                <w:trHeight w:val="20"/>
              </w:trPr>
              <w:tc>
                <w:tcPr>
                  <w:tcW w:w="699" w:type="dxa"/>
                  <w:tcBorders>
                    <w:top w:val="single" w:sz="6" w:space="0" w:color="auto"/>
                    <w:left w:val="single" w:sz="6" w:space="0" w:color="auto"/>
                    <w:bottom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b/>
                      <w:sz w:val="10"/>
                      <w:szCs w:val="10"/>
                    </w:rPr>
                  </w:pPr>
                  <w:r w:rsidRPr="0064338C">
                    <w:rPr>
                      <w:b/>
                      <w:sz w:val="10"/>
                      <w:szCs w:val="10"/>
                    </w:rPr>
                    <w:t>SAT.6 Proyectos productivos forestales para mujeres</w:t>
                  </w:r>
                </w:p>
              </w:tc>
              <w:tc>
                <w:tcPr>
                  <w:tcW w:w="709" w:type="dxa"/>
                  <w:tcBorders>
                    <w:top w:val="single" w:sz="6" w:space="0" w:color="auto"/>
                    <w:left w:val="single" w:sz="6" w:space="0" w:color="auto"/>
                    <w:bottom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sz w:val="10"/>
                      <w:szCs w:val="10"/>
                    </w:rPr>
                  </w:pPr>
                  <w:r w:rsidRPr="0064338C">
                    <w:rPr>
                      <w:sz w:val="10"/>
                      <w:szCs w:val="10"/>
                    </w:rPr>
                    <w:t>No aplica</w:t>
                  </w:r>
                </w:p>
              </w:tc>
              <w:tc>
                <w:tcPr>
                  <w:tcW w:w="708" w:type="dxa"/>
                  <w:tcBorders>
                    <w:top w:val="single" w:sz="6" w:space="0" w:color="auto"/>
                    <w:left w:val="single" w:sz="6" w:space="0" w:color="auto"/>
                    <w:bottom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sz w:val="10"/>
                      <w:szCs w:val="10"/>
                    </w:rPr>
                  </w:pPr>
                  <w:r w:rsidRPr="0064338C">
                    <w:rPr>
                      <w:sz w:val="10"/>
                      <w:szCs w:val="10"/>
                    </w:rPr>
                    <w:t>2,000,000</w:t>
                  </w:r>
                </w:p>
              </w:tc>
              <w:tc>
                <w:tcPr>
                  <w:tcW w:w="160" w:type="dxa"/>
                  <w:tcBorders>
                    <w:left w:val="single" w:sz="6" w:space="0" w:color="auto"/>
                    <w:bottom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sz w:val="10"/>
                      <w:szCs w:val="10"/>
                    </w:rPr>
                  </w:pPr>
                </w:p>
              </w:tc>
              <w:tc>
                <w:tcPr>
                  <w:tcW w:w="691" w:type="dxa"/>
                  <w:tcBorders>
                    <w:top w:val="single" w:sz="6" w:space="0" w:color="auto"/>
                    <w:left w:val="single" w:sz="6" w:space="0" w:color="auto"/>
                    <w:bottom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sz w:val="10"/>
                      <w:szCs w:val="10"/>
                    </w:rPr>
                  </w:pPr>
                  <w:r w:rsidRPr="0064338C">
                    <w:rPr>
                      <w:sz w:val="10"/>
                      <w:szCs w:val="10"/>
                    </w:rPr>
                    <w:t>1</w:t>
                  </w:r>
                </w:p>
              </w:tc>
              <w:tc>
                <w:tcPr>
                  <w:tcW w:w="160" w:type="dxa"/>
                  <w:tcBorders>
                    <w:left w:val="single" w:sz="6" w:space="0" w:color="auto"/>
                    <w:bottom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i/>
                      <w:sz w:val="10"/>
                      <w:szCs w:val="10"/>
                    </w:rPr>
                  </w:pPr>
                </w:p>
              </w:tc>
              <w:tc>
                <w:tcPr>
                  <w:tcW w:w="549" w:type="dxa"/>
                  <w:tcBorders>
                    <w:top w:val="single" w:sz="6" w:space="0" w:color="auto"/>
                    <w:left w:val="single" w:sz="6" w:space="0" w:color="auto"/>
                    <w:bottom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sz w:val="10"/>
                      <w:szCs w:val="10"/>
                    </w:rPr>
                  </w:pPr>
                  <w:r w:rsidRPr="0064338C">
                    <w:rPr>
                      <w:sz w:val="10"/>
                      <w:szCs w:val="10"/>
                    </w:rPr>
                    <w:t>2 Persona Física y</w:t>
                  </w:r>
                </w:p>
                <w:p w:rsidR="00E729F0" w:rsidRPr="0064338C" w:rsidRDefault="00E729F0" w:rsidP="00635EF1">
                  <w:pPr>
                    <w:pStyle w:val="Texto"/>
                    <w:spacing w:line="228" w:lineRule="exact"/>
                    <w:ind w:firstLine="0"/>
                    <w:jc w:val="center"/>
                    <w:rPr>
                      <w:sz w:val="10"/>
                      <w:szCs w:val="10"/>
                    </w:rPr>
                  </w:pPr>
                  <w:r w:rsidRPr="0064338C">
                    <w:rPr>
                      <w:sz w:val="10"/>
                      <w:szCs w:val="10"/>
                    </w:rPr>
                    <w:t>4 Persona Moral</w:t>
                  </w:r>
                </w:p>
              </w:tc>
              <w:tc>
                <w:tcPr>
                  <w:tcW w:w="708" w:type="dxa"/>
                  <w:tcBorders>
                    <w:top w:val="single" w:sz="6" w:space="0" w:color="auto"/>
                    <w:left w:val="single" w:sz="6" w:space="0" w:color="auto"/>
                    <w:bottom w:val="single" w:sz="6" w:space="0" w:color="auto"/>
                    <w:right w:val="single" w:sz="6" w:space="0" w:color="auto"/>
                  </w:tcBorders>
                  <w:vAlign w:val="center"/>
                </w:tcPr>
                <w:p w:rsidR="00E729F0" w:rsidRPr="0064338C" w:rsidRDefault="00E729F0" w:rsidP="00635EF1">
                  <w:pPr>
                    <w:pStyle w:val="Texto"/>
                    <w:spacing w:line="228" w:lineRule="exact"/>
                    <w:ind w:firstLine="0"/>
                    <w:jc w:val="center"/>
                    <w:rPr>
                      <w:sz w:val="10"/>
                      <w:szCs w:val="10"/>
                    </w:rPr>
                  </w:pPr>
                  <w:r w:rsidRPr="0064338C">
                    <w:rPr>
                      <w:sz w:val="10"/>
                      <w:szCs w:val="10"/>
                    </w:rPr>
                    <w:t xml:space="preserve">Desarrollo de la Cadena Productiva, Certificado FIRA, FND o Silvicultura Unidad </w:t>
                  </w:r>
                  <w:r w:rsidRPr="0064338C">
                    <w:rPr>
                      <w:sz w:val="10"/>
                      <w:szCs w:val="10"/>
                    </w:rPr>
                    <w:lastRenderedPageBreak/>
                    <w:t>02</w:t>
                  </w:r>
                </w:p>
              </w:tc>
            </w:tr>
          </w:tbl>
          <w:p w:rsidR="00E729F0" w:rsidRPr="0064338C" w:rsidRDefault="00E729F0" w:rsidP="00635EF1">
            <w:pPr>
              <w:pStyle w:val="Texto"/>
              <w:spacing w:line="228" w:lineRule="exact"/>
              <w:ind w:firstLine="0"/>
            </w:pPr>
          </w:p>
        </w:tc>
        <w:tc>
          <w:tcPr>
            <w:tcW w:w="2644" w:type="pct"/>
            <w:vMerge/>
          </w:tcPr>
          <w:p w:rsidR="00E729F0" w:rsidRPr="0064338C" w:rsidRDefault="00E729F0" w:rsidP="00D81119">
            <w:pPr>
              <w:pStyle w:val="Texto"/>
              <w:spacing w:line="228" w:lineRule="exact"/>
              <w:ind w:firstLine="0"/>
              <w:rPr>
                <w:rFonts w:eastAsia="Calibri"/>
                <w:szCs w:val="18"/>
                <w:lang w:val="es-MX" w:eastAsia="en-US"/>
              </w:rPr>
            </w:pPr>
          </w:p>
        </w:tc>
        <w:tc>
          <w:tcPr>
            <w:tcW w:w="476" w:type="pct"/>
            <w:vMerge/>
          </w:tcPr>
          <w:p w:rsidR="00E729F0" w:rsidRPr="0064338C" w:rsidRDefault="00E729F0" w:rsidP="00D81119">
            <w:pPr>
              <w:pStyle w:val="Texto"/>
              <w:spacing w:line="228" w:lineRule="exact"/>
              <w:ind w:firstLine="0"/>
              <w:rPr>
                <w:rFonts w:eastAsia="Calibri"/>
                <w:szCs w:val="18"/>
                <w:lang w:val="es-MX" w:eastAsia="en-US"/>
              </w:rPr>
            </w:pPr>
          </w:p>
        </w:tc>
      </w:tr>
      <w:tr w:rsidR="0064338C" w:rsidRPr="0064338C" w:rsidTr="00CF135F">
        <w:tc>
          <w:tcPr>
            <w:tcW w:w="1880" w:type="pct"/>
          </w:tcPr>
          <w:tbl>
            <w:tblPr>
              <w:tblW w:w="4384" w:type="dxa"/>
              <w:tblInd w:w="144" w:type="dxa"/>
              <w:tblCellMar>
                <w:left w:w="70" w:type="dxa"/>
                <w:right w:w="70" w:type="dxa"/>
              </w:tblCellMar>
              <w:tblLook w:val="0000" w:firstRow="0" w:lastRow="0" w:firstColumn="0" w:lastColumn="0" w:noHBand="0" w:noVBand="0"/>
            </w:tblPr>
            <w:tblGrid>
              <w:gridCol w:w="631"/>
              <w:gridCol w:w="615"/>
              <w:gridCol w:w="684"/>
              <w:gridCol w:w="145"/>
              <w:gridCol w:w="572"/>
              <w:gridCol w:w="145"/>
              <w:gridCol w:w="433"/>
              <w:gridCol w:w="568"/>
            </w:tblGrid>
            <w:tr w:rsidR="0064338C" w:rsidRPr="0064338C" w:rsidTr="00DF3C47">
              <w:trPr>
                <w:trHeight w:val="20"/>
              </w:trPr>
              <w:tc>
                <w:tcPr>
                  <w:tcW w:w="4384" w:type="dxa"/>
                  <w:gridSpan w:val="8"/>
                  <w:tcBorders>
                    <w:top w:val="single" w:sz="6" w:space="0" w:color="auto"/>
                    <w:left w:val="single" w:sz="6" w:space="0" w:color="auto"/>
                    <w:bottom w:val="single" w:sz="6" w:space="0" w:color="auto"/>
                    <w:right w:val="single" w:sz="6" w:space="0" w:color="auto"/>
                  </w:tcBorders>
                  <w:shd w:val="clear" w:color="auto" w:fill="C0C0C0"/>
                  <w:vAlign w:val="center"/>
                </w:tcPr>
                <w:p w:rsidR="003F331F" w:rsidRPr="0064338C" w:rsidRDefault="003F331F" w:rsidP="00635EF1">
                  <w:pPr>
                    <w:pStyle w:val="Texto"/>
                    <w:spacing w:line="228" w:lineRule="exact"/>
                    <w:ind w:firstLine="0"/>
                    <w:jc w:val="center"/>
                    <w:rPr>
                      <w:b/>
                      <w:sz w:val="10"/>
                      <w:szCs w:val="10"/>
                    </w:rPr>
                  </w:pPr>
                  <w:r w:rsidRPr="0064338C">
                    <w:rPr>
                      <w:b/>
                      <w:sz w:val="10"/>
                      <w:szCs w:val="10"/>
                      <w:lang w:val="es-MX"/>
                    </w:rPr>
                    <w:lastRenderedPageBreak/>
                    <w:t>Componente V. Servicios Ambientales</w:t>
                  </w:r>
                </w:p>
              </w:tc>
            </w:tr>
            <w:tr w:rsidR="0064338C" w:rsidRPr="0064338C" w:rsidTr="00DF3C47">
              <w:trPr>
                <w:trHeight w:val="20"/>
              </w:trPr>
              <w:tc>
                <w:tcPr>
                  <w:tcW w:w="699" w:type="dxa"/>
                  <w:vMerge w:val="restart"/>
                  <w:tcBorders>
                    <w:top w:val="single" w:sz="6" w:space="0" w:color="auto"/>
                    <w:left w:val="single" w:sz="6" w:space="0" w:color="auto"/>
                    <w:right w:val="single" w:sz="6" w:space="0" w:color="auto"/>
                  </w:tcBorders>
                  <w:shd w:val="clear" w:color="auto" w:fill="C0C0C0"/>
                  <w:vAlign w:val="center"/>
                </w:tcPr>
                <w:p w:rsidR="003F331F" w:rsidRPr="0064338C" w:rsidRDefault="003F331F" w:rsidP="00635EF1">
                  <w:pPr>
                    <w:pStyle w:val="Texto"/>
                    <w:spacing w:line="228" w:lineRule="exact"/>
                    <w:ind w:firstLine="0"/>
                    <w:jc w:val="center"/>
                    <w:rPr>
                      <w:b/>
                      <w:sz w:val="10"/>
                      <w:szCs w:val="10"/>
                    </w:rPr>
                  </w:pPr>
                  <w:r w:rsidRPr="0064338C">
                    <w:rPr>
                      <w:b/>
                      <w:sz w:val="10"/>
                      <w:szCs w:val="10"/>
                    </w:rPr>
                    <w:t>Concepto</w:t>
                  </w:r>
                </w:p>
              </w:tc>
              <w:tc>
                <w:tcPr>
                  <w:tcW w:w="709" w:type="dxa"/>
                  <w:vMerge w:val="restart"/>
                  <w:tcBorders>
                    <w:top w:val="single" w:sz="6" w:space="0" w:color="auto"/>
                    <w:left w:val="single" w:sz="6" w:space="0" w:color="auto"/>
                    <w:right w:val="single" w:sz="6" w:space="0" w:color="auto"/>
                  </w:tcBorders>
                  <w:shd w:val="clear" w:color="auto" w:fill="C0C0C0"/>
                  <w:vAlign w:val="center"/>
                </w:tcPr>
                <w:p w:rsidR="003F331F" w:rsidRPr="0064338C" w:rsidRDefault="003F331F" w:rsidP="00635EF1">
                  <w:pPr>
                    <w:pStyle w:val="Texto"/>
                    <w:spacing w:line="228" w:lineRule="exact"/>
                    <w:ind w:firstLine="0"/>
                    <w:jc w:val="center"/>
                    <w:rPr>
                      <w:b/>
                      <w:sz w:val="10"/>
                      <w:szCs w:val="10"/>
                    </w:rPr>
                  </w:pPr>
                  <w:r w:rsidRPr="0064338C">
                    <w:rPr>
                      <w:b/>
                      <w:sz w:val="10"/>
                      <w:szCs w:val="10"/>
                    </w:rPr>
                    <w:t>Modalidad</w:t>
                  </w:r>
                </w:p>
              </w:tc>
              <w:tc>
                <w:tcPr>
                  <w:tcW w:w="708" w:type="dxa"/>
                  <w:vMerge w:val="restart"/>
                  <w:tcBorders>
                    <w:top w:val="single" w:sz="6" w:space="0" w:color="auto"/>
                    <w:left w:val="single" w:sz="6" w:space="0" w:color="auto"/>
                    <w:right w:val="single" w:sz="6" w:space="0" w:color="auto"/>
                  </w:tcBorders>
                  <w:shd w:val="clear" w:color="auto" w:fill="C0C0C0"/>
                  <w:vAlign w:val="center"/>
                </w:tcPr>
                <w:p w:rsidR="003F331F" w:rsidRPr="0064338C" w:rsidRDefault="003F331F" w:rsidP="00635EF1">
                  <w:pPr>
                    <w:pStyle w:val="Texto"/>
                    <w:spacing w:line="228" w:lineRule="exact"/>
                    <w:ind w:firstLine="0"/>
                    <w:jc w:val="center"/>
                    <w:rPr>
                      <w:b/>
                      <w:sz w:val="10"/>
                      <w:szCs w:val="10"/>
                    </w:rPr>
                  </w:pPr>
                  <w:r w:rsidRPr="0064338C">
                    <w:rPr>
                      <w:b/>
                      <w:sz w:val="10"/>
                      <w:szCs w:val="10"/>
                    </w:rPr>
                    <w:t>Monto máximo</w:t>
                  </w:r>
                </w:p>
                <w:p w:rsidR="003F331F" w:rsidRPr="0064338C" w:rsidRDefault="003F331F" w:rsidP="00635EF1">
                  <w:pPr>
                    <w:pStyle w:val="Texto"/>
                    <w:spacing w:line="228" w:lineRule="exact"/>
                    <w:ind w:firstLine="0"/>
                    <w:jc w:val="center"/>
                    <w:rPr>
                      <w:b/>
                      <w:sz w:val="10"/>
                      <w:szCs w:val="10"/>
                    </w:rPr>
                  </w:pPr>
                  <w:r w:rsidRPr="0064338C">
                    <w:rPr>
                      <w:b/>
                      <w:sz w:val="10"/>
                      <w:szCs w:val="10"/>
                    </w:rPr>
                    <w:t>$/hectárea/año</w:t>
                  </w:r>
                </w:p>
              </w:tc>
              <w:tc>
                <w:tcPr>
                  <w:tcW w:w="160" w:type="dxa"/>
                  <w:tcBorders>
                    <w:top w:val="single" w:sz="6" w:space="0" w:color="auto"/>
                    <w:left w:val="single" w:sz="6" w:space="0" w:color="auto"/>
                    <w:right w:val="single" w:sz="6" w:space="0" w:color="auto"/>
                  </w:tcBorders>
                  <w:vAlign w:val="center"/>
                </w:tcPr>
                <w:p w:rsidR="003F331F" w:rsidRPr="0064338C" w:rsidRDefault="003F331F" w:rsidP="00635EF1">
                  <w:pPr>
                    <w:pStyle w:val="Texto"/>
                    <w:spacing w:line="228" w:lineRule="exact"/>
                    <w:ind w:firstLine="0"/>
                    <w:jc w:val="center"/>
                    <w:rPr>
                      <w:b/>
                      <w:sz w:val="10"/>
                      <w:szCs w:val="10"/>
                    </w:rPr>
                  </w:pPr>
                </w:p>
              </w:tc>
              <w:tc>
                <w:tcPr>
                  <w:tcW w:w="691" w:type="dxa"/>
                  <w:tcBorders>
                    <w:top w:val="single" w:sz="6" w:space="0" w:color="auto"/>
                    <w:left w:val="single" w:sz="6" w:space="0" w:color="auto"/>
                    <w:bottom w:val="single" w:sz="6" w:space="0" w:color="auto"/>
                    <w:right w:val="single" w:sz="6" w:space="0" w:color="auto"/>
                  </w:tcBorders>
                  <w:shd w:val="clear" w:color="auto" w:fill="C0C0C0"/>
                  <w:vAlign w:val="center"/>
                </w:tcPr>
                <w:p w:rsidR="003F331F" w:rsidRPr="0064338C" w:rsidRDefault="003F331F" w:rsidP="00635EF1">
                  <w:pPr>
                    <w:pStyle w:val="Texto"/>
                    <w:spacing w:line="228" w:lineRule="exact"/>
                    <w:ind w:firstLine="0"/>
                    <w:jc w:val="center"/>
                    <w:rPr>
                      <w:b/>
                      <w:sz w:val="10"/>
                      <w:szCs w:val="10"/>
                    </w:rPr>
                  </w:pPr>
                  <w:r w:rsidRPr="0064338C">
                    <w:rPr>
                      <w:b/>
                      <w:sz w:val="10"/>
                      <w:szCs w:val="10"/>
                    </w:rPr>
                    <w:t>Persona beneficiaria</w:t>
                  </w:r>
                </w:p>
              </w:tc>
              <w:tc>
                <w:tcPr>
                  <w:tcW w:w="160" w:type="dxa"/>
                  <w:tcBorders>
                    <w:top w:val="single" w:sz="6" w:space="0" w:color="auto"/>
                    <w:left w:val="single" w:sz="6" w:space="0" w:color="auto"/>
                    <w:right w:val="single" w:sz="6" w:space="0" w:color="auto"/>
                  </w:tcBorders>
                  <w:vAlign w:val="center"/>
                </w:tcPr>
                <w:p w:rsidR="003F331F" w:rsidRPr="0064338C" w:rsidRDefault="003F331F" w:rsidP="00635EF1">
                  <w:pPr>
                    <w:pStyle w:val="Texto"/>
                    <w:spacing w:line="228" w:lineRule="exact"/>
                    <w:ind w:firstLine="0"/>
                    <w:jc w:val="center"/>
                    <w:rPr>
                      <w:b/>
                      <w:sz w:val="10"/>
                      <w:szCs w:val="10"/>
                    </w:rPr>
                  </w:pPr>
                </w:p>
              </w:tc>
              <w:tc>
                <w:tcPr>
                  <w:tcW w:w="1257" w:type="dxa"/>
                  <w:gridSpan w:val="2"/>
                  <w:tcBorders>
                    <w:top w:val="single" w:sz="6" w:space="0" w:color="auto"/>
                    <w:left w:val="single" w:sz="6" w:space="0" w:color="auto"/>
                    <w:bottom w:val="single" w:sz="6" w:space="0" w:color="auto"/>
                    <w:right w:val="single" w:sz="6" w:space="0" w:color="auto"/>
                  </w:tcBorders>
                  <w:shd w:val="clear" w:color="auto" w:fill="C0C0C0"/>
                  <w:vAlign w:val="center"/>
                </w:tcPr>
                <w:p w:rsidR="003F331F" w:rsidRPr="0064338C" w:rsidRDefault="003F331F" w:rsidP="00635EF1">
                  <w:pPr>
                    <w:pStyle w:val="Texto"/>
                    <w:spacing w:line="228" w:lineRule="exact"/>
                    <w:ind w:firstLine="0"/>
                    <w:jc w:val="center"/>
                    <w:rPr>
                      <w:b/>
                      <w:sz w:val="10"/>
                      <w:szCs w:val="10"/>
                    </w:rPr>
                  </w:pPr>
                  <w:r w:rsidRPr="0064338C">
                    <w:rPr>
                      <w:b/>
                      <w:sz w:val="10"/>
                      <w:szCs w:val="10"/>
                    </w:rPr>
                    <w:t>Asistencia Técnica Certificada</w:t>
                  </w:r>
                </w:p>
              </w:tc>
            </w:tr>
            <w:tr w:rsidR="0064338C" w:rsidRPr="0064338C" w:rsidTr="00DF3C47">
              <w:trPr>
                <w:trHeight w:val="20"/>
              </w:trPr>
              <w:tc>
                <w:tcPr>
                  <w:tcW w:w="699" w:type="dxa"/>
                  <w:vMerge/>
                  <w:tcBorders>
                    <w:left w:val="single" w:sz="6" w:space="0" w:color="auto"/>
                    <w:bottom w:val="single" w:sz="6" w:space="0" w:color="auto"/>
                    <w:right w:val="single" w:sz="6" w:space="0" w:color="auto"/>
                  </w:tcBorders>
                  <w:shd w:val="clear" w:color="auto" w:fill="C0C0C0"/>
                  <w:vAlign w:val="center"/>
                </w:tcPr>
                <w:p w:rsidR="003F331F" w:rsidRPr="0064338C" w:rsidRDefault="003F331F" w:rsidP="00635EF1">
                  <w:pPr>
                    <w:pStyle w:val="Texto"/>
                    <w:spacing w:line="228" w:lineRule="exact"/>
                    <w:ind w:firstLine="0"/>
                    <w:jc w:val="center"/>
                    <w:rPr>
                      <w:b/>
                      <w:sz w:val="10"/>
                      <w:szCs w:val="10"/>
                    </w:rPr>
                  </w:pPr>
                </w:p>
              </w:tc>
              <w:tc>
                <w:tcPr>
                  <w:tcW w:w="709" w:type="dxa"/>
                  <w:vMerge/>
                  <w:tcBorders>
                    <w:left w:val="single" w:sz="6" w:space="0" w:color="auto"/>
                    <w:bottom w:val="single" w:sz="6" w:space="0" w:color="auto"/>
                    <w:right w:val="single" w:sz="6" w:space="0" w:color="auto"/>
                  </w:tcBorders>
                  <w:shd w:val="clear" w:color="auto" w:fill="C0C0C0"/>
                  <w:vAlign w:val="center"/>
                </w:tcPr>
                <w:p w:rsidR="003F331F" w:rsidRPr="0064338C" w:rsidRDefault="003F331F" w:rsidP="00635EF1">
                  <w:pPr>
                    <w:pStyle w:val="Texto"/>
                    <w:spacing w:line="228" w:lineRule="exact"/>
                    <w:ind w:firstLine="0"/>
                    <w:jc w:val="center"/>
                    <w:rPr>
                      <w:b/>
                      <w:sz w:val="10"/>
                      <w:szCs w:val="10"/>
                    </w:rPr>
                  </w:pPr>
                </w:p>
              </w:tc>
              <w:tc>
                <w:tcPr>
                  <w:tcW w:w="708" w:type="dxa"/>
                  <w:vMerge/>
                  <w:tcBorders>
                    <w:left w:val="single" w:sz="6" w:space="0" w:color="auto"/>
                    <w:bottom w:val="single" w:sz="6" w:space="0" w:color="auto"/>
                    <w:right w:val="single" w:sz="6" w:space="0" w:color="auto"/>
                  </w:tcBorders>
                  <w:shd w:val="clear" w:color="auto" w:fill="C0C0C0"/>
                  <w:vAlign w:val="center"/>
                </w:tcPr>
                <w:p w:rsidR="003F331F" w:rsidRPr="0064338C" w:rsidRDefault="003F331F" w:rsidP="00635EF1">
                  <w:pPr>
                    <w:pStyle w:val="Texto"/>
                    <w:spacing w:line="228" w:lineRule="exact"/>
                    <w:ind w:firstLine="0"/>
                    <w:jc w:val="center"/>
                    <w:rPr>
                      <w:b/>
                      <w:sz w:val="10"/>
                      <w:szCs w:val="10"/>
                    </w:rPr>
                  </w:pPr>
                </w:p>
              </w:tc>
              <w:tc>
                <w:tcPr>
                  <w:tcW w:w="160" w:type="dxa"/>
                  <w:tcBorders>
                    <w:left w:val="single" w:sz="6" w:space="0" w:color="auto"/>
                    <w:right w:val="single" w:sz="6" w:space="0" w:color="auto"/>
                  </w:tcBorders>
                  <w:vAlign w:val="center"/>
                </w:tcPr>
                <w:p w:rsidR="003F331F" w:rsidRPr="0064338C" w:rsidRDefault="003F331F" w:rsidP="00635EF1">
                  <w:pPr>
                    <w:pStyle w:val="Texto"/>
                    <w:spacing w:line="228" w:lineRule="exact"/>
                    <w:ind w:firstLine="0"/>
                    <w:jc w:val="center"/>
                    <w:rPr>
                      <w:b/>
                      <w:sz w:val="10"/>
                      <w:szCs w:val="10"/>
                    </w:rPr>
                  </w:pPr>
                </w:p>
              </w:tc>
              <w:tc>
                <w:tcPr>
                  <w:tcW w:w="691" w:type="dxa"/>
                  <w:tcBorders>
                    <w:top w:val="single" w:sz="6" w:space="0" w:color="auto"/>
                    <w:left w:val="single" w:sz="6" w:space="0" w:color="auto"/>
                    <w:bottom w:val="single" w:sz="6" w:space="0" w:color="auto"/>
                    <w:right w:val="single" w:sz="6" w:space="0" w:color="auto"/>
                  </w:tcBorders>
                  <w:shd w:val="clear" w:color="auto" w:fill="C0C0C0"/>
                  <w:vAlign w:val="center"/>
                </w:tcPr>
                <w:p w:rsidR="003F331F" w:rsidRPr="0064338C" w:rsidRDefault="003F331F" w:rsidP="00635EF1">
                  <w:pPr>
                    <w:pStyle w:val="Texto"/>
                    <w:spacing w:line="228" w:lineRule="exact"/>
                    <w:ind w:firstLine="0"/>
                    <w:jc w:val="center"/>
                    <w:rPr>
                      <w:b/>
                      <w:sz w:val="10"/>
                      <w:szCs w:val="10"/>
                    </w:rPr>
                  </w:pPr>
                  <w:r w:rsidRPr="0064338C">
                    <w:rPr>
                      <w:b/>
                      <w:sz w:val="10"/>
                      <w:szCs w:val="10"/>
                    </w:rPr>
                    <w:t>Número máximo de apoyos</w:t>
                  </w:r>
                </w:p>
              </w:tc>
              <w:tc>
                <w:tcPr>
                  <w:tcW w:w="160" w:type="dxa"/>
                  <w:tcBorders>
                    <w:left w:val="single" w:sz="6" w:space="0" w:color="auto"/>
                    <w:right w:val="single" w:sz="6" w:space="0" w:color="auto"/>
                  </w:tcBorders>
                  <w:vAlign w:val="center"/>
                </w:tcPr>
                <w:p w:rsidR="003F331F" w:rsidRPr="0064338C" w:rsidRDefault="003F331F" w:rsidP="00635EF1">
                  <w:pPr>
                    <w:pStyle w:val="Texto"/>
                    <w:spacing w:line="228" w:lineRule="exact"/>
                    <w:ind w:firstLine="0"/>
                    <w:jc w:val="center"/>
                    <w:rPr>
                      <w:b/>
                      <w:sz w:val="10"/>
                      <w:szCs w:val="10"/>
                    </w:rPr>
                  </w:pPr>
                </w:p>
              </w:tc>
              <w:tc>
                <w:tcPr>
                  <w:tcW w:w="549" w:type="dxa"/>
                  <w:tcBorders>
                    <w:top w:val="single" w:sz="6" w:space="0" w:color="auto"/>
                    <w:left w:val="single" w:sz="6" w:space="0" w:color="auto"/>
                    <w:bottom w:val="single" w:sz="6" w:space="0" w:color="auto"/>
                    <w:right w:val="single" w:sz="6" w:space="0" w:color="auto"/>
                  </w:tcBorders>
                  <w:shd w:val="clear" w:color="auto" w:fill="C0C0C0"/>
                  <w:vAlign w:val="center"/>
                </w:tcPr>
                <w:p w:rsidR="003F331F" w:rsidRPr="0064338C" w:rsidRDefault="003F331F" w:rsidP="00635EF1">
                  <w:pPr>
                    <w:pStyle w:val="Texto"/>
                    <w:spacing w:line="228" w:lineRule="exact"/>
                    <w:ind w:firstLine="0"/>
                    <w:jc w:val="center"/>
                    <w:rPr>
                      <w:b/>
                      <w:sz w:val="10"/>
                      <w:szCs w:val="10"/>
                    </w:rPr>
                  </w:pPr>
                  <w:r w:rsidRPr="0064338C">
                    <w:rPr>
                      <w:b/>
                      <w:sz w:val="10"/>
                      <w:szCs w:val="10"/>
                    </w:rPr>
                    <w:t>Número máximo de apoyos</w:t>
                  </w:r>
                </w:p>
              </w:tc>
              <w:tc>
                <w:tcPr>
                  <w:tcW w:w="708" w:type="dxa"/>
                  <w:tcBorders>
                    <w:top w:val="single" w:sz="6" w:space="0" w:color="auto"/>
                    <w:left w:val="single" w:sz="6" w:space="0" w:color="auto"/>
                    <w:bottom w:val="single" w:sz="6" w:space="0" w:color="auto"/>
                    <w:right w:val="single" w:sz="6" w:space="0" w:color="auto"/>
                  </w:tcBorders>
                  <w:shd w:val="clear" w:color="auto" w:fill="C0C0C0"/>
                  <w:vAlign w:val="center"/>
                </w:tcPr>
                <w:p w:rsidR="003F331F" w:rsidRPr="0064338C" w:rsidRDefault="003F331F" w:rsidP="00635EF1">
                  <w:pPr>
                    <w:pStyle w:val="Texto"/>
                    <w:spacing w:line="228" w:lineRule="exact"/>
                    <w:ind w:firstLine="0"/>
                    <w:jc w:val="center"/>
                    <w:rPr>
                      <w:b/>
                      <w:sz w:val="10"/>
                      <w:szCs w:val="10"/>
                    </w:rPr>
                  </w:pPr>
                  <w:r w:rsidRPr="0064338C">
                    <w:rPr>
                      <w:b/>
                      <w:sz w:val="10"/>
                      <w:szCs w:val="10"/>
                    </w:rPr>
                    <w:t>Capacidad Técnica Certificada requerida</w:t>
                  </w:r>
                </w:p>
              </w:tc>
            </w:tr>
            <w:tr w:rsidR="0064338C" w:rsidRPr="0064338C" w:rsidTr="00DF3C47">
              <w:trPr>
                <w:trHeight w:val="20"/>
              </w:trPr>
              <w:tc>
                <w:tcPr>
                  <w:tcW w:w="699" w:type="dxa"/>
                  <w:vMerge w:val="restart"/>
                  <w:tcBorders>
                    <w:top w:val="single" w:sz="6" w:space="0" w:color="auto"/>
                    <w:left w:val="single" w:sz="6" w:space="0" w:color="auto"/>
                    <w:right w:val="single" w:sz="6" w:space="0" w:color="auto"/>
                  </w:tcBorders>
                  <w:shd w:val="clear" w:color="000000" w:fill="auto"/>
                  <w:vAlign w:val="center"/>
                </w:tcPr>
                <w:p w:rsidR="003F331F" w:rsidRPr="0064338C" w:rsidRDefault="003F331F" w:rsidP="00635EF1">
                  <w:pPr>
                    <w:pStyle w:val="Texto"/>
                    <w:spacing w:line="228" w:lineRule="exact"/>
                    <w:ind w:firstLine="0"/>
                    <w:jc w:val="center"/>
                    <w:rPr>
                      <w:b/>
                      <w:sz w:val="10"/>
                      <w:szCs w:val="10"/>
                    </w:rPr>
                  </w:pPr>
                  <w:r w:rsidRPr="0064338C">
                    <w:rPr>
                      <w:b/>
                      <w:sz w:val="10"/>
                      <w:szCs w:val="10"/>
                    </w:rPr>
                    <w:t>SA.1</w:t>
                  </w:r>
                </w:p>
                <w:p w:rsidR="003F331F" w:rsidRPr="0064338C" w:rsidRDefault="003F331F" w:rsidP="00635EF1">
                  <w:pPr>
                    <w:pStyle w:val="Texto"/>
                    <w:spacing w:line="228" w:lineRule="exact"/>
                    <w:ind w:firstLine="0"/>
                    <w:jc w:val="center"/>
                    <w:rPr>
                      <w:b/>
                      <w:sz w:val="10"/>
                      <w:szCs w:val="10"/>
                    </w:rPr>
                  </w:pPr>
                  <w:r w:rsidRPr="0064338C">
                    <w:rPr>
                      <w:b/>
                      <w:sz w:val="10"/>
                      <w:szCs w:val="10"/>
                    </w:rPr>
                    <w:t>Pago por Servicios Ambientales</w:t>
                  </w:r>
                </w:p>
              </w:tc>
              <w:tc>
                <w:tcPr>
                  <w:tcW w:w="709" w:type="dxa"/>
                  <w:tcBorders>
                    <w:top w:val="single" w:sz="6" w:space="0" w:color="auto"/>
                    <w:left w:val="single" w:sz="6" w:space="0" w:color="auto"/>
                    <w:bottom w:val="single" w:sz="6" w:space="0" w:color="auto"/>
                    <w:right w:val="single" w:sz="6" w:space="0" w:color="auto"/>
                  </w:tcBorders>
                  <w:shd w:val="clear" w:color="000000" w:fill="auto"/>
                  <w:vAlign w:val="center"/>
                </w:tcPr>
                <w:p w:rsidR="003F331F" w:rsidRPr="0064338C" w:rsidRDefault="003F331F" w:rsidP="00635EF1">
                  <w:pPr>
                    <w:pStyle w:val="Texto"/>
                    <w:spacing w:line="228" w:lineRule="exact"/>
                    <w:ind w:firstLine="0"/>
                    <w:jc w:val="center"/>
                    <w:rPr>
                      <w:sz w:val="10"/>
                      <w:szCs w:val="10"/>
                    </w:rPr>
                  </w:pPr>
                  <w:r w:rsidRPr="0064338C">
                    <w:rPr>
                      <w:b/>
                      <w:sz w:val="10"/>
                      <w:szCs w:val="10"/>
                    </w:rPr>
                    <w:t>SA.1.1</w:t>
                  </w:r>
                  <w:r w:rsidRPr="0064338C">
                    <w:rPr>
                      <w:sz w:val="10"/>
                      <w:szCs w:val="10"/>
                    </w:rPr>
                    <w:t xml:space="preserve"> Servicios ambientales hidrológicos</w:t>
                  </w:r>
                </w:p>
              </w:tc>
              <w:tc>
                <w:tcPr>
                  <w:tcW w:w="708" w:type="dxa"/>
                  <w:tcBorders>
                    <w:top w:val="single" w:sz="6" w:space="0" w:color="auto"/>
                    <w:left w:val="single" w:sz="6" w:space="0" w:color="auto"/>
                    <w:bottom w:val="single" w:sz="6" w:space="0" w:color="auto"/>
                    <w:right w:val="single" w:sz="6" w:space="0" w:color="auto"/>
                  </w:tcBorders>
                  <w:shd w:val="clear" w:color="000000" w:fill="auto"/>
                  <w:vAlign w:val="center"/>
                </w:tcPr>
                <w:p w:rsidR="003F331F" w:rsidRPr="0064338C" w:rsidRDefault="003F331F" w:rsidP="00635EF1">
                  <w:pPr>
                    <w:pStyle w:val="Texto"/>
                    <w:spacing w:line="228" w:lineRule="exact"/>
                    <w:ind w:firstLine="0"/>
                    <w:jc w:val="center"/>
                    <w:rPr>
                      <w:sz w:val="10"/>
                      <w:szCs w:val="10"/>
                    </w:rPr>
                  </w:pPr>
                  <w:r w:rsidRPr="0064338C">
                    <w:rPr>
                      <w:sz w:val="10"/>
                      <w:szCs w:val="10"/>
                    </w:rPr>
                    <w:t>1,100</w:t>
                  </w:r>
                </w:p>
              </w:tc>
              <w:tc>
                <w:tcPr>
                  <w:tcW w:w="160" w:type="dxa"/>
                  <w:tcBorders>
                    <w:left w:val="single" w:sz="6" w:space="0" w:color="auto"/>
                    <w:right w:val="single" w:sz="6" w:space="0" w:color="auto"/>
                  </w:tcBorders>
                  <w:vAlign w:val="center"/>
                </w:tcPr>
                <w:p w:rsidR="003F331F" w:rsidRPr="0064338C" w:rsidRDefault="003F331F" w:rsidP="00635EF1">
                  <w:pPr>
                    <w:pStyle w:val="Texto"/>
                    <w:spacing w:line="228" w:lineRule="exact"/>
                    <w:ind w:firstLine="0"/>
                    <w:jc w:val="center"/>
                    <w:rPr>
                      <w:sz w:val="10"/>
                      <w:szCs w:val="10"/>
                    </w:rPr>
                  </w:pPr>
                </w:p>
              </w:tc>
              <w:tc>
                <w:tcPr>
                  <w:tcW w:w="691" w:type="dxa"/>
                  <w:vMerge w:val="restart"/>
                  <w:tcBorders>
                    <w:top w:val="single" w:sz="6" w:space="0" w:color="auto"/>
                    <w:left w:val="single" w:sz="6" w:space="0" w:color="auto"/>
                    <w:right w:val="single" w:sz="6" w:space="0" w:color="auto"/>
                  </w:tcBorders>
                  <w:shd w:val="clear" w:color="000000" w:fill="auto"/>
                  <w:vAlign w:val="center"/>
                </w:tcPr>
                <w:p w:rsidR="003F331F" w:rsidRPr="0064338C" w:rsidRDefault="003F331F" w:rsidP="00635EF1">
                  <w:pPr>
                    <w:pStyle w:val="Texto"/>
                    <w:spacing w:line="228" w:lineRule="exact"/>
                    <w:ind w:firstLine="0"/>
                    <w:jc w:val="center"/>
                    <w:rPr>
                      <w:sz w:val="10"/>
                      <w:szCs w:val="10"/>
                    </w:rPr>
                  </w:pPr>
                  <w:r w:rsidRPr="0064338C">
                    <w:rPr>
                      <w:sz w:val="10"/>
                      <w:szCs w:val="10"/>
                    </w:rPr>
                    <w:t>1</w:t>
                  </w:r>
                </w:p>
              </w:tc>
              <w:tc>
                <w:tcPr>
                  <w:tcW w:w="160" w:type="dxa"/>
                  <w:tcBorders>
                    <w:left w:val="single" w:sz="6" w:space="0" w:color="auto"/>
                    <w:right w:val="single" w:sz="6" w:space="0" w:color="auto"/>
                  </w:tcBorders>
                  <w:vAlign w:val="center"/>
                </w:tcPr>
                <w:p w:rsidR="003F331F" w:rsidRPr="0064338C" w:rsidRDefault="003F331F" w:rsidP="00635EF1">
                  <w:pPr>
                    <w:pStyle w:val="Texto"/>
                    <w:spacing w:line="228" w:lineRule="exact"/>
                    <w:ind w:firstLine="0"/>
                    <w:jc w:val="center"/>
                    <w:rPr>
                      <w:sz w:val="10"/>
                      <w:szCs w:val="10"/>
                    </w:rPr>
                  </w:pPr>
                </w:p>
              </w:tc>
              <w:tc>
                <w:tcPr>
                  <w:tcW w:w="549" w:type="dxa"/>
                  <w:vMerge w:val="restart"/>
                  <w:tcBorders>
                    <w:top w:val="single" w:sz="6" w:space="0" w:color="auto"/>
                    <w:left w:val="single" w:sz="6" w:space="0" w:color="auto"/>
                    <w:right w:val="single" w:sz="6" w:space="0" w:color="auto"/>
                  </w:tcBorders>
                  <w:shd w:val="clear" w:color="000000" w:fill="auto"/>
                  <w:vAlign w:val="center"/>
                </w:tcPr>
                <w:p w:rsidR="003F331F" w:rsidRPr="0064338C" w:rsidRDefault="003F331F" w:rsidP="00635EF1">
                  <w:pPr>
                    <w:pStyle w:val="Texto"/>
                    <w:spacing w:line="228" w:lineRule="exact"/>
                    <w:ind w:firstLine="0"/>
                    <w:jc w:val="center"/>
                    <w:rPr>
                      <w:sz w:val="10"/>
                      <w:szCs w:val="10"/>
                    </w:rPr>
                  </w:pPr>
                  <w:r w:rsidRPr="0064338C">
                    <w:rPr>
                      <w:sz w:val="10"/>
                      <w:szCs w:val="10"/>
                    </w:rPr>
                    <w:t>No aplica</w:t>
                  </w:r>
                </w:p>
              </w:tc>
              <w:tc>
                <w:tcPr>
                  <w:tcW w:w="708" w:type="dxa"/>
                  <w:vMerge w:val="restart"/>
                  <w:tcBorders>
                    <w:top w:val="single" w:sz="6" w:space="0" w:color="auto"/>
                    <w:left w:val="single" w:sz="6" w:space="0" w:color="auto"/>
                    <w:right w:val="single" w:sz="6" w:space="0" w:color="auto"/>
                  </w:tcBorders>
                  <w:shd w:val="clear" w:color="000000" w:fill="auto"/>
                  <w:vAlign w:val="center"/>
                </w:tcPr>
                <w:p w:rsidR="003F331F" w:rsidRPr="0064338C" w:rsidRDefault="003F331F" w:rsidP="00635EF1">
                  <w:pPr>
                    <w:pStyle w:val="Texto"/>
                    <w:spacing w:line="228" w:lineRule="exact"/>
                    <w:ind w:firstLine="0"/>
                    <w:jc w:val="center"/>
                    <w:rPr>
                      <w:sz w:val="10"/>
                      <w:szCs w:val="10"/>
                    </w:rPr>
                  </w:pPr>
                  <w:r w:rsidRPr="0064338C">
                    <w:rPr>
                      <w:sz w:val="10"/>
                      <w:szCs w:val="10"/>
                    </w:rPr>
                    <w:t>Servicios ambientales</w:t>
                  </w:r>
                </w:p>
              </w:tc>
            </w:tr>
            <w:tr w:rsidR="0064338C" w:rsidRPr="0064338C" w:rsidTr="00DF3C47">
              <w:trPr>
                <w:trHeight w:val="20"/>
              </w:trPr>
              <w:tc>
                <w:tcPr>
                  <w:tcW w:w="699" w:type="dxa"/>
                  <w:vMerge/>
                  <w:tcBorders>
                    <w:top w:val="single" w:sz="6" w:space="0" w:color="auto"/>
                    <w:left w:val="single" w:sz="6" w:space="0" w:color="auto"/>
                    <w:right w:val="single" w:sz="6" w:space="0" w:color="auto"/>
                  </w:tcBorders>
                  <w:shd w:val="clear" w:color="000000" w:fill="auto"/>
                  <w:vAlign w:val="center"/>
                </w:tcPr>
                <w:p w:rsidR="003F331F" w:rsidRPr="0064338C" w:rsidRDefault="003F331F" w:rsidP="00635EF1">
                  <w:pPr>
                    <w:pStyle w:val="Texto"/>
                    <w:spacing w:line="228" w:lineRule="exact"/>
                    <w:ind w:firstLine="0"/>
                    <w:jc w:val="center"/>
                    <w:rPr>
                      <w:b/>
                      <w:sz w:val="10"/>
                      <w:szCs w:val="10"/>
                    </w:rPr>
                  </w:pPr>
                </w:p>
              </w:tc>
              <w:tc>
                <w:tcPr>
                  <w:tcW w:w="709" w:type="dxa"/>
                  <w:tcBorders>
                    <w:top w:val="single" w:sz="6" w:space="0" w:color="auto"/>
                    <w:left w:val="single" w:sz="6" w:space="0" w:color="auto"/>
                    <w:bottom w:val="single" w:sz="6" w:space="0" w:color="auto"/>
                    <w:right w:val="single" w:sz="6" w:space="0" w:color="auto"/>
                  </w:tcBorders>
                  <w:shd w:val="clear" w:color="000000" w:fill="auto"/>
                  <w:vAlign w:val="center"/>
                </w:tcPr>
                <w:p w:rsidR="003F331F" w:rsidRPr="0064338C" w:rsidRDefault="003F331F" w:rsidP="0025287C">
                  <w:pPr>
                    <w:pStyle w:val="Texto"/>
                    <w:spacing w:line="228" w:lineRule="exact"/>
                    <w:ind w:firstLine="0"/>
                    <w:jc w:val="center"/>
                    <w:rPr>
                      <w:sz w:val="10"/>
                      <w:szCs w:val="10"/>
                    </w:rPr>
                  </w:pPr>
                  <w:r w:rsidRPr="0064338C">
                    <w:rPr>
                      <w:b/>
                      <w:sz w:val="10"/>
                      <w:szCs w:val="10"/>
                    </w:rPr>
                    <w:t>SA.1.2</w:t>
                  </w:r>
                  <w:r w:rsidRPr="0064338C">
                    <w:rPr>
                      <w:sz w:val="10"/>
                      <w:szCs w:val="10"/>
                    </w:rPr>
                    <w:t xml:space="preserve"> Conservación de la Biodiversidad</w:t>
                  </w:r>
                </w:p>
              </w:tc>
              <w:tc>
                <w:tcPr>
                  <w:tcW w:w="708" w:type="dxa"/>
                  <w:tcBorders>
                    <w:top w:val="single" w:sz="6" w:space="0" w:color="auto"/>
                    <w:left w:val="single" w:sz="6" w:space="0" w:color="auto"/>
                    <w:bottom w:val="single" w:sz="6" w:space="0" w:color="auto"/>
                    <w:right w:val="single" w:sz="6" w:space="0" w:color="auto"/>
                  </w:tcBorders>
                  <w:shd w:val="clear" w:color="000000" w:fill="auto"/>
                  <w:vAlign w:val="center"/>
                </w:tcPr>
                <w:p w:rsidR="003F331F" w:rsidRPr="0064338C" w:rsidRDefault="003F331F" w:rsidP="0025287C">
                  <w:pPr>
                    <w:pStyle w:val="Texto"/>
                    <w:spacing w:line="228" w:lineRule="exact"/>
                    <w:ind w:firstLine="0"/>
                    <w:jc w:val="center"/>
                    <w:rPr>
                      <w:sz w:val="10"/>
                      <w:szCs w:val="10"/>
                    </w:rPr>
                  </w:pPr>
                  <w:r w:rsidRPr="0064338C">
                    <w:rPr>
                      <w:sz w:val="10"/>
                      <w:szCs w:val="10"/>
                    </w:rPr>
                    <w:t>700</w:t>
                  </w:r>
                </w:p>
              </w:tc>
              <w:tc>
                <w:tcPr>
                  <w:tcW w:w="160" w:type="dxa"/>
                  <w:tcBorders>
                    <w:left w:val="single" w:sz="6" w:space="0" w:color="auto"/>
                    <w:right w:val="single" w:sz="6" w:space="0" w:color="auto"/>
                  </w:tcBorders>
                  <w:vAlign w:val="center"/>
                </w:tcPr>
                <w:p w:rsidR="003F331F" w:rsidRPr="0064338C" w:rsidRDefault="003F331F" w:rsidP="00635EF1">
                  <w:pPr>
                    <w:pStyle w:val="Texto"/>
                    <w:spacing w:line="228" w:lineRule="exact"/>
                    <w:ind w:firstLine="0"/>
                    <w:jc w:val="center"/>
                    <w:rPr>
                      <w:sz w:val="10"/>
                      <w:szCs w:val="10"/>
                    </w:rPr>
                  </w:pPr>
                </w:p>
              </w:tc>
              <w:tc>
                <w:tcPr>
                  <w:tcW w:w="691" w:type="dxa"/>
                  <w:vMerge/>
                  <w:tcBorders>
                    <w:top w:val="single" w:sz="6" w:space="0" w:color="auto"/>
                    <w:left w:val="single" w:sz="6" w:space="0" w:color="auto"/>
                    <w:right w:val="single" w:sz="6" w:space="0" w:color="auto"/>
                  </w:tcBorders>
                  <w:shd w:val="clear" w:color="000000" w:fill="auto"/>
                  <w:vAlign w:val="center"/>
                </w:tcPr>
                <w:p w:rsidR="003F331F" w:rsidRPr="0064338C" w:rsidRDefault="003F331F" w:rsidP="00635EF1">
                  <w:pPr>
                    <w:pStyle w:val="Texto"/>
                    <w:spacing w:line="228" w:lineRule="exact"/>
                    <w:ind w:firstLine="0"/>
                    <w:jc w:val="center"/>
                    <w:rPr>
                      <w:sz w:val="10"/>
                      <w:szCs w:val="10"/>
                    </w:rPr>
                  </w:pPr>
                </w:p>
              </w:tc>
              <w:tc>
                <w:tcPr>
                  <w:tcW w:w="160" w:type="dxa"/>
                  <w:tcBorders>
                    <w:left w:val="single" w:sz="6" w:space="0" w:color="auto"/>
                    <w:right w:val="single" w:sz="6" w:space="0" w:color="auto"/>
                  </w:tcBorders>
                  <w:vAlign w:val="center"/>
                </w:tcPr>
                <w:p w:rsidR="003F331F" w:rsidRPr="0064338C" w:rsidRDefault="003F331F" w:rsidP="00635EF1">
                  <w:pPr>
                    <w:pStyle w:val="Texto"/>
                    <w:spacing w:line="228" w:lineRule="exact"/>
                    <w:ind w:firstLine="0"/>
                    <w:jc w:val="center"/>
                    <w:rPr>
                      <w:sz w:val="10"/>
                      <w:szCs w:val="10"/>
                    </w:rPr>
                  </w:pPr>
                </w:p>
              </w:tc>
              <w:tc>
                <w:tcPr>
                  <w:tcW w:w="549" w:type="dxa"/>
                  <w:vMerge/>
                  <w:tcBorders>
                    <w:top w:val="single" w:sz="6" w:space="0" w:color="auto"/>
                    <w:left w:val="single" w:sz="6" w:space="0" w:color="auto"/>
                    <w:right w:val="single" w:sz="6" w:space="0" w:color="auto"/>
                  </w:tcBorders>
                  <w:shd w:val="clear" w:color="000000" w:fill="auto"/>
                  <w:vAlign w:val="center"/>
                </w:tcPr>
                <w:p w:rsidR="003F331F" w:rsidRPr="0064338C" w:rsidRDefault="003F331F" w:rsidP="00635EF1">
                  <w:pPr>
                    <w:pStyle w:val="Texto"/>
                    <w:spacing w:line="228" w:lineRule="exact"/>
                    <w:ind w:firstLine="0"/>
                    <w:jc w:val="center"/>
                    <w:rPr>
                      <w:sz w:val="10"/>
                      <w:szCs w:val="10"/>
                    </w:rPr>
                  </w:pPr>
                </w:p>
              </w:tc>
              <w:tc>
                <w:tcPr>
                  <w:tcW w:w="708" w:type="dxa"/>
                  <w:vMerge/>
                  <w:tcBorders>
                    <w:top w:val="single" w:sz="6" w:space="0" w:color="auto"/>
                    <w:left w:val="single" w:sz="6" w:space="0" w:color="auto"/>
                    <w:right w:val="single" w:sz="6" w:space="0" w:color="auto"/>
                  </w:tcBorders>
                  <w:shd w:val="clear" w:color="000000" w:fill="auto"/>
                  <w:vAlign w:val="center"/>
                </w:tcPr>
                <w:p w:rsidR="003F331F" w:rsidRPr="0064338C" w:rsidRDefault="003F331F" w:rsidP="00635EF1">
                  <w:pPr>
                    <w:pStyle w:val="Texto"/>
                    <w:spacing w:line="228" w:lineRule="exact"/>
                    <w:ind w:firstLine="0"/>
                    <w:jc w:val="center"/>
                    <w:rPr>
                      <w:sz w:val="10"/>
                      <w:szCs w:val="10"/>
                    </w:rPr>
                  </w:pPr>
                </w:p>
              </w:tc>
            </w:tr>
            <w:tr w:rsidR="0064338C" w:rsidRPr="0064338C" w:rsidTr="00DF3C47">
              <w:trPr>
                <w:trHeight w:val="20"/>
              </w:trPr>
              <w:tc>
                <w:tcPr>
                  <w:tcW w:w="699" w:type="dxa"/>
                  <w:vMerge/>
                  <w:tcBorders>
                    <w:left w:val="single" w:sz="6" w:space="0" w:color="auto"/>
                    <w:bottom w:val="single" w:sz="6" w:space="0" w:color="auto"/>
                    <w:right w:val="single" w:sz="6" w:space="0" w:color="auto"/>
                  </w:tcBorders>
                  <w:shd w:val="clear" w:color="000000" w:fill="auto"/>
                  <w:vAlign w:val="center"/>
                </w:tcPr>
                <w:p w:rsidR="003F331F" w:rsidRPr="0064338C" w:rsidRDefault="003F331F" w:rsidP="00635EF1">
                  <w:pPr>
                    <w:pStyle w:val="Texto"/>
                    <w:spacing w:line="228" w:lineRule="exact"/>
                    <w:ind w:firstLine="0"/>
                    <w:jc w:val="center"/>
                    <w:rPr>
                      <w:b/>
                      <w:sz w:val="10"/>
                      <w:szCs w:val="10"/>
                    </w:rPr>
                  </w:pPr>
                </w:p>
              </w:tc>
              <w:tc>
                <w:tcPr>
                  <w:tcW w:w="709" w:type="dxa"/>
                  <w:tcBorders>
                    <w:top w:val="single" w:sz="6" w:space="0" w:color="auto"/>
                    <w:left w:val="single" w:sz="6" w:space="0" w:color="auto"/>
                    <w:bottom w:val="single" w:sz="6" w:space="0" w:color="auto"/>
                    <w:right w:val="single" w:sz="6" w:space="0" w:color="auto"/>
                  </w:tcBorders>
                  <w:shd w:val="clear" w:color="000000" w:fill="auto"/>
                  <w:vAlign w:val="center"/>
                </w:tcPr>
                <w:p w:rsidR="003F331F" w:rsidRPr="0064338C" w:rsidRDefault="003F331F">
                  <w:pPr>
                    <w:pStyle w:val="Texto"/>
                    <w:spacing w:after="0" w:line="240" w:lineRule="auto"/>
                    <w:ind w:firstLine="0"/>
                    <w:jc w:val="center"/>
                    <w:rPr>
                      <w:sz w:val="10"/>
                      <w:szCs w:val="10"/>
                    </w:rPr>
                  </w:pPr>
                  <w:r w:rsidRPr="0064338C">
                    <w:rPr>
                      <w:sz w:val="10"/>
                      <w:szCs w:val="10"/>
                    </w:rPr>
                    <w:t>SA.1.3 Selva Lacandona</w:t>
                  </w:r>
                </w:p>
              </w:tc>
              <w:tc>
                <w:tcPr>
                  <w:tcW w:w="708" w:type="dxa"/>
                  <w:tcBorders>
                    <w:top w:val="single" w:sz="6" w:space="0" w:color="auto"/>
                    <w:left w:val="single" w:sz="6" w:space="0" w:color="auto"/>
                    <w:bottom w:val="single" w:sz="6" w:space="0" w:color="auto"/>
                    <w:right w:val="single" w:sz="6" w:space="0" w:color="auto"/>
                  </w:tcBorders>
                  <w:shd w:val="clear" w:color="000000" w:fill="auto"/>
                  <w:vAlign w:val="center"/>
                </w:tcPr>
                <w:p w:rsidR="003F331F" w:rsidRPr="0064338C" w:rsidRDefault="003F331F">
                  <w:pPr>
                    <w:pStyle w:val="Texto"/>
                    <w:spacing w:after="0" w:line="240" w:lineRule="auto"/>
                    <w:ind w:firstLine="0"/>
                    <w:jc w:val="center"/>
                    <w:rPr>
                      <w:sz w:val="10"/>
                      <w:szCs w:val="10"/>
                    </w:rPr>
                  </w:pPr>
                  <w:r w:rsidRPr="0064338C">
                    <w:rPr>
                      <w:sz w:val="10"/>
                      <w:szCs w:val="10"/>
                    </w:rPr>
                    <w:t>1,000</w:t>
                  </w:r>
                </w:p>
              </w:tc>
              <w:tc>
                <w:tcPr>
                  <w:tcW w:w="160" w:type="dxa"/>
                  <w:tcBorders>
                    <w:left w:val="single" w:sz="6" w:space="0" w:color="auto"/>
                    <w:right w:val="single" w:sz="6" w:space="0" w:color="auto"/>
                  </w:tcBorders>
                  <w:vAlign w:val="center"/>
                </w:tcPr>
                <w:p w:rsidR="003F331F" w:rsidRPr="0064338C" w:rsidRDefault="003F331F" w:rsidP="00635EF1">
                  <w:pPr>
                    <w:pStyle w:val="Texto"/>
                    <w:spacing w:line="228" w:lineRule="exact"/>
                    <w:ind w:firstLine="0"/>
                    <w:jc w:val="center"/>
                    <w:rPr>
                      <w:sz w:val="10"/>
                      <w:szCs w:val="10"/>
                    </w:rPr>
                  </w:pPr>
                </w:p>
              </w:tc>
              <w:tc>
                <w:tcPr>
                  <w:tcW w:w="691" w:type="dxa"/>
                  <w:vMerge/>
                  <w:tcBorders>
                    <w:left w:val="single" w:sz="6" w:space="0" w:color="auto"/>
                    <w:bottom w:val="single" w:sz="6" w:space="0" w:color="auto"/>
                    <w:right w:val="single" w:sz="6" w:space="0" w:color="auto"/>
                  </w:tcBorders>
                  <w:shd w:val="clear" w:color="000000" w:fill="auto"/>
                  <w:vAlign w:val="center"/>
                </w:tcPr>
                <w:p w:rsidR="003F331F" w:rsidRPr="0064338C" w:rsidRDefault="003F331F" w:rsidP="00635EF1">
                  <w:pPr>
                    <w:pStyle w:val="Texto"/>
                    <w:spacing w:line="228" w:lineRule="exact"/>
                    <w:ind w:firstLine="0"/>
                    <w:jc w:val="center"/>
                    <w:rPr>
                      <w:sz w:val="10"/>
                      <w:szCs w:val="10"/>
                    </w:rPr>
                  </w:pPr>
                </w:p>
              </w:tc>
              <w:tc>
                <w:tcPr>
                  <w:tcW w:w="160" w:type="dxa"/>
                  <w:tcBorders>
                    <w:left w:val="single" w:sz="6" w:space="0" w:color="auto"/>
                    <w:right w:val="single" w:sz="6" w:space="0" w:color="auto"/>
                  </w:tcBorders>
                  <w:vAlign w:val="center"/>
                </w:tcPr>
                <w:p w:rsidR="003F331F" w:rsidRPr="0064338C" w:rsidRDefault="003F331F" w:rsidP="00635EF1">
                  <w:pPr>
                    <w:pStyle w:val="Texto"/>
                    <w:spacing w:line="228" w:lineRule="exact"/>
                    <w:ind w:firstLine="0"/>
                    <w:jc w:val="center"/>
                    <w:rPr>
                      <w:sz w:val="10"/>
                      <w:szCs w:val="10"/>
                    </w:rPr>
                  </w:pPr>
                </w:p>
              </w:tc>
              <w:tc>
                <w:tcPr>
                  <w:tcW w:w="549" w:type="dxa"/>
                  <w:vMerge/>
                  <w:tcBorders>
                    <w:left w:val="single" w:sz="6" w:space="0" w:color="auto"/>
                    <w:bottom w:val="single" w:sz="6" w:space="0" w:color="auto"/>
                    <w:right w:val="single" w:sz="6" w:space="0" w:color="auto"/>
                  </w:tcBorders>
                  <w:shd w:val="clear" w:color="000000" w:fill="auto"/>
                  <w:vAlign w:val="center"/>
                </w:tcPr>
                <w:p w:rsidR="003F331F" w:rsidRPr="0064338C" w:rsidRDefault="003F331F" w:rsidP="00635EF1">
                  <w:pPr>
                    <w:pStyle w:val="Texto"/>
                    <w:spacing w:line="228" w:lineRule="exact"/>
                    <w:ind w:firstLine="0"/>
                    <w:jc w:val="center"/>
                    <w:rPr>
                      <w:sz w:val="10"/>
                      <w:szCs w:val="10"/>
                    </w:rPr>
                  </w:pPr>
                </w:p>
              </w:tc>
              <w:tc>
                <w:tcPr>
                  <w:tcW w:w="708" w:type="dxa"/>
                  <w:vMerge/>
                  <w:tcBorders>
                    <w:left w:val="single" w:sz="6" w:space="0" w:color="auto"/>
                    <w:bottom w:val="single" w:sz="6" w:space="0" w:color="auto"/>
                    <w:right w:val="single" w:sz="6" w:space="0" w:color="auto"/>
                  </w:tcBorders>
                  <w:shd w:val="clear" w:color="000000" w:fill="auto"/>
                  <w:vAlign w:val="center"/>
                </w:tcPr>
                <w:p w:rsidR="003F331F" w:rsidRPr="0064338C" w:rsidRDefault="003F331F" w:rsidP="00635EF1">
                  <w:pPr>
                    <w:pStyle w:val="Texto"/>
                    <w:spacing w:line="228" w:lineRule="exact"/>
                    <w:ind w:firstLine="0"/>
                    <w:jc w:val="center"/>
                    <w:rPr>
                      <w:sz w:val="10"/>
                      <w:szCs w:val="10"/>
                    </w:rPr>
                  </w:pPr>
                </w:p>
              </w:tc>
            </w:tr>
            <w:tr w:rsidR="0064338C" w:rsidRPr="0064338C" w:rsidTr="00DF3C47">
              <w:trPr>
                <w:trHeight w:val="20"/>
              </w:trPr>
              <w:tc>
                <w:tcPr>
                  <w:tcW w:w="699" w:type="dxa"/>
                  <w:tcBorders>
                    <w:top w:val="single" w:sz="6" w:space="0" w:color="auto"/>
                    <w:left w:val="single" w:sz="6" w:space="0" w:color="auto"/>
                    <w:bottom w:val="single" w:sz="6" w:space="0" w:color="auto"/>
                    <w:right w:val="single" w:sz="6" w:space="0" w:color="auto"/>
                  </w:tcBorders>
                  <w:shd w:val="clear" w:color="000000" w:fill="auto"/>
                  <w:vAlign w:val="center"/>
                </w:tcPr>
                <w:p w:rsidR="003F331F" w:rsidRPr="0064338C" w:rsidRDefault="003F331F" w:rsidP="00635EF1">
                  <w:pPr>
                    <w:pStyle w:val="Texto"/>
                    <w:spacing w:line="228" w:lineRule="exact"/>
                    <w:ind w:firstLine="0"/>
                    <w:jc w:val="center"/>
                    <w:rPr>
                      <w:b/>
                      <w:sz w:val="10"/>
                      <w:szCs w:val="10"/>
                    </w:rPr>
                  </w:pPr>
                  <w:r w:rsidRPr="0064338C">
                    <w:rPr>
                      <w:b/>
                      <w:sz w:val="10"/>
                      <w:szCs w:val="10"/>
                    </w:rPr>
                    <w:t>SA.2 Mecanismos Locales de Pago por Servicios Ambientales a través de fondos concurrentes</w:t>
                  </w:r>
                </w:p>
              </w:tc>
              <w:tc>
                <w:tcPr>
                  <w:tcW w:w="709" w:type="dxa"/>
                  <w:tcBorders>
                    <w:top w:val="single" w:sz="6" w:space="0" w:color="auto"/>
                    <w:left w:val="single" w:sz="6" w:space="0" w:color="auto"/>
                    <w:bottom w:val="single" w:sz="6" w:space="0" w:color="auto"/>
                    <w:right w:val="single" w:sz="6" w:space="0" w:color="auto"/>
                  </w:tcBorders>
                  <w:shd w:val="clear" w:color="000000" w:fill="auto"/>
                  <w:vAlign w:val="center"/>
                </w:tcPr>
                <w:p w:rsidR="003F331F" w:rsidRPr="0064338C" w:rsidRDefault="003F331F" w:rsidP="00635EF1">
                  <w:pPr>
                    <w:pStyle w:val="Texto"/>
                    <w:spacing w:line="228" w:lineRule="exact"/>
                    <w:ind w:firstLine="0"/>
                    <w:jc w:val="center"/>
                    <w:rPr>
                      <w:b/>
                      <w:sz w:val="10"/>
                      <w:szCs w:val="10"/>
                    </w:rPr>
                  </w:pPr>
                  <w:r w:rsidRPr="0064338C">
                    <w:rPr>
                      <w:b/>
                      <w:sz w:val="10"/>
                      <w:szCs w:val="10"/>
                    </w:rPr>
                    <w:t>No aplica</w:t>
                  </w:r>
                </w:p>
              </w:tc>
              <w:tc>
                <w:tcPr>
                  <w:tcW w:w="708" w:type="dxa"/>
                  <w:tcBorders>
                    <w:top w:val="single" w:sz="6" w:space="0" w:color="auto"/>
                    <w:left w:val="single" w:sz="6" w:space="0" w:color="auto"/>
                    <w:bottom w:val="single" w:sz="6" w:space="0" w:color="auto"/>
                    <w:right w:val="single" w:sz="6" w:space="0" w:color="auto"/>
                  </w:tcBorders>
                  <w:shd w:val="clear" w:color="000000" w:fill="auto"/>
                  <w:vAlign w:val="center"/>
                </w:tcPr>
                <w:p w:rsidR="003F331F" w:rsidRPr="0064338C" w:rsidRDefault="003F331F" w:rsidP="00635EF1">
                  <w:pPr>
                    <w:pStyle w:val="Texto"/>
                    <w:spacing w:line="228" w:lineRule="exact"/>
                    <w:ind w:firstLine="0"/>
                    <w:jc w:val="center"/>
                    <w:rPr>
                      <w:sz w:val="10"/>
                      <w:szCs w:val="10"/>
                    </w:rPr>
                  </w:pPr>
                  <w:r w:rsidRPr="0064338C">
                    <w:rPr>
                      <w:sz w:val="10"/>
                      <w:szCs w:val="10"/>
                    </w:rPr>
                    <w:t>600</w:t>
                  </w:r>
                </w:p>
              </w:tc>
              <w:tc>
                <w:tcPr>
                  <w:tcW w:w="160" w:type="dxa"/>
                  <w:tcBorders>
                    <w:left w:val="single" w:sz="6" w:space="0" w:color="auto"/>
                    <w:right w:val="single" w:sz="6" w:space="0" w:color="auto"/>
                  </w:tcBorders>
                  <w:vAlign w:val="center"/>
                </w:tcPr>
                <w:p w:rsidR="003F331F" w:rsidRPr="0064338C" w:rsidRDefault="003F331F" w:rsidP="00635EF1">
                  <w:pPr>
                    <w:pStyle w:val="Texto"/>
                    <w:spacing w:line="228" w:lineRule="exact"/>
                    <w:ind w:firstLine="0"/>
                    <w:jc w:val="center"/>
                    <w:rPr>
                      <w:sz w:val="10"/>
                      <w:szCs w:val="10"/>
                    </w:rPr>
                  </w:pPr>
                </w:p>
              </w:tc>
              <w:tc>
                <w:tcPr>
                  <w:tcW w:w="691" w:type="dxa"/>
                  <w:tcBorders>
                    <w:top w:val="single" w:sz="6" w:space="0" w:color="auto"/>
                    <w:left w:val="single" w:sz="6" w:space="0" w:color="auto"/>
                    <w:bottom w:val="single" w:sz="6" w:space="0" w:color="auto"/>
                    <w:right w:val="single" w:sz="6" w:space="0" w:color="auto"/>
                  </w:tcBorders>
                  <w:shd w:val="clear" w:color="000000" w:fill="auto"/>
                  <w:vAlign w:val="center"/>
                </w:tcPr>
                <w:p w:rsidR="003F331F" w:rsidRPr="0064338C" w:rsidRDefault="003F331F" w:rsidP="00635EF1">
                  <w:pPr>
                    <w:pStyle w:val="Texto"/>
                    <w:spacing w:line="228" w:lineRule="exact"/>
                    <w:ind w:firstLine="0"/>
                    <w:jc w:val="center"/>
                    <w:rPr>
                      <w:sz w:val="10"/>
                      <w:szCs w:val="10"/>
                    </w:rPr>
                  </w:pPr>
                  <w:r w:rsidRPr="0064338C">
                    <w:rPr>
                      <w:sz w:val="10"/>
                      <w:szCs w:val="10"/>
                      <w:lang w:val="es-MX"/>
                    </w:rPr>
                    <w:t>No aplica</w:t>
                  </w:r>
                </w:p>
              </w:tc>
              <w:tc>
                <w:tcPr>
                  <w:tcW w:w="160" w:type="dxa"/>
                  <w:tcBorders>
                    <w:left w:val="single" w:sz="6" w:space="0" w:color="auto"/>
                    <w:right w:val="single" w:sz="6" w:space="0" w:color="auto"/>
                  </w:tcBorders>
                  <w:vAlign w:val="center"/>
                </w:tcPr>
                <w:p w:rsidR="003F331F" w:rsidRPr="0064338C" w:rsidRDefault="003F331F" w:rsidP="00635EF1">
                  <w:pPr>
                    <w:pStyle w:val="Texto"/>
                    <w:spacing w:line="228" w:lineRule="exact"/>
                    <w:ind w:firstLine="0"/>
                    <w:jc w:val="center"/>
                    <w:rPr>
                      <w:sz w:val="10"/>
                      <w:szCs w:val="10"/>
                    </w:rPr>
                  </w:pPr>
                </w:p>
              </w:tc>
              <w:tc>
                <w:tcPr>
                  <w:tcW w:w="549" w:type="dxa"/>
                  <w:tcBorders>
                    <w:top w:val="single" w:sz="6" w:space="0" w:color="auto"/>
                    <w:left w:val="single" w:sz="6" w:space="0" w:color="auto"/>
                    <w:bottom w:val="single" w:sz="6" w:space="0" w:color="auto"/>
                    <w:right w:val="single" w:sz="6" w:space="0" w:color="auto"/>
                  </w:tcBorders>
                  <w:shd w:val="clear" w:color="000000" w:fill="auto"/>
                  <w:vAlign w:val="center"/>
                </w:tcPr>
                <w:p w:rsidR="003F331F" w:rsidRPr="0064338C" w:rsidRDefault="003F331F" w:rsidP="00635EF1">
                  <w:pPr>
                    <w:pStyle w:val="Texto"/>
                    <w:spacing w:line="228" w:lineRule="exact"/>
                    <w:ind w:firstLine="0"/>
                    <w:jc w:val="center"/>
                    <w:rPr>
                      <w:sz w:val="10"/>
                      <w:szCs w:val="10"/>
                    </w:rPr>
                  </w:pPr>
                  <w:r w:rsidRPr="0064338C">
                    <w:rPr>
                      <w:sz w:val="10"/>
                      <w:szCs w:val="10"/>
                    </w:rPr>
                    <w:t>No Aplica</w:t>
                  </w:r>
                </w:p>
              </w:tc>
              <w:tc>
                <w:tcPr>
                  <w:tcW w:w="708" w:type="dxa"/>
                  <w:tcBorders>
                    <w:top w:val="single" w:sz="6" w:space="0" w:color="auto"/>
                    <w:left w:val="single" w:sz="6" w:space="0" w:color="auto"/>
                    <w:bottom w:val="single" w:sz="6" w:space="0" w:color="auto"/>
                    <w:right w:val="single" w:sz="6" w:space="0" w:color="auto"/>
                  </w:tcBorders>
                  <w:shd w:val="clear" w:color="000000" w:fill="auto"/>
                  <w:vAlign w:val="center"/>
                </w:tcPr>
                <w:p w:rsidR="003F331F" w:rsidRPr="0064338C" w:rsidRDefault="003F331F" w:rsidP="00635EF1">
                  <w:pPr>
                    <w:pStyle w:val="Texto"/>
                    <w:spacing w:line="228" w:lineRule="exact"/>
                    <w:ind w:firstLine="0"/>
                    <w:jc w:val="center"/>
                    <w:rPr>
                      <w:sz w:val="10"/>
                      <w:szCs w:val="10"/>
                    </w:rPr>
                  </w:pPr>
                  <w:r w:rsidRPr="0064338C">
                    <w:rPr>
                      <w:sz w:val="10"/>
                      <w:szCs w:val="10"/>
                    </w:rPr>
                    <w:t>Servicios Ambientales</w:t>
                  </w:r>
                </w:p>
              </w:tc>
            </w:tr>
          </w:tbl>
          <w:p w:rsidR="003F331F" w:rsidRPr="0064338C" w:rsidRDefault="003F331F" w:rsidP="00635EF1">
            <w:pPr>
              <w:pStyle w:val="Texto"/>
              <w:spacing w:line="14" w:lineRule="exact"/>
              <w:ind w:firstLine="0"/>
            </w:pPr>
          </w:p>
        </w:tc>
        <w:tc>
          <w:tcPr>
            <w:tcW w:w="2644" w:type="pct"/>
          </w:tcPr>
          <w:tbl>
            <w:tblPr>
              <w:tblW w:w="4472" w:type="dxa"/>
              <w:tblInd w:w="144" w:type="dxa"/>
              <w:tblCellMar>
                <w:left w:w="70" w:type="dxa"/>
                <w:right w:w="70" w:type="dxa"/>
              </w:tblCellMar>
              <w:tblLook w:val="0000" w:firstRow="0" w:lastRow="0" w:firstColumn="0" w:lastColumn="0" w:noHBand="0" w:noVBand="0"/>
            </w:tblPr>
            <w:tblGrid>
              <w:gridCol w:w="774"/>
              <w:gridCol w:w="752"/>
              <w:gridCol w:w="841"/>
              <w:gridCol w:w="696"/>
              <w:gridCol w:w="518"/>
              <w:gridCol w:w="891"/>
            </w:tblGrid>
            <w:tr w:rsidR="0064338C" w:rsidRPr="0064338C" w:rsidTr="00DF3C47">
              <w:trPr>
                <w:trHeight w:val="20"/>
              </w:trPr>
              <w:tc>
                <w:tcPr>
                  <w:tcW w:w="4472" w:type="dxa"/>
                  <w:gridSpan w:val="6"/>
                  <w:tcBorders>
                    <w:top w:val="single" w:sz="6" w:space="0" w:color="auto"/>
                    <w:left w:val="single" w:sz="6" w:space="0" w:color="auto"/>
                    <w:bottom w:val="single" w:sz="6" w:space="0" w:color="auto"/>
                    <w:right w:val="single" w:sz="6" w:space="0" w:color="auto"/>
                  </w:tcBorders>
                  <w:shd w:val="clear" w:color="auto" w:fill="C0C0C0"/>
                  <w:vAlign w:val="center"/>
                </w:tcPr>
                <w:p w:rsidR="003F331F" w:rsidRPr="0064338C" w:rsidRDefault="003F331F" w:rsidP="00104BA3">
                  <w:pPr>
                    <w:pStyle w:val="Texto"/>
                    <w:spacing w:line="228" w:lineRule="exact"/>
                    <w:ind w:firstLine="0"/>
                    <w:jc w:val="center"/>
                    <w:rPr>
                      <w:b/>
                      <w:sz w:val="10"/>
                      <w:szCs w:val="10"/>
                    </w:rPr>
                  </w:pPr>
                  <w:r w:rsidRPr="0064338C">
                    <w:rPr>
                      <w:b/>
                      <w:sz w:val="10"/>
                      <w:szCs w:val="10"/>
                      <w:lang w:val="es-MX"/>
                    </w:rPr>
                    <w:t>Componente V. Servicios Ambientales</w:t>
                  </w:r>
                </w:p>
              </w:tc>
            </w:tr>
            <w:tr w:rsidR="0064338C" w:rsidRPr="0064338C" w:rsidTr="00DF3C47">
              <w:trPr>
                <w:trHeight w:val="20"/>
              </w:trPr>
              <w:tc>
                <w:tcPr>
                  <w:tcW w:w="774" w:type="dxa"/>
                  <w:vMerge w:val="restart"/>
                  <w:tcBorders>
                    <w:top w:val="single" w:sz="6" w:space="0" w:color="auto"/>
                    <w:left w:val="single" w:sz="6" w:space="0" w:color="auto"/>
                    <w:right w:val="single" w:sz="6" w:space="0" w:color="auto"/>
                  </w:tcBorders>
                  <w:shd w:val="clear" w:color="auto" w:fill="C0C0C0"/>
                  <w:vAlign w:val="center"/>
                </w:tcPr>
                <w:p w:rsidR="00D978F3" w:rsidRPr="0064338C" w:rsidRDefault="00D978F3" w:rsidP="00104BA3">
                  <w:pPr>
                    <w:pStyle w:val="Texto"/>
                    <w:spacing w:line="228" w:lineRule="exact"/>
                    <w:ind w:firstLine="0"/>
                    <w:jc w:val="center"/>
                    <w:rPr>
                      <w:b/>
                      <w:sz w:val="10"/>
                      <w:szCs w:val="10"/>
                    </w:rPr>
                  </w:pPr>
                  <w:r w:rsidRPr="0064338C">
                    <w:rPr>
                      <w:b/>
                      <w:sz w:val="10"/>
                      <w:szCs w:val="10"/>
                    </w:rPr>
                    <w:t>Concepto</w:t>
                  </w:r>
                </w:p>
              </w:tc>
              <w:tc>
                <w:tcPr>
                  <w:tcW w:w="752" w:type="dxa"/>
                  <w:vMerge w:val="restart"/>
                  <w:tcBorders>
                    <w:top w:val="single" w:sz="6" w:space="0" w:color="auto"/>
                    <w:left w:val="single" w:sz="6" w:space="0" w:color="auto"/>
                    <w:right w:val="single" w:sz="6" w:space="0" w:color="auto"/>
                  </w:tcBorders>
                  <w:shd w:val="clear" w:color="auto" w:fill="C0C0C0"/>
                  <w:vAlign w:val="center"/>
                </w:tcPr>
                <w:p w:rsidR="00D978F3" w:rsidRPr="0064338C" w:rsidRDefault="00D978F3" w:rsidP="00104BA3">
                  <w:pPr>
                    <w:pStyle w:val="Texto"/>
                    <w:spacing w:line="228" w:lineRule="exact"/>
                    <w:ind w:firstLine="0"/>
                    <w:jc w:val="center"/>
                    <w:rPr>
                      <w:b/>
                      <w:sz w:val="10"/>
                      <w:szCs w:val="10"/>
                    </w:rPr>
                  </w:pPr>
                  <w:r w:rsidRPr="0064338C">
                    <w:rPr>
                      <w:b/>
                      <w:sz w:val="10"/>
                      <w:szCs w:val="10"/>
                    </w:rPr>
                    <w:t>Modalidad</w:t>
                  </w:r>
                </w:p>
              </w:tc>
              <w:tc>
                <w:tcPr>
                  <w:tcW w:w="841" w:type="dxa"/>
                  <w:vMerge w:val="restart"/>
                  <w:tcBorders>
                    <w:top w:val="single" w:sz="6" w:space="0" w:color="auto"/>
                    <w:left w:val="single" w:sz="6" w:space="0" w:color="auto"/>
                    <w:right w:val="single" w:sz="6" w:space="0" w:color="auto"/>
                  </w:tcBorders>
                  <w:shd w:val="clear" w:color="auto" w:fill="C0C0C0"/>
                  <w:vAlign w:val="center"/>
                </w:tcPr>
                <w:p w:rsidR="00D978F3" w:rsidRPr="0064338C" w:rsidRDefault="00D978F3" w:rsidP="00104BA3">
                  <w:pPr>
                    <w:pStyle w:val="Texto"/>
                    <w:spacing w:line="228" w:lineRule="exact"/>
                    <w:ind w:firstLine="0"/>
                    <w:jc w:val="center"/>
                    <w:rPr>
                      <w:b/>
                      <w:sz w:val="10"/>
                      <w:szCs w:val="10"/>
                    </w:rPr>
                  </w:pPr>
                  <w:r w:rsidRPr="0064338C">
                    <w:rPr>
                      <w:b/>
                      <w:sz w:val="10"/>
                      <w:szCs w:val="10"/>
                    </w:rPr>
                    <w:t>Monto máximo</w:t>
                  </w:r>
                </w:p>
                <w:p w:rsidR="00D978F3" w:rsidRPr="0064338C" w:rsidRDefault="00D978F3" w:rsidP="00104BA3">
                  <w:pPr>
                    <w:pStyle w:val="Texto"/>
                    <w:spacing w:line="228" w:lineRule="exact"/>
                    <w:ind w:firstLine="0"/>
                    <w:jc w:val="center"/>
                    <w:rPr>
                      <w:b/>
                      <w:sz w:val="10"/>
                      <w:szCs w:val="10"/>
                    </w:rPr>
                  </w:pPr>
                  <w:r w:rsidRPr="0064338C">
                    <w:rPr>
                      <w:b/>
                      <w:sz w:val="10"/>
                      <w:szCs w:val="10"/>
                    </w:rPr>
                    <w:t>$/hectárea/año</w:t>
                  </w:r>
                </w:p>
              </w:tc>
              <w:tc>
                <w:tcPr>
                  <w:tcW w:w="696" w:type="dxa"/>
                  <w:tcBorders>
                    <w:top w:val="single" w:sz="6" w:space="0" w:color="auto"/>
                    <w:left w:val="single" w:sz="6" w:space="0" w:color="auto"/>
                    <w:bottom w:val="single" w:sz="6" w:space="0" w:color="auto"/>
                    <w:right w:val="single" w:sz="6" w:space="0" w:color="auto"/>
                  </w:tcBorders>
                  <w:shd w:val="clear" w:color="auto" w:fill="C0C0C0"/>
                  <w:vAlign w:val="center"/>
                </w:tcPr>
                <w:p w:rsidR="00D978F3" w:rsidRPr="0064338C" w:rsidRDefault="00D978F3" w:rsidP="00104BA3">
                  <w:pPr>
                    <w:pStyle w:val="Texto"/>
                    <w:spacing w:line="228" w:lineRule="exact"/>
                    <w:ind w:firstLine="0"/>
                    <w:jc w:val="center"/>
                    <w:rPr>
                      <w:b/>
                      <w:sz w:val="10"/>
                      <w:szCs w:val="10"/>
                    </w:rPr>
                  </w:pPr>
                  <w:r w:rsidRPr="0064338C">
                    <w:rPr>
                      <w:b/>
                      <w:sz w:val="10"/>
                      <w:szCs w:val="10"/>
                    </w:rPr>
                    <w:t>Persona beneficiaria</w:t>
                  </w:r>
                </w:p>
              </w:tc>
              <w:tc>
                <w:tcPr>
                  <w:tcW w:w="1409" w:type="dxa"/>
                  <w:gridSpan w:val="2"/>
                  <w:tcBorders>
                    <w:top w:val="single" w:sz="6" w:space="0" w:color="auto"/>
                    <w:left w:val="single" w:sz="6" w:space="0" w:color="auto"/>
                    <w:bottom w:val="single" w:sz="6" w:space="0" w:color="auto"/>
                    <w:right w:val="single" w:sz="6" w:space="0" w:color="auto"/>
                  </w:tcBorders>
                  <w:shd w:val="clear" w:color="auto" w:fill="C0C0C0"/>
                  <w:vAlign w:val="center"/>
                </w:tcPr>
                <w:p w:rsidR="00D978F3" w:rsidRPr="0064338C" w:rsidRDefault="00D978F3" w:rsidP="00104BA3">
                  <w:pPr>
                    <w:pStyle w:val="Texto"/>
                    <w:spacing w:line="228" w:lineRule="exact"/>
                    <w:ind w:firstLine="0"/>
                    <w:jc w:val="center"/>
                    <w:rPr>
                      <w:b/>
                      <w:sz w:val="10"/>
                      <w:szCs w:val="10"/>
                    </w:rPr>
                  </w:pPr>
                  <w:r w:rsidRPr="0064338C">
                    <w:rPr>
                      <w:b/>
                      <w:sz w:val="10"/>
                      <w:szCs w:val="10"/>
                    </w:rPr>
                    <w:t>Asistencia Técnica Certificada</w:t>
                  </w:r>
                </w:p>
              </w:tc>
            </w:tr>
            <w:tr w:rsidR="0064338C" w:rsidRPr="0064338C" w:rsidTr="00DF3C47">
              <w:trPr>
                <w:trHeight w:val="20"/>
              </w:trPr>
              <w:tc>
                <w:tcPr>
                  <w:tcW w:w="774" w:type="dxa"/>
                  <w:vMerge/>
                  <w:tcBorders>
                    <w:left w:val="single" w:sz="6" w:space="0" w:color="auto"/>
                    <w:bottom w:val="single" w:sz="6" w:space="0" w:color="auto"/>
                    <w:right w:val="single" w:sz="6" w:space="0" w:color="auto"/>
                  </w:tcBorders>
                  <w:shd w:val="clear" w:color="auto" w:fill="C0C0C0"/>
                  <w:vAlign w:val="center"/>
                </w:tcPr>
                <w:p w:rsidR="00D978F3" w:rsidRPr="0064338C" w:rsidRDefault="00D978F3" w:rsidP="00104BA3">
                  <w:pPr>
                    <w:pStyle w:val="Texto"/>
                    <w:spacing w:line="228" w:lineRule="exact"/>
                    <w:ind w:firstLine="0"/>
                    <w:jc w:val="center"/>
                    <w:rPr>
                      <w:b/>
                      <w:sz w:val="10"/>
                      <w:szCs w:val="10"/>
                    </w:rPr>
                  </w:pPr>
                </w:p>
              </w:tc>
              <w:tc>
                <w:tcPr>
                  <w:tcW w:w="752" w:type="dxa"/>
                  <w:vMerge/>
                  <w:tcBorders>
                    <w:left w:val="single" w:sz="6" w:space="0" w:color="auto"/>
                    <w:bottom w:val="single" w:sz="6" w:space="0" w:color="auto"/>
                    <w:right w:val="single" w:sz="6" w:space="0" w:color="auto"/>
                  </w:tcBorders>
                  <w:shd w:val="clear" w:color="auto" w:fill="C0C0C0"/>
                  <w:vAlign w:val="center"/>
                </w:tcPr>
                <w:p w:rsidR="00D978F3" w:rsidRPr="0064338C" w:rsidRDefault="00D978F3" w:rsidP="00104BA3">
                  <w:pPr>
                    <w:pStyle w:val="Texto"/>
                    <w:spacing w:line="228" w:lineRule="exact"/>
                    <w:ind w:firstLine="0"/>
                    <w:jc w:val="center"/>
                    <w:rPr>
                      <w:b/>
                      <w:sz w:val="10"/>
                      <w:szCs w:val="10"/>
                    </w:rPr>
                  </w:pPr>
                </w:p>
              </w:tc>
              <w:tc>
                <w:tcPr>
                  <w:tcW w:w="841" w:type="dxa"/>
                  <w:vMerge/>
                  <w:tcBorders>
                    <w:left w:val="single" w:sz="6" w:space="0" w:color="auto"/>
                    <w:bottom w:val="single" w:sz="6" w:space="0" w:color="auto"/>
                    <w:right w:val="single" w:sz="6" w:space="0" w:color="auto"/>
                  </w:tcBorders>
                  <w:shd w:val="clear" w:color="auto" w:fill="C0C0C0"/>
                  <w:vAlign w:val="center"/>
                </w:tcPr>
                <w:p w:rsidR="00D978F3" w:rsidRPr="0064338C" w:rsidRDefault="00D978F3" w:rsidP="00104BA3">
                  <w:pPr>
                    <w:pStyle w:val="Texto"/>
                    <w:spacing w:line="228" w:lineRule="exact"/>
                    <w:ind w:firstLine="0"/>
                    <w:jc w:val="center"/>
                    <w:rPr>
                      <w:b/>
                      <w:sz w:val="10"/>
                      <w:szCs w:val="10"/>
                    </w:rPr>
                  </w:pPr>
                </w:p>
              </w:tc>
              <w:tc>
                <w:tcPr>
                  <w:tcW w:w="696" w:type="dxa"/>
                  <w:tcBorders>
                    <w:top w:val="single" w:sz="6" w:space="0" w:color="auto"/>
                    <w:left w:val="single" w:sz="6" w:space="0" w:color="auto"/>
                    <w:bottom w:val="single" w:sz="6" w:space="0" w:color="auto"/>
                    <w:right w:val="single" w:sz="6" w:space="0" w:color="auto"/>
                  </w:tcBorders>
                  <w:shd w:val="clear" w:color="auto" w:fill="C0C0C0"/>
                  <w:vAlign w:val="center"/>
                </w:tcPr>
                <w:p w:rsidR="00D978F3" w:rsidRPr="0064338C" w:rsidRDefault="00D978F3" w:rsidP="00104BA3">
                  <w:pPr>
                    <w:pStyle w:val="Texto"/>
                    <w:spacing w:line="228" w:lineRule="exact"/>
                    <w:ind w:firstLine="0"/>
                    <w:jc w:val="center"/>
                    <w:rPr>
                      <w:b/>
                      <w:sz w:val="10"/>
                      <w:szCs w:val="10"/>
                    </w:rPr>
                  </w:pPr>
                  <w:r w:rsidRPr="0064338C">
                    <w:rPr>
                      <w:b/>
                      <w:sz w:val="10"/>
                      <w:szCs w:val="10"/>
                    </w:rPr>
                    <w:t>Número máximo de apoyos</w:t>
                  </w:r>
                </w:p>
              </w:tc>
              <w:tc>
                <w:tcPr>
                  <w:tcW w:w="518" w:type="dxa"/>
                  <w:tcBorders>
                    <w:top w:val="single" w:sz="6" w:space="0" w:color="auto"/>
                    <w:left w:val="single" w:sz="6" w:space="0" w:color="auto"/>
                    <w:bottom w:val="single" w:sz="6" w:space="0" w:color="auto"/>
                    <w:right w:val="single" w:sz="6" w:space="0" w:color="auto"/>
                  </w:tcBorders>
                  <w:shd w:val="clear" w:color="auto" w:fill="C0C0C0"/>
                  <w:vAlign w:val="center"/>
                </w:tcPr>
                <w:p w:rsidR="00D978F3" w:rsidRPr="0064338C" w:rsidRDefault="00D978F3" w:rsidP="00104BA3">
                  <w:pPr>
                    <w:pStyle w:val="Texto"/>
                    <w:spacing w:line="228" w:lineRule="exact"/>
                    <w:ind w:firstLine="0"/>
                    <w:jc w:val="center"/>
                    <w:rPr>
                      <w:b/>
                      <w:sz w:val="10"/>
                      <w:szCs w:val="10"/>
                    </w:rPr>
                  </w:pPr>
                  <w:r w:rsidRPr="0064338C">
                    <w:rPr>
                      <w:b/>
                      <w:sz w:val="10"/>
                      <w:szCs w:val="10"/>
                    </w:rPr>
                    <w:t>Número máximo de apoyos</w:t>
                  </w:r>
                </w:p>
              </w:tc>
              <w:tc>
                <w:tcPr>
                  <w:tcW w:w="891" w:type="dxa"/>
                  <w:tcBorders>
                    <w:top w:val="single" w:sz="6" w:space="0" w:color="auto"/>
                    <w:left w:val="single" w:sz="6" w:space="0" w:color="auto"/>
                    <w:bottom w:val="single" w:sz="6" w:space="0" w:color="auto"/>
                    <w:right w:val="single" w:sz="6" w:space="0" w:color="auto"/>
                  </w:tcBorders>
                  <w:shd w:val="clear" w:color="auto" w:fill="C0C0C0"/>
                  <w:vAlign w:val="center"/>
                </w:tcPr>
                <w:p w:rsidR="00D978F3" w:rsidRPr="0064338C" w:rsidRDefault="00D978F3" w:rsidP="00104BA3">
                  <w:pPr>
                    <w:pStyle w:val="Texto"/>
                    <w:spacing w:line="228" w:lineRule="exact"/>
                    <w:ind w:firstLine="0"/>
                    <w:jc w:val="center"/>
                    <w:rPr>
                      <w:b/>
                      <w:sz w:val="10"/>
                      <w:szCs w:val="10"/>
                    </w:rPr>
                  </w:pPr>
                  <w:r w:rsidRPr="0064338C">
                    <w:rPr>
                      <w:b/>
                      <w:sz w:val="10"/>
                      <w:szCs w:val="10"/>
                    </w:rPr>
                    <w:t>Capacidad Técnica Certificada requerida</w:t>
                  </w:r>
                </w:p>
              </w:tc>
            </w:tr>
            <w:tr w:rsidR="0064338C" w:rsidRPr="0064338C" w:rsidTr="00DF3C47">
              <w:trPr>
                <w:trHeight w:val="20"/>
              </w:trPr>
              <w:tc>
                <w:tcPr>
                  <w:tcW w:w="774" w:type="dxa"/>
                  <w:vMerge w:val="restart"/>
                  <w:tcBorders>
                    <w:top w:val="single" w:sz="6" w:space="0" w:color="auto"/>
                    <w:left w:val="single" w:sz="6" w:space="0" w:color="auto"/>
                    <w:right w:val="single" w:sz="6" w:space="0" w:color="auto"/>
                  </w:tcBorders>
                  <w:shd w:val="clear" w:color="000000" w:fill="auto"/>
                  <w:vAlign w:val="center"/>
                </w:tcPr>
                <w:p w:rsidR="00D978F3" w:rsidRPr="0064338C" w:rsidRDefault="00D978F3" w:rsidP="00104BA3">
                  <w:pPr>
                    <w:pStyle w:val="Texto"/>
                    <w:spacing w:line="228" w:lineRule="exact"/>
                    <w:ind w:firstLine="0"/>
                    <w:jc w:val="center"/>
                    <w:rPr>
                      <w:b/>
                      <w:sz w:val="10"/>
                      <w:szCs w:val="10"/>
                    </w:rPr>
                  </w:pPr>
                  <w:r w:rsidRPr="0064338C">
                    <w:rPr>
                      <w:b/>
                      <w:sz w:val="10"/>
                      <w:szCs w:val="10"/>
                    </w:rPr>
                    <w:t>SA.1</w:t>
                  </w:r>
                </w:p>
                <w:p w:rsidR="00D978F3" w:rsidRPr="0064338C" w:rsidRDefault="00D978F3" w:rsidP="00104BA3">
                  <w:pPr>
                    <w:pStyle w:val="Texto"/>
                    <w:spacing w:line="228" w:lineRule="exact"/>
                    <w:ind w:firstLine="0"/>
                    <w:jc w:val="center"/>
                    <w:rPr>
                      <w:b/>
                      <w:sz w:val="10"/>
                      <w:szCs w:val="10"/>
                    </w:rPr>
                  </w:pPr>
                  <w:r w:rsidRPr="0064338C">
                    <w:rPr>
                      <w:b/>
                      <w:sz w:val="10"/>
                      <w:szCs w:val="10"/>
                    </w:rPr>
                    <w:t>Pago por Servicios Ambientales</w:t>
                  </w:r>
                </w:p>
              </w:tc>
              <w:tc>
                <w:tcPr>
                  <w:tcW w:w="752" w:type="dxa"/>
                  <w:tcBorders>
                    <w:top w:val="single" w:sz="6" w:space="0" w:color="auto"/>
                    <w:left w:val="single" w:sz="6" w:space="0" w:color="auto"/>
                    <w:bottom w:val="single" w:sz="6" w:space="0" w:color="auto"/>
                    <w:right w:val="single" w:sz="6" w:space="0" w:color="auto"/>
                  </w:tcBorders>
                  <w:shd w:val="clear" w:color="000000" w:fill="auto"/>
                  <w:vAlign w:val="center"/>
                </w:tcPr>
                <w:p w:rsidR="00D978F3" w:rsidRPr="0064338C" w:rsidRDefault="00D978F3" w:rsidP="00104BA3">
                  <w:pPr>
                    <w:pStyle w:val="Texto"/>
                    <w:spacing w:line="228" w:lineRule="exact"/>
                    <w:ind w:firstLine="0"/>
                    <w:jc w:val="center"/>
                    <w:rPr>
                      <w:sz w:val="10"/>
                      <w:szCs w:val="10"/>
                    </w:rPr>
                  </w:pPr>
                  <w:r w:rsidRPr="0064338C">
                    <w:rPr>
                      <w:b/>
                      <w:sz w:val="10"/>
                      <w:szCs w:val="10"/>
                    </w:rPr>
                    <w:t>SA.1.1</w:t>
                  </w:r>
                  <w:r w:rsidRPr="0064338C">
                    <w:rPr>
                      <w:sz w:val="10"/>
                      <w:szCs w:val="10"/>
                    </w:rPr>
                    <w:t xml:space="preserve"> Servicios ambientales hidrológicos</w:t>
                  </w:r>
                </w:p>
              </w:tc>
              <w:tc>
                <w:tcPr>
                  <w:tcW w:w="841" w:type="dxa"/>
                  <w:tcBorders>
                    <w:top w:val="single" w:sz="6" w:space="0" w:color="auto"/>
                    <w:left w:val="single" w:sz="6" w:space="0" w:color="auto"/>
                    <w:bottom w:val="single" w:sz="6" w:space="0" w:color="auto"/>
                    <w:right w:val="single" w:sz="6" w:space="0" w:color="auto"/>
                  </w:tcBorders>
                  <w:shd w:val="clear" w:color="000000" w:fill="auto"/>
                  <w:vAlign w:val="center"/>
                </w:tcPr>
                <w:p w:rsidR="00D978F3" w:rsidRPr="0064338C" w:rsidRDefault="00D978F3" w:rsidP="00104BA3">
                  <w:pPr>
                    <w:pStyle w:val="Texto"/>
                    <w:spacing w:line="228" w:lineRule="exact"/>
                    <w:ind w:firstLine="0"/>
                    <w:jc w:val="center"/>
                    <w:rPr>
                      <w:sz w:val="10"/>
                      <w:szCs w:val="10"/>
                    </w:rPr>
                  </w:pPr>
                  <w:r w:rsidRPr="0064338C">
                    <w:rPr>
                      <w:sz w:val="10"/>
                      <w:szCs w:val="10"/>
                    </w:rPr>
                    <w:t>1,100</w:t>
                  </w:r>
                </w:p>
              </w:tc>
              <w:tc>
                <w:tcPr>
                  <w:tcW w:w="696" w:type="dxa"/>
                  <w:vMerge w:val="restart"/>
                  <w:tcBorders>
                    <w:top w:val="single" w:sz="6" w:space="0" w:color="auto"/>
                    <w:left w:val="single" w:sz="6" w:space="0" w:color="auto"/>
                    <w:right w:val="single" w:sz="6" w:space="0" w:color="auto"/>
                  </w:tcBorders>
                  <w:shd w:val="clear" w:color="000000" w:fill="auto"/>
                  <w:vAlign w:val="center"/>
                </w:tcPr>
                <w:p w:rsidR="00D978F3" w:rsidRPr="0064338C" w:rsidRDefault="00D978F3" w:rsidP="00104BA3">
                  <w:pPr>
                    <w:pStyle w:val="Texto"/>
                    <w:spacing w:line="228" w:lineRule="exact"/>
                    <w:ind w:firstLine="0"/>
                    <w:jc w:val="center"/>
                    <w:rPr>
                      <w:sz w:val="10"/>
                      <w:szCs w:val="10"/>
                    </w:rPr>
                  </w:pPr>
                  <w:r w:rsidRPr="0064338C">
                    <w:rPr>
                      <w:sz w:val="10"/>
                      <w:szCs w:val="10"/>
                    </w:rPr>
                    <w:t>1</w:t>
                  </w:r>
                </w:p>
              </w:tc>
              <w:tc>
                <w:tcPr>
                  <w:tcW w:w="518" w:type="dxa"/>
                  <w:vMerge w:val="restart"/>
                  <w:tcBorders>
                    <w:top w:val="single" w:sz="6" w:space="0" w:color="auto"/>
                    <w:left w:val="single" w:sz="6" w:space="0" w:color="auto"/>
                    <w:right w:val="single" w:sz="6" w:space="0" w:color="auto"/>
                  </w:tcBorders>
                  <w:shd w:val="clear" w:color="000000" w:fill="auto"/>
                  <w:vAlign w:val="center"/>
                </w:tcPr>
                <w:p w:rsidR="00D978F3" w:rsidRPr="0064338C" w:rsidRDefault="00D978F3" w:rsidP="00104BA3">
                  <w:pPr>
                    <w:pStyle w:val="Texto"/>
                    <w:spacing w:line="228" w:lineRule="exact"/>
                    <w:ind w:firstLine="0"/>
                    <w:jc w:val="center"/>
                    <w:rPr>
                      <w:sz w:val="10"/>
                      <w:szCs w:val="10"/>
                    </w:rPr>
                  </w:pPr>
                  <w:r w:rsidRPr="0064338C">
                    <w:rPr>
                      <w:sz w:val="10"/>
                      <w:szCs w:val="10"/>
                    </w:rPr>
                    <w:t>No aplica</w:t>
                  </w:r>
                </w:p>
              </w:tc>
              <w:tc>
                <w:tcPr>
                  <w:tcW w:w="891" w:type="dxa"/>
                  <w:vMerge w:val="restart"/>
                  <w:tcBorders>
                    <w:top w:val="single" w:sz="6" w:space="0" w:color="auto"/>
                    <w:left w:val="single" w:sz="6" w:space="0" w:color="auto"/>
                    <w:right w:val="single" w:sz="6" w:space="0" w:color="auto"/>
                  </w:tcBorders>
                  <w:shd w:val="clear" w:color="000000" w:fill="auto"/>
                  <w:vAlign w:val="center"/>
                </w:tcPr>
                <w:p w:rsidR="00D978F3" w:rsidRPr="0064338C" w:rsidRDefault="00D978F3" w:rsidP="00104BA3">
                  <w:pPr>
                    <w:pStyle w:val="Texto"/>
                    <w:spacing w:line="228" w:lineRule="exact"/>
                    <w:ind w:firstLine="0"/>
                    <w:jc w:val="center"/>
                    <w:rPr>
                      <w:sz w:val="10"/>
                      <w:szCs w:val="10"/>
                    </w:rPr>
                  </w:pPr>
                  <w:r w:rsidRPr="0064338C">
                    <w:rPr>
                      <w:sz w:val="10"/>
                      <w:szCs w:val="10"/>
                    </w:rPr>
                    <w:t>Servicios ambientales</w:t>
                  </w:r>
                </w:p>
              </w:tc>
            </w:tr>
            <w:tr w:rsidR="0064338C" w:rsidRPr="0064338C" w:rsidTr="00DF3C47">
              <w:trPr>
                <w:trHeight w:val="20"/>
              </w:trPr>
              <w:tc>
                <w:tcPr>
                  <w:tcW w:w="774" w:type="dxa"/>
                  <w:vMerge/>
                  <w:tcBorders>
                    <w:top w:val="single" w:sz="6" w:space="0" w:color="auto"/>
                    <w:left w:val="single" w:sz="6" w:space="0" w:color="auto"/>
                    <w:right w:val="single" w:sz="6" w:space="0" w:color="auto"/>
                  </w:tcBorders>
                  <w:shd w:val="clear" w:color="000000" w:fill="auto"/>
                  <w:vAlign w:val="center"/>
                </w:tcPr>
                <w:p w:rsidR="00D978F3" w:rsidRPr="0064338C" w:rsidRDefault="00D978F3" w:rsidP="00104BA3">
                  <w:pPr>
                    <w:pStyle w:val="Texto"/>
                    <w:spacing w:line="228" w:lineRule="exact"/>
                    <w:ind w:firstLine="0"/>
                    <w:jc w:val="center"/>
                    <w:rPr>
                      <w:b/>
                      <w:sz w:val="10"/>
                      <w:szCs w:val="10"/>
                    </w:rPr>
                  </w:pPr>
                </w:p>
              </w:tc>
              <w:tc>
                <w:tcPr>
                  <w:tcW w:w="752" w:type="dxa"/>
                  <w:tcBorders>
                    <w:top w:val="single" w:sz="6" w:space="0" w:color="auto"/>
                    <w:left w:val="single" w:sz="6" w:space="0" w:color="auto"/>
                    <w:bottom w:val="single" w:sz="6" w:space="0" w:color="auto"/>
                    <w:right w:val="single" w:sz="6" w:space="0" w:color="auto"/>
                  </w:tcBorders>
                  <w:shd w:val="clear" w:color="000000" w:fill="auto"/>
                  <w:vAlign w:val="center"/>
                </w:tcPr>
                <w:p w:rsidR="00D978F3" w:rsidRPr="0064338C" w:rsidRDefault="00D978F3" w:rsidP="00104BA3">
                  <w:pPr>
                    <w:pStyle w:val="Texto"/>
                    <w:spacing w:line="228" w:lineRule="exact"/>
                    <w:ind w:firstLine="0"/>
                    <w:jc w:val="center"/>
                    <w:rPr>
                      <w:sz w:val="10"/>
                      <w:szCs w:val="10"/>
                    </w:rPr>
                  </w:pPr>
                  <w:r w:rsidRPr="0064338C">
                    <w:rPr>
                      <w:b/>
                      <w:sz w:val="10"/>
                      <w:szCs w:val="10"/>
                    </w:rPr>
                    <w:t>SA.1.2</w:t>
                  </w:r>
                  <w:r w:rsidRPr="0064338C">
                    <w:rPr>
                      <w:sz w:val="10"/>
                      <w:szCs w:val="10"/>
                    </w:rPr>
                    <w:t xml:space="preserve"> Conservación de la Biodiversidad</w:t>
                  </w:r>
                </w:p>
              </w:tc>
              <w:tc>
                <w:tcPr>
                  <w:tcW w:w="841" w:type="dxa"/>
                  <w:tcBorders>
                    <w:top w:val="single" w:sz="6" w:space="0" w:color="auto"/>
                    <w:left w:val="single" w:sz="6" w:space="0" w:color="auto"/>
                    <w:bottom w:val="single" w:sz="6" w:space="0" w:color="auto"/>
                    <w:right w:val="single" w:sz="6" w:space="0" w:color="auto"/>
                  </w:tcBorders>
                  <w:shd w:val="clear" w:color="000000" w:fill="auto"/>
                  <w:vAlign w:val="center"/>
                </w:tcPr>
                <w:p w:rsidR="00D978F3" w:rsidRPr="001B7F59" w:rsidRDefault="00D978F3" w:rsidP="00104BA3">
                  <w:pPr>
                    <w:pStyle w:val="Texto"/>
                    <w:spacing w:line="228" w:lineRule="exact"/>
                    <w:ind w:firstLine="0"/>
                    <w:jc w:val="center"/>
                    <w:rPr>
                      <w:color w:val="FF0000"/>
                      <w:sz w:val="10"/>
                      <w:szCs w:val="10"/>
                    </w:rPr>
                  </w:pPr>
                  <w:r w:rsidRPr="001B7F59">
                    <w:rPr>
                      <w:color w:val="FF0000"/>
                      <w:sz w:val="10"/>
                      <w:szCs w:val="10"/>
                    </w:rPr>
                    <w:t>1,100</w:t>
                  </w:r>
                </w:p>
              </w:tc>
              <w:tc>
                <w:tcPr>
                  <w:tcW w:w="696" w:type="dxa"/>
                  <w:vMerge/>
                  <w:tcBorders>
                    <w:top w:val="single" w:sz="6" w:space="0" w:color="auto"/>
                    <w:left w:val="single" w:sz="6" w:space="0" w:color="auto"/>
                    <w:right w:val="single" w:sz="6" w:space="0" w:color="auto"/>
                  </w:tcBorders>
                  <w:shd w:val="clear" w:color="000000" w:fill="auto"/>
                  <w:vAlign w:val="center"/>
                </w:tcPr>
                <w:p w:rsidR="00D978F3" w:rsidRPr="0064338C" w:rsidRDefault="00D978F3" w:rsidP="00104BA3">
                  <w:pPr>
                    <w:pStyle w:val="Texto"/>
                    <w:spacing w:line="228" w:lineRule="exact"/>
                    <w:ind w:firstLine="0"/>
                    <w:jc w:val="center"/>
                    <w:rPr>
                      <w:sz w:val="10"/>
                      <w:szCs w:val="10"/>
                    </w:rPr>
                  </w:pPr>
                </w:p>
              </w:tc>
              <w:tc>
                <w:tcPr>
                  <w:tcW w:w="518" w:type="dxa"/>
                  <w:vMerge/>
                  <w:tcBorders>
                    <w:top w:val="single" w:sz="6" w:space="0" w:color="auto"/>
                    <w:left w:val="single" w:sz="6" w:space="0" w:color="auto"/>
                    <w:right w:val="single" w:sz="6" w:space="0" w:color="auto"/>
                  </w:tcBorders>
                  <w:shd w:val="clear" w:color="000000" w:fill="auto"/>
                  <w:vAlign w:val="center"/>
                </w:tcPr>
                <w:p w:rsidR="00D978F3" w:rsidRPr="0064338C" w:rsidRDefault="00D978F3" w:rsidP="00104BA3">
                  <w:pPr>
                    <w:pStyle w:val="Texto"/>
                    <w:spacing w:line="228" w:lineRule="exact"/>
                    <w:ind w:firstLine="0"/>
                    <w:jc w:val="center"/>
                    <w:rPr>
                      <w:sz w:val="10"/>
                      <w:szCs w:val="10"/>
                    </w:rPr>
                  </w:pPr>
                </w:p>
              </w:tc>
              <w:tc>
                <w:tcPr>
                  <w:tcW w:w="891" w:type="dxa"/>
                  <w:vMerge/>
                  <w:tcBorders>
                    <w:top w:val="single" w:sz="6" w:space="0" w:color="auto"/>
                    <w:left w:val="single" w:sz="6" w:space="0" w:color="auto"/>
                    <w:right w:val="single" w:sz="6" w:space="0" w:color="auto"/>
                  </w:tcBorders>
                  <w:shd w:val="clear" w:color="000000" w:fill="auto"/>
                  <w:vAlign w:val="center"/>
                </w:tcPr>
                <w:p w:rsidR="00D978F3" w:rsidRPr="0064338C" w:rsidRDefault="00D978F3" w:rsidP="00104BA3">
                  <w:pPr>
                    <w:pStyle w:val="Texto"/>
                    <w:spacing w:line="228" w:lineRule="exact"/>
                    <w:ind w:firstLine="0"/>
                    <w:jc w:val="center"/>
                    <w:rPr>
                      <w:sz w:val="10"/>
                      <w:szCs w:val="10"/>
                    </w:rPr>
                  </w:pPr>
                </w:p>
              </w:tc>
            </w:tr>
            <w:tr w:rsidR="0064338C" w:rsidRPr="0064338C" w:rsidTr="00DF3C47">
              <w:trPr>
                <w:trHeight w:val="20"/>
              </w:trPr>
              <w:tc>
                <w:tcPr>
                  <w:tcW w:w="774" w:type="dxa"/>
                  <w:vMerge/>
                  <w:tcBorders>
                    <w:left w:val="single" w:sz="6" w:space="0" w:color="auto"/>
                    <w:bottom w:val="single" w:sz="6" w:space="0" w:color="auto"/>
                    <w:right w:val="single" w:sz="6" w:space="0" w:color="auto"/>
                  </w:tcBorders>
                  <w:shd w:val="clear" w:color="000000" w:fill="auto"/>
                  <w:vAlign w:val="center"/>
                </w:tcPr>
                <w:p w:rsidR="00D978F3" w:rsidRPr="0064338C" w:rsidRDefault="00D978F3" w:rsidP="00104BA3">
                  <w:pPr>
                    <w:pStyle w:val="Texto"/>
                    <w:spacing w:line="228" w:lineRule="exact"/>
                    <w:ind w:firstLine="0"/>
                    <w:jc w:val="center"/>
                    <w:rPr>
                      <w:b/>
                      <w:sz w:val="10"/>
                      <w:szCs w:val="10"/>
                    </w:rPr>
                  </w:pPr>
                </w:p>
              </w:tc>
              <w:tc>
                <w:tcPr>
                  <w:tcW w:w="752" w:type="dxa"/>
                  <w:tcBorders>
                    <w:top w:val="single" w:sz="6" w:space="0" w:color="auto"/>
                    <w:left w:val="single" w:sz="6" w:space="0" w:color="auto"/>
                    <w:bottom w:val="single" w:sz="6" w:space="0" w:color="auto"/>
                    <w:right w:val="single" w:sz="6" w:space="0" w:color="auto"/>
                  </w:tcBorders>
                  <w:shd w:val="clear" w:color="000000" w:fill="auto"/>
                  <w:vAlign w:val="center"/>
                </w:tcPr>
                <w:p w:rsidR="00D978F3" w:rsidRPr="0064338C" w:rsidRDefault="00D978F3" w:rsidP="00104BA3">
                  <w:pPr>
                    <w:pStyle w:val="Texto"/>
                    <w:spacing w:after="0" w:line="240" w:lineRule="auto"/>
                    <w:ind w:firstLine="0"/>
                    <w:jc w:val="center"/>
                    <w:rPr>
                      <w:sz w:val="10"/>
                      <w:szCs w:val="10"/>
                    </w:rPr>
                  </w:pPr>
                  <w:r w:rsidRPr="0064338C">
                    <w:rPr>
                      <w:sz w:val="10"/>
                      <w:szCs w:val="10"/>
                    </w:rPr>
                    <w:t>SA.1.3 Selva Lacandona</w:t>
                  </w:r>
                </w:p>
              </w:tc>
              <w:tc>
                <w:tcPr>
                  <w:tcW w:w="841" w:type="dxa"/>
                  <w:tcBorders>
                    <w:top w:val="single" w:sz="6" w:space="0" w:color="auto"/>
                    <w:left w:val="single" w:sz="6" w:space="0" w:color="auto"/>
                    <w:bottom w:val="single" w:sz="6" w:space="0" w:color="auto"/>
                    <w:right w:val="single" w:sz="6" w:space="0" w:color="auto"/>
                  </w:tcBorders>
                  <w:shd w:val="clear" w:color="000000" w:fill="auto"/>
                  <w:vAlign w:val="center"/>
                </w:tcPr>
                <w:p w:rsidR="00D978F3" w:rsidRPr="0064338C" w:rsidRDefault="00D978F3" w:rsidP="00104BA3">
                  <w:pPr>
                    <w:pStyle w:val="Texto"/>
                    <w:spacing w:after="0" w:line="240" w:lineRule="auto"/>
                    <w:ind w:firstLine="0"/>
                    <w:jc w:val="center"/>
                    <w:rPr>
                      <w:sz w:val="10"/>
                      <w:szCs w:val="10"/>
                    </w:rPr>
                  </w:pPr>
                  <w:r w:rsidRPr="0064338C">
                    <w:rPr>
                      <w:sz w:val="10"/>
                      <w:szCs w:val="10"/>
                    </w:rPr>
                    <w:t>1,000</w:t>
                  </w:r>
                </w:p>
              </w:tc>
              <w:tc>
                <w:tcPr>
                  <w:tcW w:w="696" w:type="dxa"/>
                  <w:vMerge/>
                  <w:tcBorders>
                    <w:left w:val="single" w:sz="6" w:space="0" w:color="auto"/>
                    <w:bottom w:val="single" w:sz="6" w:space="0" w:color="auto"/>
                    <w:right w:val="single" w:sz="6" w:space="0" w:color="auto"/>
                  </w:tcBorders>
                  <w:shd w:val="clear" w:color="000000" w:fill="auto"/>
                  <w:vAlign w:val="center"/>
                </w:tcPr>
                <w:p w:rsidR="00D978F3" w:rsidRPr="0064338C" w:rsidRDefault="00D978F3" w:rsidP="00104BA3">
                  <w:pPr>
                    <w:pStyle w:val="Texto"/>
                    <w:spacing w:line="228" w:lineRule="exact"/>
                    <w:ind w:firstLine="0"/>
                    <w:jc w:val="center"/>
                    <w:rPr>
                      <w:sz w:val="10"/>
                      <w:szCs w:val="10"/>
                    </w:rPr>
                  </w:pPr>
                </w:p>
              </w:tc>
              <w:tc>
                <w:tcPr>
                  <w:tcW w:w="518" w:type="dxa"/>
                  <w:vMerge/>
                  <w:tcBorders>
                    <w:left w:val="single" w:sz="6" w:space="0" w:color="auto"/>
                    <w:bottom w:val="single" w:sz="6" w:space="0" w:color="auto"/>
                    <w:right w:val="single" w:sz="6" w:space="0" w:color="auto"/>
                  </w:tcBorders>
                  <w:shd w:val="clear" w:color="000000" w:fill="auto"/>
                  <w:vAlign w:val="center"/>
                </w:tcPr>
                <w:p w:rsidR="00D978F3" w:rsidRPr="0064338C" w:rsidRDefault="00D978F3" w:rsidP="00104BA3">
                  <w:pPr>
                    <w:pStyle w:val="Texto"/>
                    <w:spacing w:line="228" w:lineRule="exact"/>
                    <w:ind w:firstLine="0"/>
                    <w:jc w:val="center"/>
                    <w:rPr>
                      <w:sz w:val="10"/>
                      <w:szCs w:val="10"/>
                    </w:rPr>
                  </w:pPr>
                </w:p>
              </w:tc>
              <w:tc>
                <w:tcPr>
                  <w:tcW w:w="891" w:type="dxa"/>
                  <w:vMerge/>
                  <w:tcBorders>
                    <w:left w:val="single" w:sz="6" w:space="0" w:color="auto"/>
                    <w:bottom w:val="single" w:sz="6" w:space="0" w:color="auto"/>
                    <w:right w:val="single" w:sz="6" w:space="0" w:color="auto"/>
                  </w:tcBorders>
                  <w:shd w:val="clear" w:color="000000" w:fill="auto"/>
                  <w:vAlign w:val="center"/>
                </w:tcPr>
                <w:p w:rsidR="00D978F3" w:rsidRPr="0064338C" w:rsidRDefault="00D978F3" w:rsidP="00104BA3">
                  <w:pPr>
                    <w:pStyle w:val="Texto"/>
                    <w:spacing w:line="228" w:lineRule="exact"/>
                    <w:ind w:firstLine="0"/>
                    <w:jc w:val="center"/>
                    <w:rPr>
                      <w:sz w:val="10"/>
                      <w:szCs w:val="10"/>
                    </w:rPr>
                  </w:pPr>
                </w:p>
              </w:tc>
            </w:tr>
            <w:tr w:rsidR="0064338C" w:rsidRPr="0064338C" w:rsidTr="00DF3C47">
              <w:trPr>
                <w:trHeight w:val="20"/>
              </w:trPr>
              <w:tc>
                <w:tcPr>
                  <w:tcW w:w="774" w:type="dxa"/>
                  <w:tcBorders>
                    <w:top w:val="single" w:sz="6" w:space="0" w:color="auto"/>
                    <w:left w:val="single" w:sz="6" w:space="0" w:color="auto"/>
                    <w:bottom w:val="single" w:sz="6" w:space="0" w:color="auto"/>
                    <w:right w:val="single" w:sz="6" w:space="0" w:color="auto"/>
                  </w:tcBorders>
                  <w:shd w:val="clear" w:color="000000" w:fill="auto"/>
                  <w:vAlign w:val="center"/>
                </w:tcPr>
                <w:p w:rsidR="00D978F3" w:rsidRPr="0064338C" w:rsidRDefault="00D978F3" w:rsidP="00104BA3">
                  <w:pPr>
                    <w:pStyle w:val="Texto"/>
                    <w:spacing w:line="228" w:lineRule="exact"/>
                    <w:ind w:firstLine="0"/>
                    <w:jc w:val="center"/>
                    <w:rPr>
                      <w:b/>
                      <w:sz w:val="10"/>
                      <w:szCs w:val="10"/>
                    </w:rPr>
                  </w:pPr>
                  <w:r w:rsidRPr="0064338C">
                    <w:rPr>
                      <w:b/>
                      <w:sz w:val="10"/>
                      <w:szCs w:val="10"/>
                    </w:rPr>
                    <w:t>SA.2 Mecanismos Locales de Pago por Servicios Ambientales a través de fondos concurrentes</w:t>
                  </w:r>
                </w:p>
              </w:tc>
              <w:tc>
                <w:tcPr>
                  <w:tcW w:w="752" w:type="dxa"/>
                  <w:tcBorders>
                    <w:top w:val="single" w:sz="6" w:space="0" w:color="auto"/>
                    <w:left w:val="single" w:sz="6" w:space="0" w:color="auto"/>
                    <w:bottom w:val="single" w:sz="6" w:space="0" w:color="auto"/>
                    <w:right w:val="single" w:sz="6" w:space="0" w:color="auto"/>
                  </w:tcBorders>
                  <w:shd w:val="clear" w:color="000000" w:fill="auto"/>
                  <w:vAlign w:val="center"/>
                </w:tcPr>
                <w:p w:rsidR="00D978F3" w:rsidRPr="0064338C" w:rsidRDefault="00D978F3" w:rsidP="00104BA3">
                  <w:pPr>
                    <w:pStyle w:val="Texto"/>
                    <w:spacing w:line="228" w:lineRule="exact"/>
                    <w:ind w:firstLine="0"/>
                    <w:jc w:val="center"/>
                    <w:rPr>
                      <w:b/>
                      <w:sz w:val="10"/>
                      <w:szCs w:val="10"/>
                    </w:rPr>
                  </w:pPr>
                  <w:r w:rsidRPr="0064338C">
                    <w:rPr>
                      <w:b/>
                      <w:sz w:val="10"/>
                      <w:szCs w:val="10"/>
                    </w:rPr>
                    <w:t>No aplica</w:t>
                  </w:r>
                </w:p>
              </w:tc>
              <w:tc>
                <w:tcPr>
                  <w:tcW w:w="841" w:type="dxa"/>
                  <w:tcBorders>
                    <w:top w:val="single" w:sz="6" w:space="0" w:color="auto"/>
                    <w:left w:val="single" w:sz="6" w:space="0" w:color="auto"/>
                    <w:bottom w:val="single" w:sz="6" w:space="0" w:color="auto"/>
                    <w:right w:val="single" w:sz="6" w:space="0" w:color="auto"/>
                  </w:tcBorders>
                  <w:shd w:val="clear" w:color="000000" w:fill="auto"/>
                  <w:vAlign w:val="center"/>
                </w:tcPr>
                <w:p w:rsidR="00D978F3" w:rsidRPr="0064338C" w:rsidRDefault="00D978F3" w:rsidP="00104BA3">
                  <w:pPr>
                    <w:pStyle w:val="Texto"/>
                    <w:spacing w:line="228" w:lineRule="exact"/>
                    <w:ind w:firstLine="0"/>
                    <w:jc w:val="center"/>
                    <w:rPr>
                      <w:sz w:val="10"/>
                      <w:szCs w:val="10"/>
                    </w:rPr>
                  </w:pPr>
                  <w:r w:rsidRPr="0064338C">
                    <w:rPr>
                      <w:sz w:val="10"/>
                      <w:szCs w:val="10"/>
                    </w:rPr>
                    <w:t>600</w:t>
                  </w:r>
                </w:p>
              </w:tc>
              <w:tc>
                <w:tcPr>
                  <w:tcW w:w="696" w:type="dxa"/>
                  <w:tcBorders>
                    <w:top w:val="single" w:sz="6" w:space="0" w:color="auto"/>
                    <w:left w:val="single" w:sz="6" w:space="0" w:color="auto"/>
                    <w:bottom w:val="single" w:sz="6" w:space="0" w:color="auto"/>
                    <w:right w:val="single" w:sz="6" w:space="0" w:color="auto"/>
                  </w:tcBorders>
                  <w:shd w:val="clear" w:color="000000" w:fill="auto"/>
                  <w:vAlign w:val="center"/>
                </w:tcPr>
                <w:p w:rsidR="00D978F3" w:rsidRPr="0064338C" w:rsidRDefault="00D978F3" w:rsidP="00104BA3">
                  <w:pPr>
                    <w:pStyle w:val="Texto"/>
                    <w:spacing w:line="228" w:lineRule="exact"/>
                    <w:ind w:firstLine="0"/>
                    <w:jc w:val="center"/>
                    <w:rPr>
                      <w:sz w:val="10"/>
                      <w:szCs w:val="10"/>
                    </w:rPr>
                  </w:pPr>
                  <w:r w:rsidRPr="0064338C">
                    <w:rPr>
                      <w:sz w:val="10"/>
                      <w:szCs w:val="10"/>
                      <w:lang w:val="es-MX"/>
                    </w:rPr>
                    <w:t>No aplica</w:t>
                  </w:r>
                </w:p>
              </w:tc>
              <w:tc>
                <w:tcPr>
                  <w:tcW w:w="518" w:type="dxa"/>
                  <w:tcBorders>
                    <w:top w:val="single" w:sz="6" w:space="0" w:color="auto"/>
                    <w:left w:val="single" w:sz="6" w:space="0" w:color="auto"/>
                    <w:bottom w:val="single" w:sz="6" w:space="0" w:color="auto"/>
                    <w:right w:val="single" w:sz="6" w:space="0" w:color="auto"/>
                  </w:tcBorders>
                  <w:shd w:val="clear" w:color="000000" w:fill="auto"/>
                  <w:vAlign w:val="center"/>
                </w:tcPr>
                <w:p w:rsidR="00D978F3" w:rsidRPr="0064338C" w:rsidRDefault="00D978F3" w:rsidP="00104BA3">
                  <w:pPr>
                    <w:pStyle w:val="Texto"/>
                    <w:spacing w:line="228" w:lineRule="exact"/>
                    <w:ind w:firstLine="0"/>
                    <w:jc w:val="center"/>
                    <w:rPr>
                      <w:sz w:val="10"/>
                      <w:szCs w:val="10"/>
                    </w:rPr>
                  </w:pPr>
                  <w:r w:rsidRPr="0064338C">
                    <w:rPr>
                      <w:sz w:val="10"/>
                      <w:szCs w:val="10"/>
                    </w:rPr>
                    <w:t>No Aplica</w:t>
                  </w:r>
                </w:p>
              </w:tc>
              <w:tc>
                <w:tcPr>
                  <w:tcW w:w="891" w:type="dxa"/>
                  <w:tcBorders>
                    <w:top w:val="single" w:sz="6" w:space="0" w:color="auto"/>
                    <w:left w:val="single" w:sz="6" w:space="0" w:color="auto"/>
                    <w:bottom w:val="single" w:sz="6" w:space="0" w:color="auto"/>
                    <w:right w:val="single" w:sz="6" w:space="0" w:color="auto"/>
                  </w:tcBorders>
                  <w:shd w:val="clear" w:color="000000" w:fill="auto"/>
                  <w:vAlign w:val="center"/>
                </w:tcPr>
                <w:p w:rsidR="00D978F3" w:rsidRPr="0064338C" w:rsidRDefault="00D978F3" w:rsidP="00104BA3">
                  <w:pPr>
                    <w:pStyle w:val="Texto"/>
                    <w:spacing w:line="228" w:lineRule="exact"/>
                    <w:ind w:firstLine="0"/>
                    <w:jc w:val="center"/>
                    <w:rPr>
                      <w:sz w:val="10"/>
                      <w:szCs w:val="10"/>
                    </w:rPr>
                  </w:pPr>
                  <w:r w:rsidRPr="0064338C">
                    <w:rPr>
                      <w:sz w:val="10"/>
                      <w:szCs w:val="10"/>
                    </w:rPr>
                    <w:t>Servicios Ambientales</w:t>
                  </w:r>
                </w:p>
              </w:tc>
            </w:tr>
          </w:tbl>
          <w:p w:rsidR="003F331F" w:rsidRDefault="003F331F" w:rsidP="00720ED5">
            <w:pPr>
              <w:pStyle w:val="Texto"/>
              <w:spacing w:line="228" w:lineRule="exact"/>
              <w:ind w:firstLine="0"/>
              <w:rPr>
                <w:rFonts w:eastAsia="Calibri"/>
                <w:szCs w:val="18"/>
                <w:lang w:val="es-MX" w:eastAsia="en-US"/>
              </w:rPr>
            </w:pPr>
          </w:p>
          <w:p w:rsidR="00727C7E" w:rsidRDefault="00727C7E" w:rsidP="00720ED5">
            <w:pPr>
              <w:pStyle w:val="Texto"/>
              <w:spacing w:line="228" w:lineRule="exact"/>
              <w:ind w:firstLine="0"/>
              <w:rPr>
                <w:rFonts w:eastAsia="Calibri"/>
                <w:szCs w:val="18"/>
                <w:lang w:val="es-MX" w:eastAsia="en-US"/>
              </w:rPr>
            </w:pPr>
          </w:p>
          <w:p w:rsidR="00727C7E" w:rsidRDefault="00727C7E" w:rsidP="00720ED5">
            <w:pPr>
              <w:pStyle w:val="Texto"/>
              <w:spacing w:line="228" w:lineRule="exact"/>
              <w:ind w:firstLine="0"/>
              <w:rPr>
                <w:rFonts w:eastAsia="Calibri"/>
                <w:szCs w:val="18"/>
                <w:lang w:val="es-MX" w:eastAsia="en-US"/>
              </w:rPr>
            </w:pPr>
          </w:p>
          <w:p w:rsidR="00727C7E" w:rsidRDefault="00727C7E" w:rsidP="00720ED5">
            <w:pPr>
              <w:pStyle w:val="Texto"/>
              <w:spacing w:line="228" w:lineRule="exact"/>
              <w:ind w:firstLine="0"/>
              <w:rPr>
                <w:rFonts w:eastAsia="Calibri"/>
                <w:szCs w:val="18"/>
                <w:lang w:val="es-MX" w:eastAsia="en-US"/>
              </w:rPr>
            </w:pPr>
          </w:p>
          <w:p w:rsidR="00727C7E" w:rsidRDefault="00727C7E" w:rsidP="00720ED5">
            <w:pPr>
              <w:pStyle w:val="Texto"/>
              <w:spacing w:line="228" w:lineRule="exact"/>
              <w:ind w:firstLine="0"/>
              <w:rPr>
                <w:rFonts w:eastAsia="Calibri"/>
                <w:szCs w:val="18"/>
                <w:lang w:val="es-MX" w:eastAsia="en-US"/>
              </w:rPr>
            </w:pPr>
          </w:p>
          <w:p w:rsidR="00727C7E" w:rsidRDefault="00727C7E" w:rsidP="00720ED5">
            <w:pPr>
              <w:pStyle w:val="Texto"/>
              <w:spacing w:line="228" w:lineRule="exact"/>
              <w:ind w:firstLine="0"/>
              <w:rPr>
                <w:rFonts w:eastAsia="Calibri"/>
                <w:szCs w:val="18"/>
                <w:lang w:val="es-MX" w:eastAsia="en-US"/>
              </w:rPr>
            </w:pPr>
          </w:p>
          <w:p w:rsidR="00727C7E" w:rsidRDefault="00727C7E" w:rsidP="00720ED5">
            <w:pPr>
              <w:pStyle w:val="Texto"/>
              <w:spacing w:line="228" w:lineRule="exact"/>
              <w:ind w:firstLine="0"/>
              <w:rPr>
                <w:rFonts w:eastAsia="Calibri"/>
                <w:szCs w:val="18"/>
                <w:lang w:val="es-MX" w:eastAsia="en-US"/>
              </w:rPr>
            </w:pPr>
          </w:p>
          <w:p w:rsidR="00727C7E" w:rsidRPr="0064338C" w:rsidRDefault="00727C7E" w:rsidP="00720ED5">
            <w:pPr>
              <w:pStyle w:val="Texto"/>
              <w:spacing w:line="228" w:lineRule="exact"/>
              <w:ind w:firstLine="0"/>
              <w:rPr>
                <w:rFonts w:eastAsia="Calibri"/>
                <w:szCs w:val="18"/>
                <w:lang w:val="es-MX" w:eastAsia="en-US"/>
              </w:rPr>
            </w:pPr>
          </w:p>
        </w:tc>
        <w:tc>
          <w:tcPr>
            <w:tcW w:w="476" w:type="pct"/>
          </w:tcPr>
          <w:p w:rsidR="003F331F" w:rsidRPr="0064338C" w:rsidRDefault="005D5CB6" w:rsidP="002F33F0">
            <w:pPr>
              <w:pStyle w:val="Texto"/>
              <w:spacing w:line="228" w:lineRule="exact"/>
              <w:ind w:firstLine="0"/>
              <w:rPr>
                <w:rFonts w:eastAsia="Calibri"/>
                <w:szCs w:val="18"/>
                <w:lang w:val="es-MX" w:eastAsia="en-US"/>
              </w:rPr>
            </w:pPr>
            <w:r w:rsidRPr="0064338C">
              <w:rPr>
                <w:rFonts w:eastAsia="Calibri"/>
                <w:szCs w:val="18"/>
                <w:lang w:val="es-MX" w:eastAsia="en-US"/>
              </w:rPr>
              <w:t>Actualización de monto.</w:t>
            </w:r>
          </w:p>
        </w:tc>
      </w:tr>
      <w:tr w:rsidR="0064338C" w:rsidRPr="0064338C" w:rsidTr="00CF135F">
        <w:tc>
          <w:tcPr>
            <w:tcW w:w="1880" w:type="pct"/>
          </w:tcPr>
          <w:tbl>
            <w:tblPr>
              <w:tblW w:w="4384" w:type="dxa"/>
              <w:tblInd w:w="144" w:type="dxa"/>
              <w:tblCellMar>
                <w:left w:w="70" w:type="dxa"/>
                <w:right w:w="70" w:type="dxa"/>
              </w:tblCellMar>
              <w:tblLook w:val="0000" w:firstRow="0" w:lastRow="0" w:firstColumn="0" w:lastColumn="0" w:noHBand="0" w:noVBand="0"/>
            </w:tblPr>
            <w:tblGrid>
              <w:gridCol w:w="908"/>
              <w:gridCol w:w="648"/>
              <w:gridCol w:w="647"/>
              <w:gridCol w:w="148"/>
              <w:gridCol w:w="696"/>
              <w:gridCol w:w="148"/>
              <w:gridCol w:w="523"/>
              <w:gridCol w:w="666"/>
            </w:tblGrid>
            <w:tr w:rsidR="0064338C" w:rsidRPr="0064338C" w:rsidTr="00DF3C47">
              <w:trPr>
                <w:trHeight w:val="20"/>
              </w:trPr>
              <w:tc>
                <w:tcPr>
                  <w:tcW w:w="4384" w:type="dxa"/>
                  <w:gridSpan w:val="8"/>
                  <w:tcBorders>
                    <w:top w:val="single" w:sz="6" w:space="0" w:color="auto"/>
                    <w:left w:val="single" w:sz="6" w:space="0" w:color="auto"/>
                    <w:bottom w:val="single" w:sz="6" w:space="0" w:color="000000"/>
                    <w:right w:val="single" w:sz="6" w:space="0" w:color="auto"/>
                  </w:tcBorders>
                  <w:shd w:val="clear" w:color="000000" w:fill="C0C0C0"/>
                  <w:vAlign w:val="center"/>
                </w:tcPr>
                <w:p w:rsidR="003F331F" w:rsidRPr="0064338C" w:rsidRDefault="003F331F" w:rsidP="00635EF1">
                  <w:pPr>
                    <w:pStyle w:val="Texto"/>
                    <w:spacing w:line="230" w:lineRule="exact"/>
                    <w:ind w:firstLine="0"/>
                    <w:jc w:val="center"/>
                    <w:rPr>
                      <w:b/>
                      <w:sz w:val="10"/>
                      <w:szCs w:val="10"/>
                    </w:rPr>
                  </w:pPr>
                  <w:r w:rsidRPr="0064338C">
                    <w:rPr>
                      <w:b/>
                      <w:sz w:val="10"/>
                      <w:szCs w:val="10"/>
                    </w:rPr>
                    <w:t>Componente VI. Plantaciones Forestales Comerciales</w:t>
                  </w:r>
                </w:p>
              </w:tc>
            </w:tr>
            <w:tr w:rsidR="0064338C" w:rsidRPr="0064338C" w:rsidTr="00DF3C47">
              <w:trPr>
                <w:trHeight w:val="20"/>
              </w:trPr>
              <w:tc>
                <w:tcPr>
                  <w:tcW w:w="699" w:type="dxa"/>
                  <w:vMerge w:val="restart"/>
                  <w:tcBorders>
                    <w:top w:val="single" w:sz="6" w:space="0" w:color="auto"/>
                    <w:left w:val="single" w:sz="6" w:space="0" w:color="auto"/>
                    <w:right w:val="single" w:sz="6" w:space="0" w:color="auto"/>
                  </w:tcBorders>
                  <w:shd w:val="clear" w:color="000000" w:fill="C0C0C0"/>
                  <w:vAlign w:val="center"/>
                </w:tcPr>
                <w:p w:rsidR="003F331F" w:rsidRPr="0064338C" w:rsidRDefault="003F331F" w:rsidP="00635EF1">
                  <w:pPr>
                    <w:pStyle w:val="Texto"/>
                    <w:spacing w:line="230" w:lineRule="exact"/>
                    <w:ind w:firstLine="0"/>
                    <w:jc w:val="center"/>
                    <w:rPr>
                      <w:b/>
                      <w:sz w:val="10"/>
                      <w:szCs w:val="10"/>
                    </w:rPr>
                  </w:pPr>
                  <w:r w:rsidRPr="0064338C">
                    <w:rPr>
                      <w:b/>
                      <w:sz w:val="10"/>
                      <w:szCs w:val="10"/>
                    </w:rPr>
                    <w:t>Concepto</w:t>
                  </w:r>
                </w:p>
              </w:tc>
              <w:tc>
                <w:tcPr>
                  <w:tcW w:w="709" w:type="dxa"/>
                  <w:vMerge w:val="restart"/>
                  <w:tcBorders>
                    <w:top w:val="single" w:sz="6" w:space="0" w:color="auto"/>
                    <w:left w:val="single" w:sz="6" w:space="0" w:color="auto"/>
                    <w:right w:val="single" w:sz="6" w:space="0" w:color="auto"/>
                  </w:tcBorders>
                  <w:shd w:val="clear" w:color="000000" w:fill="C0C0C0"/>
                  <w:vAlign w:val="center"/>
                </w:tcPr>
                <w:p w:rsidR="003F331F" w:rsidRPr="0064338C" w:rsidRDefault="003F331F" w:rsidP="00635EF1">
                  <w:pPr>
                    <w:pStyle w:val="Texto"/>
                    <w:spacing w:line="230" w:lineRule="exact"/>
                    <w:ind w:firstLine="0"/>
                    <w:jc w:val="center"/>
                    <w:rPr>
                      <w:b/>
                      <w:sz w:val="10"/>
                      <w:szCs w:val="10"/>
                    </w:rPr>
                  </w:pPr>
                  <w:r w:rsidRPr="0064338C">
                    <w:rPr>
                      <w:b/>
                      <w:sz w:val="10"/>
                      <w:szCs w:val="10"/>
                    </w:rPr>
                    <w:t>Modalidad</w:t>
                  </w:r>
                </w:p>
              </w:tc>
              <w:tc>
                <w:tcPr>
                  <w:tcW w:w="708" w:type="dxa"/>
                  <w:vMerge w:val="restart"/>
                  <w:tcBorders>
                    <w:top w:val="single" w:sz="6" w:space="0" w:color="auto"/>
                    <w:left w:val="single" w:sz="6" w:space="0" w:color="auto"/>
                    <w:right w:val="single" w:sz="6" w:space="0" w:color="auto"/>
                  </w:tcBorders>
                  <w:shd w:val="clear" w:color="000000" w:fill="C0C0C0"/>
                  <w:vAlign w:val="center"/>
                </w:tcPr>
                <w:p w:rsidR="003F331F" w:rsidRPr="0064338C" w:rsidRDefault="003F331F" w:rsidP="00635EF1">
                  <w:pPr>
                    <w:pStyle w:val="Texto"/>
                    <w:spacing w:line="230" w:lineRule="exact"/>
                    <w:ind w:firstLine="0"/>
                    <w:jc w:val="center"/>
                    <w:rPr>
                      <w:b/>
                      <w:sz w:val="10"/>
                      <w:szCs w:val="10"/>
                    </w:rPr>
                  </w:pPr>
                  <w:r w:rsidRPr="0064338C">
                    <w:rPr>
                      <w:b/>
                      <w:sz w:val="10"/>
                      <w:szCs w:val="10"/>
                    </w:rPr>
                    <w:t>Monto máximo ($)</w:t>
                  </w:r>
                </w:p>
              </w:tc>
              <w:tc>
                <w:tcPr>
                  <w:tcW w:w="160" w:type="dxa"/>
                  <w:tcBorders>
                    <w:top w:val="single" w:sz="6" w:space="0" w:color="auto"/>
                    <w:left w:val="single" w:sz="6" w:space="0" w:color="auto"/>
                    <w:right w:val="single" w:sz="6" w:space="0" w:color="auto"/>
                  </w:tcBorders>
                  <w:vAlign w:val="center"/>
                </w:tcPr>
                <w:p w:rsidR="003F331F" w:rsidRPr="0064338C" w:rsidRDefault="003F331F" w:rsidP="00635EF1">
                  <w:pPr>
                    <w:pStyle w:val="Texto"/>
                    <w:spacing w:line="230" w:lineRule="exact"/>
                    <w:ind w:firstLine="0"/>
                    <w:jc w:val="center"/>
                    <w:rPr>
                      <w:b/>
                      <w:sz w:val="10"/>
                      <w:szCs w:val="10"/>
                    </w:rPr>
                  </w:pPr>
                </w:p>
              </w:tc>
              <w:tc>
                <w:tcPr>
                  <w:tcW w:w="691" w:type="dxa"/>
                  <w:tcBorders>
                    <w:top w:val="single" w:sz="6" w:space="0" w:color="auto"/>
                    <w:left w:val="single" w:sz="6" w:space="0" w:color="auto"/>
                    <w:bottom w:val="single" w:sz="6" w:space="0" w:color="auto"/>
                    <w:right w:val="single" w:sz="6" w:space="0" w:color="auto"/>
                  </w:tcBorders>
                  <w:shd w:val="clear" w:color="000000" w:fill="C0C0C0"/>
                  <w:vAlign w:val="center"/>
                </w:tcPr>
                <w:p w:rsidR="003F331F" w:rsidRPr="0064338C" w:rsidRDefault="003F331F" w:rsidP="00635EF1">
                  <w:pPr>
                    <w:pStyle w:val="Texto"/>
                    <w:spacing w:line="230" w:lineRule="exact"/>
                    <w:ind w:firstLine="0"/>
                    <w:jc w:val="center"/>
                    <w:rPr>
                      <w:b/>
                      <w:sz w:val="10"/>
                      <w:szCs w:val="10"/>
                    </w:rPr>
                  </w:pPr>
                  <w:r w:rsidRPr="0064338C">
                    <w:rPr>
                      <w:b/>
                      <w:sz w:val="10"/>
                      <w:szCs w:val="10"/>
                    </w:rPr>
                    <w:t>Persona beneficiaria</w:t>
                  </w:r>
                </w:p>
              </w:tc>
              <w:tc>
                <w:tcPr>
                  <w:tcW w:w="160" w:type="dxa"/>
                  <w:tcBorders>
                    <w:top w:val="single" w:sz="6" w:space="0" w:color="auto"/>
                    <w:left w:val="single" w:sz="6" w:space="0" w:color="auto"/>
                    <w:right w:val="single" w:sz="6" w:space="0" w:color="auto"/>
                  </w:tcBorders>
                  <w:vAlign w:val="center"/>
                </w:tcPr>
                <w:p w:rsidR="003F331F" w:rsidRPr="0064338C" w:rsidRDefault="003F331F" w:rsidP="00635EF1">
                  <w:pPr>
                    <w:pStyle w:val="Texto"/>
                    <w:spacing w:line="230" w:lineRule="exact"/>
                    <w:ind w:firstLine="0"/>
                    <w:jc w:val="center"/>
                    <w:rPr>
                      <w:b/>
                      <w:sz w:val="10"/>
                      <w:szCs w:val="10"/>
                    </w:rPr>
                  </w:pPr>
                </w:p>
              </w:tc>
              <w:tc>
                <w:tcPr>
                  <w:tcW w:w="1257" w:type="dxa"/>
                  <w:gridSpan w:val="2"/>
                  <w:tcBorders>
                    <w:top w:val="single" w:sz="6" w:space="0" w:color="auto"/>
                    <w:left w:val="single" w:sz="6" w:space="0" w:color="auto"/>
                    <w:bottom w:val="single" w:sz="6" w:space="0" w:color="auto"/>
                    <w:right w:val="single" w:sz="6" w:space="0" w:color="auto"/>
                  </w:tcBorders>
                  <w:shd w:val="clear" w:color="000000" w:fill="C0C0C0"/>
                  <w:vAlign w:val="center"/>
                </w:tcPr>
                <w:p w:rsidR="003F331F" w:rsidRPr="0064338C" w:rsidRDefault="003F331F" w:rsidP="00635EF1">
                  <w:pPr>
                    <w:pStyle w:val="Texto"/>
                    <w:spacing w:line="230" w:lineRule="exact"/>
                    <w:ind w:firstLine="0"/>
                    <w:jc w:val="center"/>
                    <w:rPr>
                      <w:b/>
                      <w:sz w:val="10"/>
                      <w:szCs w:val="10"/>
                    </w:rPr>
                  </w:pPr>
                  <w:r w:rsidRPr="0064338C">
                    <w:rPr>
                      <w:b/>
                      <w:sz w:val="10"/>
                      <w:szCs w:val="10"/>
                    </w:rPr>
                    <w:t>Asistencia Técnica Certificada</w:t>
                  </w:r>
                </w:p>
              </w:tc>
            </w:tr>
            <w:tr w:rsidR="0064338C" w:rsidRPr="0064338C" w:rsidTr="00DF3C47">
              <w:trPr>
                <w:trHeight w:val="20"/>
              </w:trPr>
              <w:tc>
                <w:tcPr>
                  <w:tcW w:w="699" w:type="dxa"/>
                  <w:vMerge/>
                  <w:tcBorders>
                    <w:left w:val="single" w:sz="6" w:space="0" w:color="auto"/>
                    <w:bottom w:val="single" w:sz="6" w:space="0" w:color="000000"/>
                    <w:right w:val="single" w:sz="6" w:space="0" w:color="auto"/>
                  </w:tcBorders>
                  <w:vAlign w:val="center"/>
                </w:tcPr>
                <w:p w:rsidR="003F331F" w:rsidRPr="0064338C" w:rsidRDefault="003F331F" w:rsidP="00635EF1">
                  <w:pPr>
                    <w:pStyle w:val="Texto"/>
                    <w:spacing w:line="230" w:lineRule="exact"/>
                    <w:ind w:firstLine="0"/>
                    <w:jc w:val="center"/>
                    <w:rPr>
                      <w:b/>
                      <w:sz w:val="10"/>
                      <w:szCs w:val="10"/>
                    </w:rPr>
                  </w:pPr>
                </w:p>
              </w:tc>
              <w:tc>
                <w:tcPr>
                  <w:tcW w:w="709" w:type="dxa"/>
                  <w:vMerge/>
                  <w:tcBorders>
                    <w:left w:val="single" w:sz="6" w:space="0" w:color="auto"/>
                    <w:bottom w:val="single" w:sz="6" w:space="0" w:color="000000"/>
                    <w:right w:val="single" w:sz="6" w:space="0" w:color="auto"/>
                  </w:tcBorders>
                  <w:vAlign w:val="center"/>
                </w:tcPr>
                <w:p w:rsidR="003F331F" w:rsidRPr="0064338C" w:rsidRDefault="003F331F" w:rsidP="00635EF1">
                  <w:pPr>
                    <w:pStyle w:val="Texto"/>
                    <w:spacing w:line="230" w:lineRule="exact"/>
                    <w:ind w:firstLine="0"/>
                    <w:jc w:val="center"/>
                    <w:rPr>
                      <w:b/>
                      <w:sz w:val="10"/>
                      <w:szCs w:val="10"/>
                    </w:rPr>
                  </w:pPr>
                </w:p>
              </w:tc>
              <w:tc>
                <w:tcPr>
                  <w:tcW w:w="708" w:type="dxa"/>
                  <w:vMerge/>
                  <w:tcBorders>
                    <w:left w:val="single" w:sz="6" w:space="0" w:color="auto"/>
                    <w:bottom w:val="single" w:sz="6" w:space="0" w:color="000000"/>
                    <w:right w:val="single" w:sz="6" w:space="0" w:color="auto"/>
                  </w:tcBorders>
                  <w:vAlign w:val="center"/>
                </w:tcPr>
                <w:p w:rsidR="003F331F" w:rsidRPr="0064338C" w:rsidRDefault="003F331F" w:rsidP="00635EF1">
                  <w:pPr>
                    <w:pStyle w:val="Texto"/>
                    <w:spacing w:line="230" w:lineRule="exact"/>
                    <w:ind w:firstLine="0"/>
                    <w:jc w:val="center"/>
                    <w:rPr>
                      <w:b/>
                      <w:sz w:val="10"/>
                      <w:szCs w:val="10"/>
                    </w:rPr>
                  </w:pPr>
                </w:p>
              </w:tc>
              <w:tc>
                <w:tcPr>
                  <w:tcW w:w="160" w:type="dxa"/>
                  <w:tcBorders>
                    <w:left w:val="single" w:sz="6" w:space="0" w:color="auto"/>
                    <w:right w:val="single" w:sz="6" w:space="0" w:color="auto"/>
                  </w:tcBorders>
                  <w:vAlign w:val="center"/>
                </w:tcPr>
                <w:p w:rsidR="003F331F" w:rsidRPr="0064338C" w:rsidRDefault="003F331F" w:rsidP="00635EF1">
                  <w:pPr>
                    <w:pStyle w:val="Texto"/>
                    <w:spacing w:line="230" w:lineRule="exact"/>
                    <w:ind w:firstLine="0"/>
                    <w:jc w:val="center"/>
                    <w:rPr>
                      <w:b/>
                      <w:sz w:val="10"/>
                      <w:szCs w:val="10"/>
                    </w:rPr>
                  </w:pPr>
                </w:p>
              </w:tc>
              <w:tc>
                <w:tcPr>
                  <w:tcW w:w="691" w:type="dxa"/>
                  <w:tcBorders>
                    <w:top w:val="single" w:sz="6" w:space="0" w:color="auto"/>
                    <w:left w:val="single" w:sz="6" w:space="0" w:color="auto"/>
                    <w:bottom w:val="single" w:sz="6" w:space="0" w:color="auto"/>
                    <w:right w:val="single" w:sz="6" w:space="0" w:color="auto"/>
                  </w:tcBorders>
                  <w:shd w:val="clear" w:color="000000" w:fill="C0C0C0"/>
                  <w:vAlign w:val="center"/>
                </w:tcPr>
                <w:p w:rsidR="003F331F" w:rsidRPr="0064338C" w:rsidRDefault="003F331F" w:rsidP="00635EF1">
                  <w:pPr>
                    <w:pStyle w:val="Texto"/>
                    <w:spacing w:line="230" w:lineRule="exact"/>
                    <w:ind w:firstLine="0"/>
                    <w:jc w:val="center"/>
                    <w:rPr>
                      <w:b/>
                      <w:sz w:val="10"/>
                      <w:szCs w:val="10"/>
                    </w:rPr>
                  </w:pPr>
                  <w:r w:rsidRPr="0064338C">
                    <w:rPr>
                      <w:b/>
                      <w:sz w:val="10"/>
                      <w:szCs w:val="10"/>
                    </w:rPr>
                    <w:t>Número máximo de apoyos</w:t>
                  </w:r>
                </w:p>
              </w:tc>
              <w:tc>
                <w:tcPr>
                  <w:tcW w:w="160" w:type="dxa"/>
                  <w:tcBorders>
                    <w:left w:val="single" w:sz="6" w:space="0" w:color="auto"/>
                    <w:right w:val="single" w:sz="6" w:space="0" w:color="auto"/>
                  </w:tcBorders>
                  <w:vAlign w:val="center"/>
                </w:tcPr>
                <w:p w:rsidR="003F331F" w:rsidRPr="0064338C" w:rsidRDefault="003F331F" w:rsidP="00635EF1">
                  <w:pPr>
                    <w:pStyle w:val="Texto"/>
                    <w:spacing w:line="230" w:lineRule="exact"/>
                    <w:ind w:firstLine="0"/>
                    <w:jc w:val="center"/>
                    <w:rPr>
                      <w:b/>
                      <w:sz w:val="10"/>
                      <w:szCs w:val="10"/>
                    </w:rPr>
                  </w:pPr>
                </w:p>
              </w:tc>
              <w:tc>
                <w:tcPr>
                  <w:tcW w:w="549" w:type="dxa"/>
                  <w:tcBorders>
                    <w:top w:val="single" w:sz="6" w:space="0" w:color="auto"/>
                    <w:left w:val="single" w:sz="6" w:space="0" w:color="auto"/>
                    <w:bottom w:val="single" w:sz="6" w:space="0" w:color="auto"/>
                    <w:right w:val="single" w:sz="6" w:space="0" w:color="auto"/>
                  </w:tcBorders>
                  <w:shd w:val="clear" w:color="000000" w:fill="C0C0C0"/>
                  <w:vAlign w:val="center"/>
                </w:tcPr>
                <w:p w:rsidR="003F331F" w:rsidRPr="0064338C" w:rsidRDefault="003F331F" w:rsidP="00635EF1">
                  <w:pPr>
                    <w:pStyle w:val="Texto"/>
                    <w:spacing w:line="230" w:lineRule="exact"/>
                    <w:ind w:firstLine="0"/>
                    <w:jc w:val="center"/>
                    <w:rPr>
                      <w:b/>
                      <w:sz w:val="10"/>
                      <w:szCs w:val="10"/>
                    </w:rPr>
                  </w:pPr>
                  <w:r w:rsidRPr="0064338C">
                    <w:rPr>
                      <w:b/>
                      <w:sz w:val="10"/>
                      <w:szCs w:val="10"/>
                    </w:rPr>
                    <w:t>Número máximo de apoyos</w:t>
                  </w:r>
                </w:p>
              </w:tc>
              <w:tc>
                <w:tcPr>
                  <w:tcW w:w="708" w:type="dxa"/>
                  <w:tcBorders>
                    <w:top w:val="single" w:sz="6" w:space="0" w:color="auto"/>
                    <w:left w:val="single" w:sz="6" w:space="0" w:color="auto"/>
                    <w:bottom w:val="single" w:sz="6" w:space="0" w:color="auto"/>
                    <w:right w:val="single" w:sz="6" w:space="0" w:color="auto"/>
                  </w:tcBorders>
                  <w:shd w:val="clear" w:color="000000" w:fill="C0C0C0"/>
                  <w:vAlign w:val="center"/>
                </w:tcPr>
                <w:p w:rsidR="003F331F" w:rsidRPr="0064338C" w:rsidRDefault="003F331F" w:rsidP="00635EF1">
                  <w:pPr>
                    <w:pStyle w:val="Texto"/>
                    <w:spacing w:line="230" w:lineRule="exact"/>
                    <w:ind w:firstLine="0"/>
                    <w:jc w:val="center"/>
                    <w:rPr>
                      <w:b/>
                      <w:sz w:val="10"/>
                      <w:szCs w:val="10"/>
                    </w:rPr>
                  </w:pPr>
                  <w:r w:rsidRPr="0064338C">
                    <w:rPr>
                      <w:b/>
                      <w:sz w:val="10"/>
                      <w:szCs w:val="10"/>
                    </w:rPr>
                    <w:t>Capacidad Técnica Certificada requerida</w:t>
                  </w:r>
                </w:p>
              </w:tc>
            </w:tr>
            <w:tr w:rsidR="0064338C" w:rsidRPr="0064338C" w:rsidTr="00DF3C47">
              <w:trPr>
                <w:trHeight w:val="20"/>
              </w:trPr>
              <w:tc>
                <w:tcPr>
                  <w:tcW w:w="699"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30" w:lineRule="exact"/>
                    <w:ind w:firstLine="0"/>
                    <w:jc w:val="center"/>
                    <w:rPr>
                      <w:b/>
                      <w:sz w:val="10"/>
                      <w:szCs w:val="10"/>
                    </w:rPr>
                  </w:pPr>
                  <w:r w:rsidRPr="0064338C">
                    <w:rPr>
                      <w:b/>
                      <w:sz w:val="10"/>
                      <w:szCs w:val="10"/>
                    </w:rPr>
                    <w:t xml:space="preserve">PFC.1 Establecimiento y mantenimiento inicial de plantaciones forestales </w:t>
                  </w:r>
                  <w:r w:rsidRPr="0064338C">
                    <w:rPr>
                      <w:b/>
                      <w:sz w:val="10"/>
                      <w:szCs w:val="10"/>
                    </w:rPr>
                    <w:lastRenderedPageBreak/>
                    <w:t>comerciales</w:t>
                  </w:r>
                </w:p>
              </w:tc>
              <w:tc>
                <w:tcPr>
                  <w:tcW w:w="709"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30" w:lineRule="exact"/>
                    <w:ind w:firstLine="0"/>
                    <w:jc w:val="center"/>
                    <w:rPr>
                      <w:sz w:val="10"/>
                      <w:szCs w:val="10"/>
                    </w:rPr>
                  </w:pPr>
                  <w:r w:rsidRPr="0064338C">
                    <w:rPr>
                      <w:sz w:val="10"/>
                      <w:szCs w:val="10"/>
                    </w:rPr>
                    <w:lastRenderedPageBreak/>
                    <w:t>No aplica</w:t>
                  </w:r>
                </w:p>
              </w:tc>
              <w:tc>
                <w:tcPr>
                  <w:tcW w:w="708"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30" w:lineRule="exact"/>
                    <w:ind w:firstLine="0"/>
                    <w:jc w:val="center"/>
                    <w:rPr>
                      <w:sz w:val="10"/>
                      <w:szCs w:val="10"/>
                    </w:rPr>
                  </w:pPr>
                  <w:r w:rsidRPr="0064338C">
                    <w:rPr>
                      <w:sz w:val="10"/>
                      <w:szCs w:val="10"/>
                    </w:rPr>
                    <w:t>11’800,000</w:t>
                  </w:r>
                </w:p>
              </w:tc>
              <w:tc>
                <w:tcPr>
                  <w:tcW w:w="160" w:type="dxa"/>
                  <w:tcBorders>
                    <w:left w:val="single" w:sz="6" w:space="0" w:color="auto"/>
                    <w:right w:val="single" w:sz="6" w:space="0" w:color="auto"/>
                  </w:tcBorders>
                  <w:vAlign w:val="center"/>
                </w:tcPr>
                <w:p w:rsidR="003F331F" w:rsidRPr="0064338C" w:rsidRDefault="003F331F" w:rsidP="00635EF1">
                  <w:pPr>
                    <w:pStyle w:val="Texto"/>
                    <w:spacing w:line="230" w:lineRule="exact"/>
                    <w:ind w:firstLine="0"/>
                    <w:jc w:val="center"/>
                    <w:rPr>
                      <w:sz w:val="10"/>
                      <w:szCs w:val="10"/>
                    </w:rPr>
                  </w:pPr>
                </w:p>
              </w:tc>
              <w:tc>
                <w:tcPr>
                  <w:tcW w:w="691"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30" w:lineRule="exact"/>
                    <w:ind w:firstLine="0"/>
                    <w:jc w:val="center"/>
                    <w:rPr>
                      <w:sz w:val="10"/>
                      <w:szCs w:val="10"/>
                    </w:rPr>
                  </w:pPr>
                  <w:r w:rsidRPr="0064338C">
                    <w:rPr>
                      <w:sz w:val="10"/>
                      <w:szCs w:val="10"/>
                    </w:rPr>
                    <w:t>2</w:t>
                  </w:r>
                </w:p>
              </w:tc>
              <w:tc>
                <w:tcPr>
                  <w:tcW w:w="160" w:type="dxa"/>
                  <w:tcBorders>
                    <w:left w:val="single" w:sz="6" w:space="0" w:color="auto"/>
                    <w:right w:val="single" w:sz="6" w:space="0" w:color="auto"/>
                  </w:tcBorders>
                  <w:vAlign w:val="center"/>
                </w:tcPr>
                <w:p w:rsidR="003F331F" w:rsidRPr="0064338C" w:rsidRDefault="003F331F" w:rsidP="00635EF1">
                  <w:pPr>
                    <w:pStyle w:val="Texto"/>
                    <w:spacing w:line="230" w:lineRule="exact"/>
                    <w:ind w:firstLine="0"/>
                    <w:jc w:val="center"/>
                    <w:rPr>
                      <w:sz w:val="10"/>
                      <w:szCs w:val="10"/>
                    </w:rPr>
                  </w:pPr>
                </w:p>
              </w:tc>
              <w:tc>
                <w:tcPr>
                  <w:tcW w:w="549"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30" w:lineRule="exact"/>
                    <w:ind w:firstLine="0"/>
                    <w:jc w:val="center"/>
                    <w:rPr>
                      <w:sz w:val="10"/>
                      <w:szCs w:val="10"/>
                    </w:rPr>
                  </w:pPr>
                  <w:r w:rsidRPr="0064338C">
                    <w:rPr>
                      <w:sz w:val="10"/>
                      <w:szCs w:val="10"/>
                    </w:rPr>
                    <w:t>No aplica</w:t>
                  </w:r>
                </w:p>
              </w:tc>
              <w:tc>
                <w:tcPr>
                  <w:tcW w:w="708"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30" w:lineRule="exact"/>
                    <w:ind w:firstLine="0"/>
                    <w:jc w:val="center"/>
                    <w:rPr>
                      <w:sz w:val="10"/>
                      <w:szCs w:val="10"/>
                    </w:rPr>
                  </w:pPr>
                  <w:r w:rsidRPr="0064338C">
                    <w:rPr>
                      <w:sz w:val="10"/>
                      <w:szCs w:val="10"/>
                    </w:rPr>
                    <w:t>Registro Forestal Nacional</w:t>
                  </w:r>
                </w:p>
              </w:tc>
            </w:tr>
            <w:tr w:rsidR="0064338C" w:rsidRPr="0064338C" w:rsidTr="00DF3C47">
              <w:trPr>
                <w:trHeight w:val="20"/>
              </w:trPr>
              <w:tc>
                <w:tcPr>
                  <w:tcW w:w="699"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30" w:lineRule="exact"/>
                    <w:ind w:firstLine="0"/>
                    <w:jc w:val="center"/>
                    <w:rPr>
                      <w:b/>
                      <w:sz w:val="10"/>
                      <w:szCs w:val="10"/>
                    </w:rPr>
                  </w:pPr>
                  <w:r w:rsidRPr="0064338C">
                    <w:rPr>
                      <w:b/>
                      <w:sz w:val="10"/>
                      <w:szCs w:val="10"/>
                    </w:rPr>
                    <w:lastRenderedPageBreak/>
                    <w:t>PFC.2 Plantaciones forestales comerciales establecidas</w:t>
                  </w:r>
                </w:p>
              </w:tc>
              <w:tc>
                <w:tcPr>
                  <w:tcW w:w="709"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30" w:lineRule="exact"/>
                    <w:ind w:firstLine="0"/>
                    <w:jc w:val="center"/>
                    <w:rPr>
                      <w:sz w:val="10"/>
                      <w:szCs w:val="10"/>
                    </w:rPr>
                  </w:pPr>
                  <w:r w:rsidRPr="0064338C">
                    <w:rPr>
                      <w:sz w:val="10"/>
                      <w:szCs w:val="10"/>
                    </w:rPr>
                    <w:t>No aplica</w:t>
                  </w:r>
                </w:p>
              </w:tc>
              <w:tc>
                <w:tcPr>
                  <w:tcW w:w="708"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30" w:lineRule="exact"/>
                    <w:ind w:firstLine="0"/>
                    <w:jc w:val="center"/>
                    <w:rPr>
                      <w:sz w:val="10"/>
                      <w:szCs w:val="10"/>
                    </w:rPr>
                  </w:pPr>
                  <w:r w:rsidRPr="0064338C">
                    <w:rPr>
                      <w:sz w:val="10"/>
                      <w:szCs w:val="10"/>
                    </w:rPr>
                    <w:t>11’800,000</w:t>
                  </w:r>
                </w:p>
              </w:tc>
              <w:tc>
                <w:tcPr>
                  <w:tcW w:w="160" w:type="dxa"/>
                  <w:tcBorders>
                    <w:left w:val="single" w:sz="6" w:space="0" w:color="auto"/>
                    <w:bottom w:val="single" w:sz="6" w:space="0" w:color="auto"/>
                    <w:right w:val="single" w:sz="6" w:space="0" w:color="auto"/>
                  </w:tcBorders>
                  <w:vAlign w:val="center"/>
                </w:tcPr>
                <w:p w:rsidR="003F331F" w:rsidRPr="0064338C" w:rsidRDefault="003F331F" w:rsidP="00635EF1">
                  <w:pPr>
                    <w:pStyle w:val="Texto"/>
                    <w:spacing w:line="230" w:lineRule="exact"/>
                    <w:ind w:firstLine="0"/>
                    <w:jc w:val="center"/>
                    <w:rPr>
                      <w:sz w:val="10"/>
                      <w:szCs w:val="10"/>
                    </w:rPr>
                  </w:pPr>
                </w:p>
              </w:tc>
              <w:tc>
                <w:tcPr>
                  <w:tcW w:w="691"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30" w:lineRule="exact"/>
                    <w:ind w:firstLine="0"/>
                    <w:jc w:val="center"/>
                    <w:rPr>
                      <w:sz w:val="10"/>
                      <w:szCs w:val="10"/>
                    </w:rPr>
                  </w:pPr>
                  <w:r w:rsidRPr="0064338C">
                    <w:rPr>
                      <w:sz w:val="10"/>
                      <w:szCs w:val="10"/>
                    </w:rPr>
                    <w:t>2</w:t>
                  </w:r>
                </w:p>
              </w:tc>
              <w:tc>
                <w:tcPr>
                  <w:tcW w:w="160" w:type="dxa"/>
                  <w:tcBorders>
                    <w:left w:val="single" w:sz="6" w:space="0" w:color="auto"/>
                    <w:bottom w:val="single" w:sz="6" w:space="0" w:color="auto"/>
                    <w:right w:val="single" w:sz="6" w:space="0" w:color="auto"/>
                  </w:tcBorders>
                  <w:vAlign w:val="center"/>
                </w:tcPr>
                <w:p w:rsidR="003F331F" w:rsidRPr="0064338C" w:rsidRDefault="003F331F" w:rsidP="00635EF1">
                  <w:pPr>
                    <w:pStyle w:val="Texto"/>
                    <w:spacing w:line="230" w:lineRule="exact"/>
                    <w:ind w:firstLine="0"/>
                    <w:jc w:val="center"/>
                    <w:rPr>
                      <w:sz w:val="10"/>
                      <w:szCs w:val="10"/>
                    </w:rPr>
                  </w:pPr>
                </w:p>
              </w:tc>
              <w:tc>
                <w:tcPr>
                  <w:tcW w:w="549"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30" w:lineRule="exact"/>
                    <w:ind w:firstLine="0"/>
                    <w:jc w:val="center"/>
                    <w:rPr>
                      <w:sz w:val="10"/>
                      <w:szCs w:val="10"/>
                    </w:rPr>
                  </w:pPr>
                  <w:r w:rsidRPr="0064338C">
                    <w:rPr>
                      <w:sz w:val="10"/>
                      <w:szCs w:val="10"/>
                    </w:rPr>
                    <w:t>No aplica</w:t>
                  </w:r>
                </w:p>
              </w:tc>
              <w:tc>
                <w:tcPr>
                  <w:tcW w:w="708"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30" w:lineRule="exact"/>
                    <w:ind w:firstLine="0"/>
                    <w:jc w:val="center"/>
                    <w:rPr>
                      <w:sz w:val="10"/>
                      <w:szCs w:val="10"/>
                    </w:rPr>
                  </w:pPr>
                  <w:r w:rsidRPr="0064338C">
                    <w:rPr>
                      <w:sz w:val="10"/>
                      <w:szCs w:val="10"/>
                    </w:rPr>
                    <w:t>Registro Forestal Nacional</w:t>
                  </w:r>
                </w:p>
              </w:tc>
            </w:tr>
          </w:tbl>
          <w:p w:rsidR="003F331F" w:rsidRPr="0064338C" w:rsidRDefault="003F331F" w:rsidP="00635EF1">
            <w:pPr>
              <w:pStyle w:val="Texto"/>
              <w:spacing w:line="230" w:lineRule="exact"/>
              <w:ind w:firstLine="0"/>
            </w:pPr>
          </w:p>
        </w:tc>
        <w:tc>
          <w:tcPr>
            <w:tcW w:w="2644" w:type="pct"/>
          </w:tcPr>
          <w:tbl>
            <w:tblPr>
              <w:tblW w:w="4727" w:type="dxa"/>
              <w:tblInd w:w="144" w:type="dxa"/>
              <w:tblCellMar>
                <w:left w:w="70" w:type="dxa"/>
                <w:right w:w="70" w:type="dxa"/>
              </w:tblCellMar>
              <w:tblLook w:val="0000" w:firstRow="0" w:lastRow="0" w:firstColumn="0" w:lastColumn="0" w:noHBand="0" w:noVBand="0"/>
            </w:tblPr>
            <w:tblGrid>
              <w:gridCol w:w="907"/>
              <w:gridCol w:w="813"/>
              <w:gridCol w:w="1136"/>
              <w:gridCol w:w="696"/>
              <w:gridCol w:w="518"/>
              <w:gridCol w:w="657"/>
            </w:tblGrid>
            <w:tr w:rsidR="00FB33CF" w:rsidRPr="0064338C" w:rsidTr="00DF3C47">
              <w:trPr>
                <w:trHeight w:val="20"/>
              </w:trPr>
              <w:tc>
                <w:tcPr>
                  <w:tcW w:w="907" w:type="dxa"/>
                  <w:vMerge w:val="restart"/>
                  <w:tcBorders>
                    <w:top w:val="single" w:sz="6" w:space="0" w:color="auto"/>
                    <w:left w:val="single" w:sz="6" w:space="0" w:color="auto"/>
                    <w:right w:val="single" w:sz="6" w:space="0" w:color="auto"/>
                  </w:tcBorders>
                  <w:shd w:val="clear" w:color="000000" w:fill="C0C0C0"/>
                  <w:vAlign w:val="center"/>
                </w:tcPr>
                <w:p w:rsidR="00FB33CF" w:rsidRPr="0064338C" w:rsidRDefault="00FB33CF" w:rsidP="00104BA3">
                  <w:pPr>
                    <w:pStyle w:val="Texto"/>
                    <w:spacing w:line="230" w:lineRule="exact"/>
                    <w:ind w:firstLine="0"/>
                    <w:jc w:val="center"/>
                    <w:rPr>
                      <w:b/>
                      <w:sz w:val="10"/>
                      <w:szCs w:val="10"/>
                    </w:rPr>
                  </w:pPr>
                  <w:r w:rsidRPr="0064338C">
                    <w:rPr>
                      <w:b/>
                      <w:sz w:val="10"/>
                      <w:szCs w:val="10"/>
                    </w:rPr>
                    <w:lastRenderedPageBreak/>
                    <w:t>Concepto</w:t>
                  </w:r>
                </w:p>
              </w:tc>
              <w:tc>
                <w:tcPr>
                  <w:tcW w:w="813" w:type="dxa"/>
                  <w:vMerge w:val="restart"/>
                  <w:tcBorders>
                    <w:top w:val="single" w:sz="6" w:space="0" w:color="auto"/>
                    <w:left w:val="single" w:sz="6" w:space="0" w:color="auto"/>
                    <w:right w:val="single" w:sz="6" w:space="0" w:color="auto"/>
                  </w:tcBorders>
                  <w:shd w:val="clear" w:color="000000" w:fill="C0C0C0"/>
                  <w:vAlign w:val="center"/>
                </w:tcPr>
                <w:p w:rsidR="00FB33CF" w:rsidRPr="0064338C" w:rsidRDefault="00FB33CF" w:rsidP="00104BA3">
                  <w:pPr>
                    <w:pStyle w:val="Texto"/>
                    <w:spacing w:line="230" w:lineRule="exact"/>
                    <w:ind w:firstLine="0"/>
                    <w:jc w:val="center"/>
                    <w:rPr>
                      <w:b/>
                      <w:sz w:val="10"/>
                      <w:szCs w:val="10"/>
                    </w:rPr>
                  </w:pPr>
                  <w:r w:rsidRPr="0064338C">
                    <w:rPr>
                      <w:b/>
                      <w:sz w:val="10"/>
                      <w:szCs w:val="10"/>
                    </w:rPr>
                    <w:t>Modalidad</w:t>
                  </w:r>
                </w:p>
              </w:tc>
              <w:tc>
                <w:tcPr>
                  <w:tcW w:w="1136" w:type="dxa"/>
                  <w:vMerge w:val="restart"/>
                  <w:tcBorders>
                    <w:top w:val="single" w:sz="6" w:space="0" w:color="auto"/>
                    <w:left w:val="single" w:sz="6" w:space="0" w:color="auto"/>
                    <w:right w:val="single" w:sz="6" w:space="0" w:color="auto"/>
                  </w:tcBorders>
                  <w:shd w:val="clear" w:color="000000" w:fill="C0C0C0"/>
                  <w:vAlign w:val="center"/>
                </w:tcPr>
                <w:p w:rsidR="00FB33CF" w:rsidRPr="0064338C" w:rsidRDefault="00FB33CF" w:rsidP="00104BA3">
                  <w:pPr>
                    <w:pStyle w:val="Texto"/>
                    <w:spacing w:line="230" w:lineRule="exact"/>
                    <w:ind w:firstLine="0"/>
                    <w:jc w:val="center"/>
                    <w:rPr>
                      <w:b/>
                      <w:sz w:val="10"/>
                      <w:szCs w:val="10"/>
                    </w:rPr>
                  </w:pPr>
                  <w:r w:rsidRPr="0064338C">
                    <w:rPr>
                      <w:b/>
                      <w:sz w:val="10"/>
                      <w:szCs w:val="10"/>
                    </w:rPr>
                    <w:t>Monto máximo ($)</w:t>
                  </w:r>
                </w:p>
              </w:tc>
              <w:tc>
                <w:tcPr>
                  <w:tcW w:w="696" w:type="dxa"/>
                  <w:tcBorders>
                    <w:top w:val="single" w:sz="6" w:space="0" w:color="auto"/>
                    <w:left w:val="single" w:sz="6" w:space="0" w:color="auto"/>
                    <w:bottom w:val="single" w:sz="6" w:space="0" w:color="auto"/>
                    <w:right w:val="single" w:sz="6" w:space="0" w:color="auto"/>
                  </w:tcBorders>
                  <w:shd w:val="clear" w:color="000000" w:fill="C0C0C0"/>
                  <w:vAlign w:val="center"/>
                </w:tcPr>
                <w:p w:rsidR="00FB33CF" w:rsidRPr="0064338C" w:rsidRDefault="00FB33CF" w:rsidP="00104BA3">
                  <w:pPr>
                    <w:pStyle w:val="Texto"/>
                    <w:spacing w:line="230" w:lineRule="exact"/>
                    <w:ind w:firstLine="0"/>
                    <w:jc w:val="center"/>
                    <w:rPr>
                      <w:b/>
                      <w:sz w:val="10"/>
                      <w:szCs w:val="10"/>
                    </w:rPr>
                  </w:pPr>
                  <w:r w:rsidRPr="0064338C">
                    <w:rPr>
                      <w:b/>
                      <w:sz w:val="10"/>
                      <w:szCs w:val="10"/>
                    </w:rPr>
                    <w:t>Persona beneficiaria</w:t>
                  </w:r>
                </w:p>
              </w:tc>
              <w:tc>
                <w:tcPr>
                  <w:tcW w:w="1175" w:type="dxa"/>
                  <w:gridSpan w:val="2"/>
                  <w:tcBorders>
                    <w:top w:val="single" w:sz="6" w:space="0" w:color="auto"/>
                    <w:left w:val="single" w:sz="6" w:space="0" w:color="auto"/>
                    <w:bottom w:val="single" w:sz="6" w:space="0" w:color="auto"/>
                    <w:right w:val="single" w:sz="6" w:space="0" w:color="auto"/>
                  </w:tcBorders>
                  <w:shd w:val="clear" w:color="000000" w:fill="C0C0C0"/>
                  <w:vAlign w:val="center"/>
                </w:tcPr>
                <w:p w:rsidR="00FB33CF" w:rsidRPr="0064338C" w:rsidRDefault="00FB33CF" w:rsidP="00104BA3">
                  <w:pPr>
                    <w:pStyle w:val="Texto"/>
                    <w:spacing w:line="230" w:lineRule="exact"/>
                    <w:ind w:firstLine="0"/>
                    <w:jc w:val="center"/>
                    <w:rPr>
                      <w:b/>
                      <w:sz w:val="10"/>
                      <w:szCs w:val="10"/>
                    </w:rPr>
                  </w:pPr>
                  <w:r w:rsidRPr="0064338C">
                    <w:rPr>
                      <w:b/>
                      <w:sz w:val="10"/>
                      <w:szCs w:val="10"/>
                    </w:rPr>
                    <w:t>Asistencia Técnica Certificada</w:t>
                  </w:r>
                </w:p>
              </w:tc>
            </w:tr>
            <w:tr w:rsidR="00FB33CF" w:rsidRPr="0064338C" w:rsidTr="00DF3C47">
              <w:trPr>
                <w:trHeight w:val="20"/>
              </w:trPr>
              <w:tc>
                <w:tcPr>
                  <w:tcW w:w="907" w:type="dxa"/>
                  <w:vMerge/>
                  <w:tcBorders>
                    <w:left w:val="single" w:sz="6" w:space="0" w:color="auto"/>
                    <w:bottom w:val="single" w:sz="6" w:space="0" w:color="000000"/>
                    <w:right w:val="single" w:sz="6" w:space="0" w:color="auto"/>
                  </w:tcBorders>
                  <w:vAlign w:val="center"/>
                </w:tcPr>
                <w:p w:rsidR="00FB33CF" w:rsidRPr="0064338C" w:rsidRDefault="00FB33CF" w:rsidP="00104BA3">
                  <w:pPr>
                    <w:pStyle w:val="Texto"/>
                    <w:spacing w:line="230" w:lineRule="exact"/>
                    <w:ind w:firstLine="0"/>
                    <w:jc w:val="center"/>
                    <w:rPr>
                      <w:b/>
                      <w:sz w:val="10"/>
                      <w:szCs w:val="10"/>
                    </w:rPr>
                  </w:pPr>
                </w:p>
              </w:tc>
              <w:tc>
                <w:tcPr>
                  <w:tcW w:w="813" w:type="dxa"/>
                  <w:vMerge/>
                  <w:tcBorders>
                    <w:left w:val="single" w:sz="6" w:space="0" w:color="auto"/>
                    <w:bottom w:val="single" w:sz="6" w:space="0" w:color="000000"/>
                    <w:right w:val="single" w:sz="6" w:space="0" w:color="auto"/>
                  </w:tcBorders>
                  <w:vAlign w:val="center"/>
                </w:tcPr>
                <w:p w:rsidR="00FB33CF" w:rsidRPr="0064338C" w:rsidRDefault="00FB33CF" w:rsidP="00104BA3">
                  <w:pPr>
                    <w:pStyle w:val="Texto"/>
                    <w:spacing w:line="230" w:lineRule="exact"/>
                    <w:ind w:firstLine="0"/>
                    <w:jc w:val="center"/>
                    <w:rPr>
                      <w:b/>
                      <w:sz w:val="10"/>
                      <w:szCs w:val="10"/>
                    </w:rPr>
                  </w:pPr>
                </w:p>
              </w:tc>
              <w:tc>
                <w:tcPr>
                  <w:tcW w:w="1136" w:type="dxa"/>
                  <w:vMerge/>
                  <w:tcBorders>
                    <w:left w:val="single" w:sz="6" w:space="0" w:color="auto"/>
                    <w:bottom w:val="single" w:sz="6" w:space="0" w:color="000000"/>
                    <w:right w:val="single" w:sz="6" w:space="0" w:color="auto"/>
                  </w:tcBorders>
                  <w:vAlign w:val="center"/>
                </w:tcPr>
                <w:p w:rsidR="00FB33CF" w:rsidRPr="0064338C" w:rsidRDefault="00FB33CF" w:rsidP="00104BA3">
                  <w:pPr>
                    <w:pStyle w:val="Texto"/>
                    <w:spacing w:line="230" w:lineRule="exact"/>
                    <w:ind w:firstLine="0"/>
                    <w:jc w:val="center"/>
                    <w:rPr>
                      <w:b/>
                      <w:sz w:val="10"/>
                      <w:szCs w:val="10"/>
                    </w:rPr>
                  </w:pPr>
                </w:p>
              </w:tc>
              <w:tc>
                <w:tcPr>
                  <w:tcW w:w="696" w:type="dxa"/>
                  <w:tcBorders>
                    <w:top w:val="single" w:sz="6" w:space="0" w:color="auto"/>
                    <w:left w:val="single" w:sz="6" w:space="0" w:color="auto"/>
                    <w:bottom w:val="single" w:sz="6" w:space="0" w:color="auto"/>
                    <w:right w:val="single" w:sz="6" w:space="0" w:color="auto"/>
                  </w:tcBorders>
                  <w:shd w:val="clear" w:color="000000" w:fill="C0C0C0"/>
                  <w:vAlign w:val="center"/>
                </w:tcPr>
                <w:p w:rsidR="00FB33CF" w:rsidRPr="0064338C" w:rsidRDefault="00FB33CF" w:rsidP="00104BA3">
                  <w:pPr>
                    <w:pStyle w:val="Texto"/>
                    <w:spacing w:line="230" w:lineRule="exact"/>
                    <w:ind w:firstLine="0"/>
                    <w:jc w:val="center"/>
                    <w:rPr>
                      <w:b/>
                      <w:sz w:val="10"/>
                      <w:szCs w:val="10"/>
                    </w:rPr>
                  </w:pPr>
                  <w:r w:rsidRPr="0064338C">
                    <w:rPr>
                      <w:b/>
                      <w:sz w:val="10"/>
                      <w:szCs w:val="10"/>
                    </w:rPr>
                    <w:t>Número máximo de apoyos</w:t>
                  </w:r>
                </w:p>
              </w:tc>
              <w:tc>
                <w:tcPr>
                  <w:tcW w:w="518" w:type="dxa"/>
                  <w:tcBorders>
                    <w:top w:val="single" w:sz="6" w:space="0" w:color="auto"/>
                    <w:left w:val="single" w:sz="6" w:space="0" w:color="auto"/>
                    <w:bottom w:val="single" w:sz="6" w:space="0" w:color="auto"/>
                    <w:right w:val="single" w:sz="6" w:space="0" w:color="auto"/>
                  </w:tcBorders>
                  <w:shd w:val="clear" w:color="000000" w:fill="C0C0C0"/>
                  <w:vAlign w:val="center"/>
                </w:tcPr>
                <w:p w:rsidR="00FB33CF" w:rsidRPr="0064338C" w:rsidRDefault="00FB33CF" w:rsidP="00104BA3">
                  <w:pPr>
                    <w:pStyle w:val="Texto"/>
                    <w:spacing w:line="230" w:lineRule="exact"/>
                    <w:ind w:firstLine="0"/>
                    <w:jc w:val="center"/>
                    <w:rPr>
                      <w:b/>
                      <w:sz w:val="10"/>
                      <w:szCs w:val="10"/>
                    </w:rPr>
                  </w:pPr>
                  <w:r w:rsidRPr="0064338C">
                    <w:rPr>
                      <w:b/>
                      <w:sz w:val="10"/>
                      <w:szCs w:val="10"/>
                    </w:rPr>
                    <w:t>Número máximo de apoyos</w:t>
                  </w:r>
                </w:p>
              </w:tc>
              <w:tc>
                <w:tcPr>
                  <w:tcW w:w="657" w:type="dxa"/>
                  <w:tcBorders>
                    <w:top w:val="single" w:sz="6" w:space="0" w:color="auto"/>
                    <w:left w:val="single" w:sz="6" w:space="0" w:color="auto"/>
                    <w:bottom w:val="single" w:sz="6" w:space="0" w:color="auto"/>
                    <w:right w:val="single" w:sz="6" w:space="0" w:color="auto"/>
                  </w:tcBorders>
                  <w:shd w:val="clear" w:color="000000" w:fill="C0C0C0"/>
                  <w:vAlign w:val="center"/>
                </w:tcPr>
                <w:p w:rsidR="00FB33CF" w:rsidRPr="0064338C" w:rsidRDefault="00FB33CF" w:rsidP="00104BA3">
                  <w:pPr>
                    <w:pStyle w:val="Texto"/>
                    <w:spacing w:line="230" w:lineRule="exact"/>
                    <w:ind w:firstLine="0"/>
                    <w:jc w:val="center"/>
                    <w:rPr>
                      <w:b/>
                      <w:sz w:val="10"/>
                      <w:szCs w:val="10"/>
                    </w:rPr>
                  </w:pPr>
                  <w:r w:rsidRPr="0064338C">
                    <w:rPr>
                      <w:b/>
                      <w:sz w:val="10"/>
                      <w:szCs w:val="10"/>
                    </w:rPr>
                    <w:t>Capacidad Técnica Certificada requerida</w:t>
                  </w:r>
                </w:p>
              </w:tc>
            </w:tr>
            <w:tr w:rsidR="00FB33CF" w:rsidRPr="0064338C" w:rsidTr="00DF3C47">
              <w:trPr>
                <w:trHeight w:val="20"/>
              </w:trPr>
              <w:tc>
                <w:tcPr>
                  <w:tcW w:w="907" w:type="dxa"/>
                  <w:tcBorders>
                    <w:top w:val="single" w:sz="6" w:space="0" w:color="auto"/>
                    <w:left w:val="single" w:sz="6" w:space="0" w:color="auto"/>
                    <w:bottom w:val="single" w:sz="6" w:space="0" w:color="auto"/>
                    <w:right w:val="single" w:sz="6" w:space="0" w:color="auto"/>
                  </w:tcBorders>
                  <w:vAlign w:val="center"/>
                </w:tcPr>
                <w:p w:rsidR="00FB33CF" w:rsidRPr="0064338C" w:rsidRDefault="00FB33CF" w:rsidP="00104BA3">
                  <w:pPr>
                    <w:pStyle w:val="Texto"/>
                    <w:spacing w:line="230" w:lineRule="exact"/>
                    <w:ind w:firstLine="0"/>
                    <w:jc w:val="center"/>
                    <w:rPr>
                      <w:b/>
                      <w:sz w:val="10"/>
                      <w:szCs w:val="10"/>
                    </w:rPr>
                  </w:pPr>
                  <w:r w:rsidRPr="0064338C">
                    <w:rPr>
                      <w:b/>
                      <w:sz w:val="10"/>
                      <w:szCs w:val="10"/>
                    </w:rPr>
                    <w:t>PFC.1 Establecimiento y mantenimiento inicial de plantaciones forestales comerciales</w:t>
                  </w:r>
                </w:p>
              </w:tc>
              <w:tc>
                <w:tcPr>
                  <w:tcW w:w="813" w:type="dxa"/>
                  <w:tcBorders>
                    <w:top w:val="single" w:sz="6" w:space="0" w:color="auto"/>
                    <w:left w:val="single" w:sz="6" w:space="0" w:color="auto"/>
                    <w:bottom w:val="single" w:sz="6" w:space="0" w:color="auto"/>
                    <w:right w:val="single" w:sz="6" w:space="0" w:color="auto"/>
                  </w:tcBorders>
                  <w:vAlign w:val="center"/>
                </w:tcPr>
                <w:p w:rsidR="00FB33CF" w:rsidRPr="0064338C" w:rsidRDefault="00FB33CF" w:rsidP="00104BA3">
                  <w:pPr>
                    <w:pStyle w:val="Texto"/>
                    <w:spacing w:line="230" w:lineRule="exact"/>
                    <w:ind w:firstLine="0"/>
                    <w:jc w:val="center"/>
                    <w:rPr>
                      <w:sz w:val="10"/>
                      <w:szCs w:val="10"/>
                    </w:rPr>
                  </w:pPr>
                  <w:r w:rsidRPr="0064338C">
                    <w:rPr>
                      <w:sz w:val="10"/>
                      <w:szCs w:val="10"/>
                    </w:rPr>
                    <w:t>No aplica</w:t>
                  </w:r>
                </w:p>
              </w:tc>
              <w:tc>
                <w:tcPr>
                  <w:tcW w:w="1136" w:type="dxa"/>
                  <w:tcBorders>
                    <w:top w:val="single" w:sz="6" w:space="0" w:color="auto"/>
                    <w:left w:val="single" w:sz="6" w:space="0" w:color="auto"/>
                    <w:bottom w:val="single" w:sz="6" w:space="0" w:color="auto"/>
                    <w:right w:val="single" w:sz="6" w:space="0" w:color="auto"/>
                  </w:tcBorders>
                  <w:vAlign w:val="center"/>
                </w:tcPr>
                <w:p w:rsidR="00FB33CF" w:rsidRDefault="00DF3C47" w:rsidP="0031286E">
                  <w:pPr>
                    <w:pStyle w:val="Texto"/>
                    <w:spacing w:line="230" w:lineRule="exact"/>
                    <w:ind w:firstLine="0"/>
                    <w:jc w:val="center"/>
                    <w:rPr>
                      <w:color w:val="FF0000"/>
                      <w:sz w:val="10"/>
                      <w:szCs w:val="10"/>
                    </w:rPr>
                  </w:pPr>
                  <w:r>
                    <w:rPr>
                      <w:color w:val="FF0000"/>
                      <w:sz w:val="10"/>
                      <w:szCs w:val="10"/>
                    </w:rPr>
                    <w:t>24,000</w:t>
                  </w:r>
                  <w:r w:rsidR="00FB33CF" w:rsidRPr="005E657C">
                    <w:rPr>
                      <w:color w:val="FF0000"/>
                      <w:sz w:val="10"/>
                      <w:szCs w:val="10"/>
                    </w:rPr>
                    <w:t>/ha</w:t>
                  </w:r>
                </w:p>
                <w:p w:rsidR="007F1594" w:rsidRPr="005E657C" w:rsidRDefault="007F1594" w:rsidP="0031286E">
                  <w:pPr>
                    <w:pStyle w:val="Texto"/>
                    <w:spacing w:line="230" w:lineRule="exact"/>
                    <w:ind w:firstLine="0"/>
                    <w:jc w:val="center"/>
                    <w:rPr>
                      <w:color w:val="FF0000"/>
                      <w:sz w:val="10"/>
                      <w:szCs w:val="10"/>
                    </w:rPr>
                  </w:pPr>
                  <w:r>
                    <w:rPr>
                      <w:color w:val="FF0000"/>
                      <w:sz w:val="10"/>
                      <w:szCs w:val="10"/>
                    </w:rPr>
                    <w:t>de acuerdo al tipo de convocatoria</w:t>
                  </w:r>
                </w:p>
              </w:tc>
              <w:tc>
                <w:tcPr>
                  <w:tcW w:w="696" w:type="dxa"/>
                  <w:tcBorders>
                    <w:top w:val="single" w:sz="6" w:space="0" w:color="auto"/>
                    <w:left w:val="single" w:sz="6" w:space="0" w:color="auto"/>
                    <w:bottom w:val="single" w:sz="6" w:space="0" w:color="auto"/>
                    <w:right w:val="single" w:sz="6" w:space="0" w:color="auto"/>
                  </w:tcBorders>
                  <w:vAlign w:val="center"/>
                </w:tcPr>
                <w:p w:rsidR="00FB33CF" w:rsidRPr="00FB33CF" w:rsidRDefault="00FB33CF" w:rsidP="00104BA3">
                  <w:pPr>
                    <w:pStyle w:val="Texto"/>
                    <w:spacing w:line="230" w:lineRule="exact"/>
                    <w:ind w:firstLine="0"/>
                    <w:jc w:val="center"/>
                    <w:rPr>
                      <w:color w:val="FF0000"/>
                      <w:sz w:val="10"/>
                      <w:szCs w:val="10"/>
                    </w:rPr>
                  </w:pPr>
                  <w:r w:rsidRPr="00FB33CF">
                    <w:rPr>
                      <w:color w:val="FF0000"/>
                      <w:sz w:val="10"/>
                      <w:szCs w:val="10"/>
                    </w:rPr>
                    <w:t>1</w:t>
                  </w:r>
                </w:p>
              </w:tc>
              <w:tc>
                <w:tcPr>
                  <w:tcW w:w="518" w:type="dxa"/>
                  <w:tcBorders>
                    <w:top w:val="single" w:sz="6" w:space="0" w:color="auto"/>
                    <w:left w:val="single" w:sz="6" w:space="0" w:color="auto"/>
                    <w:bottom w:val="single" w:sz="6" w:space="0" w:color="auto"/>
                    <w:right w:val="single" w:sz="6" w:space="0" w:color="auto"/>
                  </w:tcBorders>
                  <w:vAlign w:val="center"/>
                </w:tcPr>
                <w:p w:rsidR="00FB33CF" w:rsidRPr="00FB33CF" w:rsidRDefault="00FB33CF" w:rsidP="00104BA3">
                  <w:pPr>
                    <w:pStyle w:val="Texto"/>
                    <w:spacing w:line="230" w:lineRule="exact"/>
                    <w:ind w:firstLine="0"/>
                    <w:jc w:val="center"/>
                    <w:rPr>
                      <w:color w:val="FF0000"/>
                      <w:sz w:val="10"/>
                      <w:szCs w:val="10"/>
                    </w:rPr>
                  </w:pPr>
                  <w:r w:rsidRPr="00FB33CF">
                    <w:rPr>
                      <w:color w:val="FF0000"/>
                      <w:sz w:val="10"/>
                      <w:szCs w:val="10"/>
                    </w:rPr>
                    <w:t>20</w:t>
                  </w:r>
                </w:p>
              </w:tc>
              <w:tc>
                <w:tcPr>
                  <w:tcW w:w="657" w:type="dxa"/>
                  <w:tcBorders>
                    <w:top w:val="single" w:sz="6" w:space="0" w:color="auto"/>
                    <w:left w:val="single" w:sz="6" w:space="0" w:color="auto"/>
                    <w:bottom w:val="single" w:sz="6" w:space="0" w:color="auto"/>
                    <w:right w:val="single" w:sz="6" w:space="0" w:color="auto"/>
                  </w:tcBorders>
                  <w:vAlign w:val="center"/>
                </w:tcPr>
                <w:p w:rsidR="00FB33CF" w:rsidRPr="0064338C" w:rsidRDefault="00FB33CF" w:rsidP="00104BA3">
                  <w:pPr>
                    <w:pStyle w:val="Texto"/>
                    <w:spacing w:line="230" w:lineRule="exact"/>
                    <w:ind w:firstLine="0"/>
                    <w:jc w:val="center"/>
                    <w:rPr>
                      <w:sz w:val="10"/>
                      <w:szCs w:val="10"/>
                    </w:rPr>
                  </w:pPr>
                  <w:r w:rsidRPr="0064338C">
                    <w:rPr>
                      <w:sz w:val="10"/>
                      <w:szCs w:val="10"/>
                    </w:rPr>
                    <w:t>Registro Forestal Nacional</w:t>
                  </w:r>
                </w:p>
              </w:tc>
            </w:tr>
            <w:tr w:rsidR="00FB33CF" w:rsidRPr="0064338C" w:rsidTr="00DF3C47">
              <w:trPr>
                <w:trHeight w:val="20"/>
              </w:trPr>
              <w:tc>
                <w:tcPr>
                  <w:tcW w:w="907" w:type="dxa"/>
                  <w:tcBorders>
                    <w:top w:val="single" w:sz="6" w:space="0" w:color="auto"/>
                    <w:left w:val="single" w:sz="6" w:space="0" w:color="auto"/>
                    <w:bottom w:val="single" w:sz="6" w:space="0" w:color="auto"/>
                    <w:right w:val="single" w:sz="6" w:space="0" w:color="auto"/>
                  </w:tcBorders>
                  <w:vAlign w:val="center"/>
                </w:tcPr>
                <w:p w:rsidR="00FB33CF" w:rsidRPr="0064338C" w:rsidRDefault="00FB33CF" w:rsidP="00104BA3">
                  <w:pPr>
                    <w:pStyle w:val="Texto"/>
                    <w:spacing w:line="230" w:lineRule="exact"/>
                    <w:ind w:firstLine="0"/>
                    <w:jc w:val="center"/>
                    <w:rPr>
                      <w:b/>
                      <w:sz w:val="10"/>
                      <w:szCs w:val="10"/>
                    </w:rPr>
                  </w:pPr>
                  <w:r w:rsidRPr="0064338C">
                    <w:rPr>
                      <w:b/>
                      <w:sz w:val="10"/>
                      <w:szCs w:val="10"/>
                    </w:rPr>
                    <w:lastRenderedPageBreak/>
                    <w:t>PFC.2 Plantaciones forestales comerciales establecidas</w:t>
                  </w:r>
                </w:p>
              </w:tc>
              <w:tc>
                <w:tcPr>
                  <w:tcW w:w="813" w:type="dxa"/>
                  <w:tcBorders>
                    <w:top w:val="single" w:sz="6" w:space="0" w:color="auto"/>
                    <w:left w:val="single" w:sz="6" w:space="0" w:color="auto"/>
                    <w:bottom w:val="single" w:sz="6" w:space="0" w:color="auto"/>
                    <w:right w:val="single" w:sz="6" w:space="0" w:color="auto"/>
                  </w:tcBorders>
                  <w:vAlign w:val="center"/>
                </w:tcPr>
                <w:p w:rsidR="00FB33CF" w:rsidRPr="0064338C" w:rsidRDefault="00FB33CF" w:rsidP="00104BA3">
                  <w:pPr>
                    <w:pStyle w:val="Texto"/>
                    <w:spacing w:line="230" w:lineRule="exact"/>
                    <w:ind w:firstLine="0"/>
                    <w:jc w:val="center"/>
                    <w:rPr>
                      <w:sz w:val="10"/>
                      <w:szCs w:val="10"/>
                    </w:rPr>
                  </w:pPr>
                  <w:r w:rsidRPr="0064338C">
                    <w:rPr>
                      <w:sz w:val="10"/>
                      <w:szCs w:val="10"/>
                    </w:rPr>
                    <w:t>No aplica</w:t>
                  </w:r>
                </w:p>
              </w:tc>
              <w:tc>
                <w:tcPr>
                  <w:tcW w:w="1136" w:type="dxa"/>
                  <w:tcBorders>
                    <w:top w:val="single" w:sz="6" w:space="0" w:color="auto"/>
                    <w:left w:val="single" w:sz="6" w:space="0" w:color="auto"/>
                    <w:bottom w:val="single" w:sz="6" w:space="0" w:color="auto"/>
                    <w:right w:val="single" w:sz="6" w:space="0" w:color="auto"/>
                  </w:tcBorders>
                  <w:vAlign w:val="center"/>
                </w:tcPr>
                <w:p w:rsidR="00FB33CF" w:rsidRPr="005E657C" w:rsidRDefault="00FB33CF" w:rsidP="0031286E">
                  <w:pPr>
                    <w:pStyle w:val="Texto"/>
                    <w:spacing w:line="230" w:lineRule="exact"/>
                    <w:ind w:firstLine="0"/>
                    <w:jc w:val="center"/>
                    <w:rPr>
                      <w:color w:val="FF0000"/>
                      <w:sz w:val="10"/>
                      <w:szCs w:val="10"/>
                    </w:rPr>
                  </w:pPr>
                  <w:r w:rsidRPr="005E657C">
                    <w:rPr>
                      <w:color w:val="FF0000"/>
                      <w:sz w:val="10"/>
                      <w:szCs w:val="10"/>
                    </w:rPr>
                    <w:t>13,200/ha</w:t>
                  </w:r>
                </w:p>
              </w:tc>
              <w:tc>
                <w:tcPr>
                  <w:tcW w:w="696" w:type="dxa"/>
                  <w:tcBorders>
                    <w:top w:val="single" w:sz="6" w:space="0" w:color="auto"/>
                    <w:left w:val="single" w:sz="6" w:space="0" w:color="auto"/>
                    <w:bottom w:val="single" w:sz="6" w:space="0" w:color="auto"/>
                    <w:right w:val="single" w:sz="6" w:space="0" w:color="auto"/>
                  </w:tcBorders>
                  <w:vAlign w:val="center"/>
                </w:tcPr>
                <w:p w:rsidR="00FB33CF" w:rsidRPr="00FB33CF" w:rsidRDefault="00FB33CF" w:rsidP="00104BA3">
                  <w:pPr>
                    <w:pStyle w:val="Texto"/>
                    <w:spacing w:line="230" w:lineRule="exact"/>
                    <w:ind w:firstLine="0"/>
                    <w:jc w:val="center"/>
                    <w:rPr>
                      <w:color w:val="FF0000"/>
                      <w:sz w:val="10"/>
                      <w:szCs w:val="10"/>
                    </w:rPr>
                  </w:pPr>
                  <w:r w:rsidRPr="00FB33CF">
                    <w:rPr>
                      <w:color w:val="FF0000"/>
                      <w:sz w:val="10"/>
                      <w:szCs w:val="10"/>
                    </w:rPr>
                    <w:t>1</w:t>
                  </w:r>
                </w:p>
              </w:tc>
              <w:tc>
                <w:tcPr>
                  <w:tcW w:w="518" w:type="dxa"/>
                  <w:tcBorders>
                    <w:top w:val="single" w:sz="6" w:space="0" w:color="auto"/>
                    <w:left w:val="single" w:sz="6" w:space="0" w:color="auto"/>
                    <w:bottom w:val="single" w:sz="6" w:space="0" w:color="auto"/>
                    <w:right w:val="single" w:sz="6" w:space="0" w:color="auto"/>
                  </w:tcBorders>
                  <w:vAlign w:val="center"/>
                </w:tcPr>
                <w:p w:rsidR="00FB33CF" w:rsidRPr="00FB33CF" w:rsidRDefault="00FB33CF" w:rsidP="00104BA3">
                  <w:pPr>
                    <w:pStyle w:val="Texto"/>
                    <w:spacing w:line="230" w:lineRule="exact"/>
                    <w:ind w:firstLine="0"/>
                    <w:jc w:val="center"/>
                    <w:rPr>
                      <w:color w:val="FF0000"/>
                      <w:sz w:val="10"/>
                      <w:szCs w:val="10"/>
                    </w:rPr>
                  </w:pPr>
                  <w:r w:rsidRPr="00FB33CF">
                    <w:rPr>
                      <w:color w:val="FF0000"/>
                      <w:sz w:val="10"/>
                      <w:szCs w:val="10"/>
                    </w:rPr>
                    <w:t>No aplica</w:t>
                  </w:r>
                </w:p>
              </w:tc>
              <w:tc>
                <w:tcPr>
                  <w:tcW w:w="657" w:type="dxa"/>
                  <w:tcBorders>
                    <w:top w:val="single" w:sz="6" w:space="0" w:color="auto"/>
                    <w:left w:val="single" w:sz="6" w:space="0" w:color="auto"/>
                    <w:bottom w:val="single" w:sz="6" w:space="0" w:color="auto"/>
                    <w:right w:val="single" w:sz="6" w:space="0" w:color="auto"/>
                  </w:tcBorders>
                  <w:vAlign w:val="center"/>
                </w:tcPr>
                <w:p w:rsidR="00FB33CF" w:rsidRPr="0064338C" w:rsidRDefault="00FB33CF" w:rsidP="00104BA3">
                  <w:pPr>
                    <w:pStyle w:val="Texto"/>
                    <w:spacing w:line="230" w:lineRule="exact"/>
                    <w:ind w:firstLine="0"/>
                    <w:jc w:val="center"/>
                    <w:rPr>
                      <w:sz w:val="10"/>
                      <w:szCs w:val="10"/>
                    </w:rPr>
                  </w:pPr>
                  <w:r w:rsidRPr="0064338C">
                    <w:rPr>
                      <w:sz w:val="10"/>
                      <w:szCs w:val="10"/>
                    </w:rPr>
                    <w:t>Registro Forestal Nacional</w:t>
                  </w:r>
                </w:p>
              </w:tc>
            </w:tr>
            <w:tr w:rsidR="00FB33CF" w:rsidRPr="0064338C" w:rsidTr="00DF3C47">
              <w:trPr>
                <w:trHeight w:val="20"/>
              </w:trPr>
              <w:tc>
                <w:tcPr>
                  <w:tcW w:w="907" w:type="dxa"/>
                  <w:tcBorders>
                    <w:top w:val="single" w:sz="6" w:space="0" w:color="auto"/>
                    <w:left w:val="single" w:sz="6" w:space="0" w:color="auto"/>
                    <w:bottom w:val="single" w:sz="6" w:space="0" w:color="auto"/>
                    <w:right w:val="single" w:sz="6" w:space="0" w:color="auto"/>
                  </w:tcBorders>
                  <w:vAlign w:val="center"/>
                </w:tcPr>
                <w:p w:rsidR="00FB33CF" w:rsidRPr="005E657C" w:rsidRDefault="00FB33CF" w:rsidP="005E657C">
                  <w:pPr>
                    <w:pStyle w:val="Texto"/>
                    <w:spacing w:line="230" w:lineRule="exact"/>
                    <w:ind w:firstLine="0"/>
                    <w:jc w:val="center"/>
                    <w:rPr>
                      <w:b/>
                      <w:color w:val="FF0000"/>
                      <w:sz w:val="10"/>
                      <w:szCs w:val="10"/>
                    </w:rPr>
                  </w:pPr>
                  <w:r w:rsidRPr="005E657C">
                    <w:rPr>
                      <w:b/>
                      <w:color w:val="FF0000"/>
                      <w:sz w:val="10"/>
                      <w:szCs w:val="10"/>
                    </w:rPr>
                    <w:t>PFC.3 Cultivo de Plantaciones Forestales Comerciales</w:t>
                  </w:r>
                </w:p>
              </w:tc>
              <w:tc>
                <w:tcPr>
                  <w:tcW w:w="813" w:type="dxa"/>
                  <w:tcBorders>
                    <w:top w:val="single" w:sz="6" w:space="0" w:color="auto"/>
                    <w:left w:val="single" w:sz="6" w:space="0" w:color="auto"/>
                    <w:bottom w:val="single" w:sz="6" w:space="0" w:color="auto"/>
                    <w:right w:val="single" w:sz="6" w:space="0" w:color="auto"/>
                  </w:tcBorders>
                  <w:vAlign w:val="center"/>
                </w:tcPr>
                <w:p w:rsidR="00FB33CF" w:rsidRPr="0064338C" w:rsidRDefault="00FB33CF" w:rsidP="008D513A">
                  <w:pPr>
                    <w:pStyle w:val="Texto"/>
                    <w:spacing w:line="230" w:lineRule="exact"/>
                    <w:ind w:firstLine="0"/>
                    <w:jc w:val="center"/>
                    <w:rPr>
                      <w:sz w:val="10"/>
                      <w:szCs w:val="10"/>
                    </w:rPr>
                  </w:pPr>
                  <w:r w:rsidRPr="0064338C">
                    <w:rPr>
                      <w:sz w:val="10"/>
                      <w:szCs w:val="10"/>
                    </w:rPr>
                    <w:t>No aplica</w:t>
                  </w:r>
                </w:p>
              </w:tc>
              <w:tc>
                <w:tcPr>
                  <w:tcW w:w="1136" w:type="dxa"/>
                  <w:tcBorders>
                    <w:top w:val="single" w:sz="6" w:space="0" w:color="auto"/>
                    <w:left w:val="single" w:sz="6" w:space="0" w:color="auto"/>
                    <w:bottom w:val="single" w:sz="6" w:space="0" w:color="auto"/>
                    <w:right w:val="single" w:sz="6" w:space="0" w:color="auto"/>
                  </w:tcBorders>
                  <w:vAlign w:val="center"/>
                </w:tcPr>
                <w:p w:rsidR="00FB33CF" w:rsidRPr="005E657C" w:rsidDel="00845F07" w:rsidRDefault="00FB33CF" w:rsidP="008D513A">
                  <w:pPr>
                    <w:pStyle w:val="Texto"/>
                    <w:spacing w:line="230" w:lineRule="exact"/>
                    <w:ind w:firstLine="0"/>
                    <w:jc w:val="center"/>
                    <w:rPr>
                      <w:color w:val="FF0000"/>
                      <w:sz w:val="10"/>
                      <w:szCs w:val="10"/>
                    </w:rPr>
                  </w:pPr>
                  <w:r w:rsidRPr="005E657C">
                    <w:rPr>
                      <w:color w:val="FF0000"/>
                      <w:sz w:val="10"/>
                      <w:szCs w:val="10"/>
                    </w:rPr>
                    <w:t>3,000/ha</w:t>
                  </w:r>
                </w:p>
              </w:tc>
              <w:tc>
                <w:tcPr>
                  <w:tcW w:w="696" w:type="dxa"/>
                  <w:tcBorders>
                    <w:top w:val="single" w:sz="6" w:space="0" w:color="auto"/>
                    <w:left w:val="single" w:sz="6" w:space="0" w:color="auto"/>
                    <w:bottom w:val="single" w:sz="6" w:space="0" w:color="auto"/>
                    <w:right w:val="single" w:sz="6" w:space="0" w:color="auto"/>
                  </w:tcBorders>
                  <w:vAlign w:val="center"/>
                </w:tcPr>
                <w:p w:rsidR="00FB33CF" w:rsidRPr="00FB33CF" w:rsidRDefault="00FB33CF" w:rsidP="008D513A">
                  <w:pPr>
                    <w:pStyle w:val="Texto"/>
                    <w:spacing w:line="230" w:lineRule="exact"/>
                    <w:ind w:firstLine="0"/>
                    <w:jc w:val="center"/>
                    <w:rPr>
                      <w:color w:val="FF0000"/>
                      <w:sz w:val="10"/>
                      <w:szCs w:val="10"/>
                    </w:rPr>
                  </w:pPr>
                  <w:r w:rsidRPr="00FB33CF">
                    <w:rPr>
                      <w:color w:val="FF0000"/>
                      <w:sz w:val="10"/>
                      <w:szCs w:val="10"/>
                    </w:rPr>
                    <w:t>1</w:t>
                  </w:r>
                </w:p>
              </w:tc>
              <w:tc>
                <w:tcPr>
                  <w:tcW w:w="518" w:type="dxa"/>
                  <w:tcBorders>
                    <w:top w:val="single" w:sz="6" w:space="0" w:color="auto"/>
                    <w:left w:val="single" w:sz="6" w:space="0" w:color="auto"/>
                    <w:bottom w:val="single" w:sz="6" w:space="0" w:color="auto"/>
                    <w:right w:val="single" w:sz="6" w:space="0" w:color="auto"/>
                  </w:tcBorders>
                  <w:vAlign w:val="center"/>
                </w:tcPr>
                <w:p w:rsidR="00FB33CF" w:rsidRPr="00FB33CF" w:rsidRDefault="00FB33CF" w:rsidP="008D513A">
                  <w:pPr>
                    <w:pStyle w:val="Texto"/>
                    <w:spacing w:line="230" w:lineRule="exact"/>
                    <w:ind w:firstLine="0"/>
                    <w:jc w:val="center"/>
                    <w:rPr>
                      <w:color w:val="FF0000"/>
                      <w:sz w:val="10"/>
                      <w:szCs w:val="10"/>
                    </w:rPr>
                  </w:pPr>
                  <w:r w:rsidRPr="00FB33CF">
                    <w:rPr>
                      <w:color w:val="FF0000"/>
                      <w:sz w:val="10"/>
                      <w:szCs w:val="10"/>
                    </w:rPr>
                    <w:t>20</w:t>
                  </w:r>
                </w:p>
              </w:tc>
              <w:tc>
                <w:tcPr>
                  <w:tcW w:w="657" w:type="dxa"/>
                  <w:tcBorders>
                    <w:top w:val="single" w:sz="6" w:space="0" w:color="auto"/>
                    <w:left w:val="single" w:sz="6" w:space="0" w:color="auto"/>
                    <w:bottom w:val="single" w:sz="6" w:space="0" w:color="auto"/>
                    <w:right w:val="single" w:sz="6" w:space="0" w:color="auto"/>
                  </w:tcBorders>
                  <w:vAlign w:val="center"/>
                </w:tcPr>
                <w:p w:rsidR="00FB33CF" w:rsidRPr="0064338C" w:rsidRDefault="00FB33CF" w:rsidP="008D513A">
                  <w:pPr>
                    <w:pStyle w:val="Texto"/>
                    <w:spacing w:line="230" w:lineRule="exact"/>
                    <w:ind w:firstLine="0"/>
                    <w:jc w:val="center"/>
                    <w:rPr>
                      <w:sz w:val="10"/>
                      <w:szCs w:val="10"/>
                    </w:rPr>
                  </w:pPr>
                  <w:r w:rsidRPr="0064338C">
                    <w:rPr>
                      <w:sz w:val="10"/>
                      <w:szCs w:val="10"/>
                    </w:rPr>
                    <w:t>Registro Forestal Nacional</w:t>
                  </w:r>
                </w:p>
              </w:tc>
            </w:tr>
            <w:tr w:rsidR="00FB33CF" w:rsidRPr="0064338C" w:rsidTr="00DF3C47">
              <w:trPr>
                <w:trHeight w:val="20"/>
              </w:trPr>
              <w:tc>
                <w:tcPr>
                  <w:tcW w:w="907" w:type="dxa"/>
                  <w:vMerge w:val="restart"/>
                  <w:tcBorders>
                    <w:top w:val="single" w:sz="6" w:space="0" w:color="auto"/>
                    <w:left w:val="single" w:sz="6" w:space="0" w:color="auto"/>
                    <w:right w:val="single" w:sz="6" w:space="0" w:color="auto"/>
                  </w:tcBorders>
                  <w:vAlign w:val="center"/>
                </w:tcPr>
                <w:p w:rsidR="00FB33CF" w:rsidRPr="00FB33CF" w:rsidRDefault="00FB33CF" w:rsidP="00104BA3">
                  <w:pPr>
                    <w:pStyle w:val="Texto"/>
                    <w:spacing w:line="230" w:lineRule="exact"/>
                    <w:ind w:firstLine="0"/>
                    <w:jc w:val="center"/>
                    <w:rPr>
                      <w:b/>
                      <w:color w:val="FF0000"/>
                      <w:sz w:val="10"/>
                      <w:szCs w:val="10"/>
                    </w:rPr>
                  </w:pPr>
                  <w:r w:rsidRPr="00FB33CF">
                    <w:rPr>
                      <w:b/>
                      <w:color w:val="FF0000"/>
                      <w:sz w:val="10"/>
                      <w:szCs w:val="10"/>
                    </w:rPr>
                    <w:t>PFC.4 Apoyos para aseguramiento de Plantaciones Forestales Comerciales</w:t>
                  </w:r>
                </w:p>
              </w:tc>
              <w:tc>
                <w:tcPr>
                  <w:tcW w:w="813" w:type="dxa"/>
                  <w:tcBorders>
                    <w:top w:val="single" w:sz="6" w:space="0" w:color="auto"/>
                    <w:left w:val="single" w:sz="6" w:space="0" w:color="auto"/>
                    <w:bottom w:val="single" w:sz="6" w:space="0" w:color="auto"/>
                    <w:right w:val="single" w:sz="6" w:space="0" w:color="auto"/>
                  </w:tcBorders>
                  <w:vAlign w:val="center"/>
                </w:tcPr>
                <w:p w:rsidR="00FB33CF" w:rsidRPr="00FB33CF" w:rsidRDefault="00FB33CF" w:rsidP="008D513A">
                  <w:pPr>
                    <w:pStyle w:val="Texto"/>
                    <w:spacing w:line="230" w:lineRule="exact"/>
                    <w:ind w:firstLine="0"/>
                    <w:jc w:val="center"/>
                    <w:rPr>
                      <w:color w:val="FF0000"/>
                      <w:sz w:val="10"/>
                      <w:szCs w:val="10"/>
                    </w:rPr>
                  </w:pPr>
                  <w:r w:rsidRPr="00FB33CF">
                    <w:rPr>
                      <w:color w:val="FF0000"/>
                      <w:sz w:val="10"/>
                      <w:szCs w:val="10"/>
                    </w:rPr>
                    <w:t>PFC.4.1 Prima o cuota de seguro para Plantaciones Forestales Comerciales</w:t>
                  </w:r>
                </w:p>
              </w:tc>
              <w:tc>
                <w:tcPr>
                  <w:tcW w:w="1136" w:type="dxa"/>
                  <w:tcBorders>
                    <w:top w:val="single" w:sz="6" w:space="0" w:color="auto"/>
                    <w:left w:val="single" w:sz="6" w:space="0" w:color="auto"/>
                    <w:bottom w:val="single" w:sz="6" w:space="0" w:color="auto"/>
                    <w:right w:val="single" w:sz="6" w:space="0" w:color="auto"/>
                  </w:tcBorders>
                  <w:vAlign w:val="center"/>
                </w:tcPr>
                <w:p w:rsidR="00FB33CF" w:rsidRPr="00FB33CF" w:rsidRDefault="00FB33CF" w:rsidP="004D6F2D">
                  <w:pPr>
                    <w:pStyle w:val="Texto"/>
                    <w:spacing w:line="230" w:lineRule="exact"/>
                    <w:ind w:firstLine="0"/>
                    <w:jc w:val="center"/>
                    <w:rPr>
                      <w:color w:val="FF0000"/>
                      <w:sz w:val="10"/>
                      <w:szCs w:val="10"/>
                    </w:rPr>
                  </w:pPr>
                  <w:r w:rsidRPr="00FB33CF">
                    <w:rPr>
                      <w:color w:val="FF0000"/>
                      <w:sz w:val="10"/>
                      <w:szCs w:val="10"/>
                    </w:rPr>
                    <w:t>550/ha</w:t>
                  </w:r>
                </w:p>
              </w:tc>
              <w:tc>
                <w:tcPr>
                  <w:tcW w:w="696" w:type="dxa"/>
                  <w:tcBorders>
                    <w:top w:val="single" w:sz="6" w:space="0" w:color="auto"/>
                    <w:left w:val="single" w:sz="6" w:space="0" w:color="auto"/>
                    <w:bottom w:val="single" w:sz="6" w:space="0" w:color="auto"/>
                    <w:right w:val="single" w:sz="6" w:space="0" w:color="auto"/>
                  </w:tcBorders>
                  <w:vAlign w:val="center"/>
                </w:tcPr>
                <w:p w:rsidR="00FB33CF" w:rsidRPr="00FB33CF" w:rsidRDefault="00FB33CF" w:rsidP="008D513A">
                  <w:pPr>
                    <w:pStyle w:val="Texto"/>
                    <w:spacing w:line="230" w:lineRule="exact"/>
                    <w:ind w:firstLine="0"/>
                    <w:jc w:val="center"/>
                    <w:rPr>
                      <w:color w:val="FF0000"/>
                      <w:sz w:val="10"/>
                      <w:szCs w:val="10"/>
                    </w:rPr>
                  </w:pPr>
                  <w:r w:rsidRPr="00FB33CF">
                    <w:rPr>
                      <w:color w:val="FF0000"/>
                      <w:sz w:val="10"/>
                      <w:szCs w:val="10"/>
                    </w:rPr>
                    <w:t>1</w:t>
                  </w:r>
                </w:p>
              </w:tc>
              <w:tc>
                <w:tcPr>
                  <w:tcW w:w="518" w:type="dxa"/>
                  <w:tcBorders>
                    <w:top w:val="single" w:sz="6" w:space="0" w:color="auto"/>
                    <w:left w:val="single" w:sz="6" w:space="0" w:color="auto"/>
                    <w:bottom w:val="single" w:sz="6" w:space="0" w:color="auto"/>
                    <w:right w:val="single" w:sz="6" w:space="0" w:color="auto"/>
                  </w:tcBorders>
                  <w:vAlign w:val="center"/>
                </w:tcPr>
                <w:p w:rsidR="00FB33CF" w:rsidRPr="00FB33CF" w:rsidRDefault="00FB33CF" w:rsidP="008D513A">
                  <w:pPr>
                    <w:pStyle w:val="Texto"/>
                    <w:spacing w:line="230" w:lineRule="exact"/>
                    <w:ind w:firstLine="0"/>
                    <w:jc w:val="center"/>
                    <w:rPr>
                      <w:color w:val="FF0000"/>
                      <w:sz w:val="10"/>
                      <w:szCs w:val="10"/>
                    </w:rPr>
                  </w:pPr>
                  <w:r w:rsidRPr="00FB33CF">
                    <w:rPr>
                      <w:color w:val="FF0000"/>
                      <w:sz w:val="10"/>
                      <w:szCs w:val="10"/>
                    </w:rPr>
                    <w:t>No aplica</w:t>
                  </w:r>
                </w:p>
              </w:tc>
              <w:tc>
                <w:tcPr>
                  <w:tcW w:w="657" w:type="dxa"/>
                  <w:tcBorders>
                    <w:top w:val="single" w:sz="6" w:space="0" w:color="auto"/>
                    <w:left w:val="single" w:sz="6" w:space="0" w:color="auto"/>
                    <w:bottom w:val="single" w:sz="6" w:space="0" w:color="auto"/>
                    <w:right w:val="single" w:sz="6" w:space="0" w:color="auto"/>
                  </w:tcBorders>
                  <w:vAlign w:val="center"/>
                </w:tcPr>
                <w:p w:rsidR="00FB33CF" w:rsidRPr="00FB33CF" w:rsidRDefault="00FB33CF" w:rsidP="008D513A">
                  <w:pPr>
                    <w:pStyle w:val="Texto"/>
                    <w:spacing w:line="230" w:lineRule="exact"/>
                    <w:ind w:firstLine="0"/>
                    <w:jc w:val="center"/>
                    <w:rPr>
                      <w:color w:val="FF0000"/>
                      <w:sz w:val="10"/>
                      <w:szCs w:val="10"/>
                    </w:rPr>
                  </w:pPr>
                  <w:r w:rsidRPr="00FB33CF">
                    <w:rPr>
                      <w:color w:val="FF0000"/>
                      <w:sz w:val="10"/>
                      <w:szCs w:val="10"/>
                    </w:rPr>
                    <w:t>No aplica</w:t>
                  </w:r>
                </w:p>
              </w:tc>
            </w:tr>
            <w:tr w:rsidR="00FB33CF" w:rsidRPr="0064338C" w:rsidTr="00DF3C47">
              <w:trPr>
                <w:trHeight w:val="20"/>
              </w:trPr>
              <w:tc>
                <w:tcPr>
                  <w:tcW w:w="907" w:type="dxa"/>
                  <w:vMerge/>
                  <w:tcBorders>
                    <w:left w:val="single" w:sz="6" w:space="0" w:color="auto"/>
                    <w:bottom w:val="single" w:sz="6" w:space="0" w:color="auto"/>
                    <w:right w:val="single" w:sz="6" w:space="0" w:color="auto"/>
                  </w:tcBorders>
                  <w:vAlign w:val="center"/>
                </w:tcPr>
                <w:p w:rsidR="00FB33CF" w:rsidRPr="00FB33CF" w:rsidRDefault="00FB33CF" w:rsidP="00104BA3">
                  <w:pPr>
                    <w:pStyle w:val="Texto"/>
                    <w:spacing w:line="230" w:lineRule="exact"/>
                    <w:ind w:firstLine="0"/>
                    <w:jc w:val="center"/>
                    <w:rPr>
                      <w:b/>
                      <w:color w:val="FF0000"/>
                      <w:sz w:val="10"/>
                      <w:szCs w:val="10"/>
                    </w:rPr>
                  </w:pPr>
                </w:p>
              </w:tc>
              <w:tc>
                <w:tcPr>
                  <w:tcW w:w="813" w:type="dxa"/>
                  <w:tcBorders>
                    <w:top w:val="single" w:sz="6" w:space="0" w:color="auto"/>
                    <w:left w:val="single" w:sz="6" w:space="0" w:color="auto"/>
                    <w:bottom w:val="single" w:sz="6" w:space="0" w:color="auto"/>
                    <w:right w:val="single" w:sz="6" w:space="0" w:color="auto"/>
                  </w:tcBorders>
                  <w:vAlign w:val="center"/>
                </w:tcPr>
                <w:p w:rsidR="00FB33CF" w:rsidRPr="00FB33CF" w:rsidRDefault="00FB33CF" w:rsidP="008D513A">
                  <w:pPr>
                    <w:pStyle w:val="Texto"/>
                    <w:spacing w:line="230" w:lineRule="exact"/>
                    <w:ind w:firstLine="0"/>
                    <w:jc w:val="center"/>
                    <w:rPr>
                      <w:color w:val="FF0000"/>
                      <w:sz w:val="10"/>
                      <w:szCs w:val="10"/>
                    </w:rPr>
                  </w:pPr>
                  <w:r w:rsidRPr="00FB33CF">
                    <w:rPr>
                      <w:color w:val="FF0000"/>
                      <w:sz w:val="10"/>
                      <w:szCs w:val="10"/>
                    </w:rPr>
                    <w:t>PFC.4.2 Fondos de Aseguramiento de Plantaciones Forestales Comerciales</w:t>
                  </w:r>
                </w:p>
              </w:tc>
              <w:tc>
                <w:tcPr>
                  <w:tcW w:w="1136" w:type="dxa"/>
                  <w:tcBorders>
                    <w:top w:val="single" w:sz="6" w:space="0" w:color="auto"/>
                    <w:left w:val="single" w:sz="6" w:space="0" w:color="auto"/>
                    <w:bottom w:val="single" w:sz="6" w:space="0" w:color="auto"/>
                    <w:right w:val="single" w:sz="6" w:space="0" w:color="auto"/>
                  </w:tcBorders>
                  <w:vAlign w:val="center"/>
                </w:tcPr>
                <w:p w:rsidR="00FB33CF" w:rsidRPr="00FB33CF" w:rsidRDefault="00FB33CF" w:rsidP="008D513A">
                  <w:pPr>
                    <w:pStyle w:val="Texto"/>
                    <w:spacing w:line="230" w:lineRule="exact"/>
                    <w:ind w:firstLine="0"/>
                    <w:jc w:val="center"/>
                    <w:rPr>
                      <w:color w:val="FF0000"/>
                      <w:sz w:val="10"/>
                      <w:szCs w:val="10"/>
                    </w:rPr>
                  </w:pPr>
                  <w:r w:rsidRPr="00FB33CF">
                    <w:rPr>
                      <w:color w:val="FF0000"/>
                      <w:sz w:val="10"/>
                      <w:szCs w:val="10"/>
                    </w:rPr>
                    <w:t>400,000 por fondo</w:t>
                  </w:r>
                </w:p>
              </w:tc>
              <w:tc>
                <w:tcPr>
                  <w:tcW w:w="696" w:type="dxa"/>
                  <w:tcBorders>
                    <w:top w:val="single" w:sz="6" w:space="0" w:color="auto"/>
                    <w:left w:val="single" w:sz="6" w:space="0" w:color="auto"/>
                    <w:bottom w:val="single" w:sz="6" w:space="0" w:color="auto"/>
                    <w:right w:val="single" w:sz="6" w:space="0" w:color="auto"/>
                  </w:tcBorders>
                  <w:vAlign w:val="center"/>
                </w:tcPr>
                <w:p w:rsidR="00FB33CF" w:rsidRPr="00FB33CF" w:rsidRDefault="00FB33CF" w:rsidP="008D513A">
                  <w:pPr>
                    <w:pStyle w:val="Texto"/>
                    <w:spacing w:line="230" w:lineRule="exact"/>
                    <w:ind w:firstLine="0"/>
                    <w:jc w:val="center"/>
                    <w:rPr>
                      <w:color w:val="FF0000"/>
                      <w:sz w:val="10"/>
                      <w:szCs w:val="10"/>
                    </w:rPr>
                  </w:pPr>
                  <w:r w:rsidRPr="00FB33CF">
                    <w:rPr>
                      <w:color w:val="FF0000"/>
                      <w:sz w:val="10"/>
                      <w:szCs w:val="10"/>
                    </w:rPr>
                    <w:t>1</w:t>
                  </w:r>
                </w:p>
              </w:tc>
              <w:tc>
                <w:tcPr>
                  <w:tcW w:w="518" w:type="dxa"/>
                  <w:tcBorders>
                    <w:top w:val="single" w:sz="6" w:space="0" w:color="auto"/>
                    <w:left w:val="single" w:sz="6" w:space="0" w:color="auto"/>
                    <w:bottom w:val="single" w:sz="6" w:space="0" w:color="auto"/>
                    <w:right w:val="single" w:sz="6" w:space="0" w:color="auto"/>
                  </w:tcBorders>
                  <w:vAlign w:val="center"/>
                </w:tcPr>
                <w:p w:rsidR="00FB33CF" w:rsidRPr="00FB33CF" w:rsidRDefault="00FB33CF" w:rsidP="008D513A">
                  <w:pPr>
                    <w:pStyle w:val="Texto"/>
                    <w:spacing w:line="230" w:lineRule="exact"/>
                    <w:ind w:firstLine="0"/>
                    <w:jc w:val="center"/>
                    <w:rPr>
                      <w:color w:val="FF0000"/>
                      <w:sz w:val="10"/>
                      <w:szCs w:val="10"/>
                    </w:rPr>
                  </w:pPr>
                  <w:r w:rsidRPr="00FB33CF">
                    <w:rPr>
                      <w:color w:val="FF0000"/>
                      <w:sz w:val="10"/>
                      <w:szCs w:val="10"/>
                    </w:rPr>
                    <w:t>No aplica</w:t>
                  </w:r>
                </w:p>
              </w:tc>
              <w:tc>
                <w:tcPr>
                  <w:tcW w:w="657" w:type="dxa"/>
                  <w:tcBorders>
                    <w:top w:val="single" w:sz="6" w:space="0" w:color="auto"/>
                    <w:left w:val="single" w:sz="6" w:space="0" w:color="auto"/>
                    <w:bottom w:val="single" w:sz="6" w:space="0" w:color="auto"/>
                    <w:right w:val="single" w:sz="6" w:space="0" w:color="auto"/>
                  </w:tcBorders>
                  <w:vAlign w:val="center"/>
                </w:tcPr>
                <w:p w:rsidR="00FB33CF" w:rsidRPr="00FB33CF" w:rsidRDefault="00FB33CF" w:rsidP="008D513A">
                  <w:pPr>
                    <w:pStyle w:val="Texto"/>
                    <w:spacing w:line="230" w:lineRule="exact"/>
                    <w:ind w:firstLine="0"/>
                    <w:jc w:val="center"/>
                    <w:rPr>
                      <w:color w:val="FF0000"/>
                      <w:sz w:val="10"/>
                      <w:szCs w:val="10"/>
                    </w:rPr>
                  </w:pPr>
                  <w:r w:rsidRPr="00FB33CF">
                    <w:rPr>
                      <w:color w:val="FF0000"/>
                      <w:sz w:val="10"/>
                      <w:szCs w:val="10"/>
                    </w:rPr>
                    <w:t>No aplica</w:t>
                  </w:r>
                </w:p>
              </w:tc>
            </w:tr>
          </w:tbl>
          <w:p w:rsidR="003F331F" w:rsidRPr="0064338C" w:rsidRDefault="003F331F" w:rsidP="00D81119">
            <w:pPr>
              <w:pStyle w:val="Texto"/>
              <w:spacing w:line="230" w:lineRule="exact"/>
              <w:ind w:firstLine="0"/>
              <w:rPr>
                <w:rFonts w:eastAsia="Calibri"/>
                <w:szCs w:val="18"/>
                <w:lang w:val="es-MX" w:eastAsia="en-US"/>
              </w:rPr>
            </w:pPr>
          </w:p>
        </w:tc>
        <w:tc>
          <w:tcPr>
            <w:tcW w:w="476" w:type="pct"/>
          </w:tcPr>
          <w:p w:rsidR="003F331F" w:rsidRPr="0064338C" w:rsidRDefault="003F331F" w:rsidP="00D81119">
            <w:pPr>
              <w:pStyle w:val="Texto"/>
              <w:spacing w:line="230" w:lineRule="exact"/>
              <w:ind w:firstLine="0"/>
              <w:rPr>
                <w:rFonts w:eastAsia="Calibri"/>
                <w:szCs w:val="18"/>
                <w:lang w:val="es-MX" w:eastAsia="en-US"/>
              </w:rPr>
            </w:pPr>
            <w:r w:rsidRPr="0064338C">
              <w:rPr>
                <w:rFonts w:eastAsia="Calibri"/>
                <w:szCs w:val="18"/>
                <w:lang w:val="es-MX" w:eastAsia="en-US"/>
              </w:rPr>
              <w:lastRenderedPageBreak/>
              <w:t>Actualización de montos máximos de los apoyos e inclusión de dos conceptos de apoyo.</w:t>
            </w:r>
          </w:p>
        </w:tc>
      </w:tr>
      <w:tr w:rsidR="0064338C" w:rsidRPr="0064338C" w:rsidTr="00CF135F">
        <w:tc>
          <w:tcPr>
            <w:tcW w:w="1880" w:type="pct"/>
          </w:tcPr>
          <w:p w:rsidR="003F331F" w:rsidRPr="0064338C" w:rsidRDefault="003F331F" w:rsidP="00635EF1">
            <w:pPr>
              <w:pStyle w:val="Texto"/>
              <w:spacing w:line="230" w:lineRule="exact"/>
              <w:ind w:firstLine="0"/>
            </w:pPr>
          </w:p>
        </w:tc>
        <w:tc>
          <w:tcPr>
            <w:tcW w:w="2644" w:type="pct"/>
          </w:tcPr>
          <w:p w:rsidR="00DF3C47" w:rsidRDefault="00DF3C47"/>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0"/>
              <w:gridCol w:w="817"/>
              <w:gridCol w:w="773"/>
              <w:gridCol w:w="772"/>
              <w:gridCol w:w="736"/>
              <w:gridCol w:w="1405"/>
            </w:tblGrid>
            <w:tr w:rsidR="00DF3C47" w:rsidRPr="00DF3C47" w:rsidTr="00DF3C47">
              <w:trPr>
                <w:trHeight w:val="20"/>
                <w:jc w:val="center"/>
              </w:trPr>
              <w:tc>
                <w:tcPr>
                  <w:tcW w:w="5000" w:type="pct"/>
                  <w:gridSpan w:val="6"/>
                  <w:shd w:val="clear" w:color="auto" w:fill="C0C0C0"/>
                  <w:vAlign w:val="center"/>
                </w:tcPr>
                <w:p w:rsidR="00DF3C47" w:rsidRPr="00DF3C47" w:rsidRDefault="00DF3C47" w:rsidP="00DF3C47">
                  <w:pPr>
                    <w:pBdr>
                      <w:top w:val="nil"/>
                      <w:left w:val="nil"/>
                      <w:bottom w:val="nil"/>
                      <w:right w:val="nil"/>
                      <w:between w:val="nil"/>
                    </w:pBdr>
                    <w:jc w:val="center"/>
                    <w:rPr>
                      <w:rFonts w:ascii="Arial" w:eastAsia="Arial" w:hAnsi="Arial" w:cs="Arial"/>
                      <w:color w:val="FF0000"/>
                      <w:sz w:val="10"/>
                      <w:szCs w:val="10"/>
                    </w:rPr>
                  </w:pPr>
                  <w:r w:rsidRPr="00DF3C47">
                    <w:rPr>
                      <w:rFonts w:ascii="Arial" w:eastAsia="Arial" w:hAnsi="Arial" w:cs="Arial"/>
                      <w:b/>
                      <w:color w:val="FF0000"/>
                      <w:sz w:val="10"/>
                      <w:szCs w:val="10"/>
                    </w:rPr>
                    <w:t>Componente VII. Contingencias Ambientales Forestales (CAF)</w:t>
                  </w:r>
                </w:p>
              </w:tc>
            </w:tr>
            <w:tr w:rsidR="00DF3C47" w:rsidRPr="00DF3C47" w:rsidTr="00DF3C47">
              <w:trPr>
                <w:trHeight w:val="20"/>
                <w:jc w:val="center"/>
              </w:trPr>
              <w:tc>
                <w:tcPr>
                  <w:tcW w:w="964" w:type="pct"/>
                  <w:vMerge w:val="restart"/>
                  <w:shd w:val="clear" w:color="auto" w:fill="C0C0C0"/>
                  <w:vAlign w:val="center"/>
                </w:tcPr>
                <w:p w:rsidR="00DF3C47" w:rsidRPr="00DF3C47" w:rsidRDefault="00DF3C47" w:rsidP="00DF3C47">
                  <w:pPr>
                    <w:pBdr>
                      <w:top w:val="nil"/>
                      <w:left w:val="nil"/>
                      <w:bottom w:val="nil"/>
                      <w:right w:val="nil"/>
                      <w:between w:val="nil"/>
                    </w:pBdr>
                    <w:jc w:val="center"/>
                    <w:rPr>
                      <w:rFonts w:ascii="Arial" w:eastAsia="Arial" w:hAnsi="Arial" w:cs="Arial"/>
                      <w:color w:val="FF0000"/>
                      <w:sz w:val="10"/>
                      <w:szCs w:val="10"/>
                    </w:rPr>
                  </w:pPr>
                  <w:r w:rsidRPr="00DF3C47">
                    <w:rPr>
                      <w:rFonts w:ascii="Arial" w:eastAsia="Arial" w:hAnsi="Arial" w:cs="Arial"/>
                      <w:b/>
                      <w:color w:val="FF0000"/>
                      <w:sz w:val="10"/>
                      <w:szCs w:val="10"/>
                    </w:rPr>
                    <w:t>Concepto</w:t>
                  </w:r>
                </w:p>
              </w:tc>
              <w:tc>
                <w:tcPr>
                  <w:tcW w:w="746" w:type="pct"/>
                  <w:vMerge w:val="restart"/>
                  <w:shd w:val="clear" w:color="auto" w:fill="C0C0C0"/>
                  <w:vAlign w:val="center"/>
                </w:tcPr>
                <w:p w:rsidR="00DF3C47" w:rsidRPr="00DF3C47" w:rsidRDefault="00DF3C47" w:rsidP="00DF3C47">
                  <w:pPr>
                    <w:pBdr>
                      <w:top w:val="nil"/>
                      <w:left w:val="nil"/>
                      <w:bottom w:val="nil"/>
                      <w:right w:val="nil"/>
                      <w:between w:val="nil"/>
                    </w:pBdr>
                    <w:jc w:val="center"/>
                    <w:rPr>
                      <w:rFonts w:ascii="Arial" w:eastAsia="Arial" w:hAnsi="Arial" w:cs="Arial"/>
                      <w:color w:val="FF0000"/>
                      <w:sz w:val="10"/>
                      <w:szCs w:val="10"/>
                    </w:rPr>
                  </w:pPr>
                  <w:r w:rsidRPr="00DF3C47">
                    <w:rPr>
                      <w:rFonts w:ascii="Arial" w:eastAsia="Arial" w:hAnsi="Arial" w:cs="Arial"/>
                      <w:b/>
                      <w:color w:val="FF0000"/>
                      <w:sz w:val="10"/>
                      <w:szCs w:val="10"/>
                    </w:rPr>
                    <w:t>Modalidad</w:t>
                  </w:r>
                </w:p>
              </w:tc>
              <w:tc>
                <w:tcPr>
                  <w:tcW w:w="672" w:type="pct"/>
                  <w:vMerge w:val="restart"/>
                  <w:shd w:val="clear" w:color="auto" w:fill="C0C0C0"/>
                  <w:vAlign w:val="center"/>
                </w:tcPr>
                <w:p w:rsidR="00DF3C47" w:rsidRPr="00DF3C47" w:rsidRDefault="00DF3C47" w:rsidP="00DF3C47">
                  <w:pPr>
                    <w:pBdr>
                      <w:top w:val="nil"/>
                      <w:left w:val="nil"/>
                      <w:bottom w:val="nil"/>
                      <w:right w:val="nil"/>
                      <w:between w:val="nil"/>
                    </w:pBdr>
                    <w:jc w:val="center"/>
                    <w:rPr>
                      <w:rFonts w:ascii="Arial" w:eastAsia="Arial" w:hAnsi="Arial" w:cs="Arial"/>
                      <w:color w:val="FF0000"/>
                      <w:sz w:val="10"/>
                      <w:szCs w:val="10"/>
                    </w:rPr>
                  </w:pPr>
                  <w:r w:rsidRPr="00DF3C47">
                    <w:rPr>
                      <w:rFonts w:ascii="Arial" w:eastAsia="Arial" w:hAnsi="Arial" w:cs="Arial"/>
                      <w:b/>
                      <w:color w:val="FF0000"/>
                      <w:sz w:val="10"/>
                      <w:szCs w:val="10"/>
                    </w:rPr>
                    <w:t>Monto máximo $/hectárea</w:t>
                  </w:r>
                </w:p>
              </w:tc>
              <w:tc>
                <w:tcPr>
                  <w:tcW w:w="672" w:type="pct"/>
                  <w:shd w:val="clear" w:color="auto" w:fill="C0C0C0"/>
                  <w:vAlign w:val="center"/>
                </w:tcPr>
                <w:p w:rsidR="00DF3C47" w:rsidRPr="00DF3C47" w:rsidRDefault="00DF3C47" w:rsidP="00DF3C47">
                  <w:pPr>
                    <w:pBdr>
                      <w:top w:val="nil"/>
                      <w:left w:val="nil"/>
                      <w:bottom w:val="nil"/>
                      <w:right w:val="nil"/>
                      <w:between w:val="nil"/>
                    </w:pBdr>
                    <w:jc w:val="center"/>
                    <w:rPr>
                      <w:rFonts w:ascii="Arial" w:eastAsia="Arial" w:hAnsi="Arial" w:cs="Arial"/>
                      <w:color w:val="FF0000"/>
                      <w:sz w:val="10"/>
                      <w:szCs w:val="10"/>
                    </w:rPr>
                  </w:pPr>
                  <w:r w:rsidRPr="00DF3C47">
                    <w:rPr>
                      <w:rFonts w:ascii="Arial" w:eastAsia="Arial" w:hAnsi="Arial" w:cs="Arial"/>
                      <w:b/>
                      <w:color w:val="FF0000"/>
                      <w:sz w:val="10"/>
                      <w:szCs w:val="10"/>
                    </w:rPr>
                    <w:t>Persona beneficiaria</w:t>
                  </w:r>
                </w:p>
              </w:tc>
              <w:tc>
                <w:tcPr>
                  <w:tcW w:w="1945" w:type="pct"/>
                  <w:gridSpan w:val="2"/>
                  <w:shd w:val="clear" w:color="auto" w:fill="C0C0C0"/>
                  <w:vAlign w:val="center"/>
                </w:tcPr>
                <w:p w:rsidR="00DF3C47" w:rsidRPr="00DF3C47" w:rsidRDefault="00DF3C47" w:rsidP="00DF3C47">
                  <w:pPr>
                    <w:pBdr>
                      <w:top w:val="nil"/>
                      <w:left w:val="nil"/>
                      <w:bottom w:val="nil"/>
                      <w:right w:val="nil"/>
                      <w:between w:val="nil"/>
                    </w:pBdr>
                    <w:jc w:val="center"/>
                    <w:rPr>
                      <w:rFonts w:ascii="Arial" w:eastAsia="Arial" w:hAnsi="Arial" w:cs="Arial"/>
                      <w:color w:val="FF0000"/>
                      <w:sz w:val="10"/>
                      <w:szCs w:val="10"/>
                    </w:rPr>
                  </w:pPr>
                  <w:r w:rsidRPr="00DF3C47">
                    <w:rPr>
                      <w:rFonts w:ascii="Arial" w:eastAsia="Arial" w:hAnsi="Arial" w:cs="Arial"/>
                      <w:b/>
                      <w:color w:val="FF0000"/>
                      <w:sz w:val="10"/>
                      <w:szCs w:val="10"/>
                    </w:rPr>
                    <w:t>Asistencia Técnica Certificada</w:t>
                  </w:r>
                </w:p>
              </w:tc>
            </w:tr>
            <w:tr w:rsidR="00DF3C47" w:rsidRPr="00DF3C47" w:rsidTr="00DF3C47">
              <w:trPr>
                <w:trHeight w:val="20"/>
                <w:jc w:val="center"/>
              </w:trPr>
              <w:tc>
                <w:tcPr>
                  <w:tcW w:w="964" w:type="pct"/>
                  <w:vMerge/>
                  <w:shd w:val="clear" w:color="auto" w:fill="C0C0C0"/>
                  <w:vAlign w:val="center"/>
                </w:tcPr>
                <w:p w:rsidR="00DF3C47" w:rsidRPr="00DF3C47" w:rsidRDefault="00DF3C47" w:rsidP="00DF3C47">
                  <w:pPr>
                    <w:widowControl w:val="0"/>
                    <w:pBdr>
                      <w:top w:val="nil"/>
                      <w:left w:val="nil"/>
                      <w:bottom w:val="nil"/>
                      <w:right w:val="nil"/>
                      <w:between w:val="nil"/>
                    </w:pBdr>
                    <w:rPr>
                      <w:rFonts w:ascii="Arial" w:eastAsia="Arial" w:hAnsi="Arial" w:cs="Arial"/>
                      <w:color w:val="FF0000"/>
                      <w:sz w:val="10"/>
                      <w:szCs w:val="10"/>
                    </w:rPr>
                  </w:pPr>
                </w:p>
              </w:tc>
              <w:tc>
                <w:tcPr>
                  <w:tcW w:w="746" w:type="pct"/>
                  <w:vMerge/>
                  <w:shd w:val="clear" w:color="auto" w:fill="C0C0C0"/>
                  <w:vAlign w:val="center"/>
                </w:tcPr>
                <w:p w:rsidR="00DF3C47" w:rsidRPr="00DF3C47" w:rsidRDefault="00DF3C47" w:rsidP="00DF3C47">
                  <w:pPr>
                    <w:widowControl w:val="0"/>
                    <w:pBdr>
                      <w:top w:val="nil"/>
                      <w:left w:val="nil"/>
                      <w:bottom w:val="nil"/>
                      <w:right w:val="nil"/>
                      <w:between w:val="nil"/>
                    </w:pBdr>
                    <w:rPr>
                      <w:rFonts w:ascii="Arial" w:eastAsia="Arial" w:hAnsi="Arial" w:cs="Arial"/>
                      <w:color w:val="FF0000"/>
                      <w:sz w:val="10"/>
                      <w:szCs w:val="10"/>
                    </w:rPr>
                  </w:pPr>
                </w:p>
              </w:tc>
              <w:tc>
                <w:tcPr>
                  <w:tcW w:w="672" w:type="pct"/>
                  <w:vMerge/>
                  <w:shd w:val="clear" w:color="auto" w:fill="C0C0C0"/>
                  <w:vAlign w:val="center"/>
                </w:tcPr>
                <w:p w:rsidR="00DF3C47" w:rsidRPr="00DF3C47" w:rsidRDefault="00DF3C47" w:rsidP="00DF3C47">
                  <w:pPr>
                    <w:widowControl w:val="0"/>
                    <w:pBdr>
                      <w:top w:val="nil"/>
                      <w:left w:val="nil"/>
                      <w:bottom w:val="nil"/>
                      <w:right w:val="nil"/>
                      <w:between w:val="nil"/>
                    </w:pBdr>
                    <w:rPr>
                      <w:rFonts w:ascii="Arial" w:eastAsia="Arial" w:hAnsi="Arial" w:cs="Arial"/>
                      <w:color w:val="FF0000"/>
                      <w:sz w:val="10"/>
                      <w:szCs w:val="10"/>
                    </w:rPr>
                  </w:pPr>
                </w:p>
              </w:tc>
              <w:tc>
                <w:tcPr>
                  <w:tcW w:w="672" w:type="pct"/>
                  <w:shd w:val="clear" w:color="auto" w:fill="C0C0C0"/>
                  <w:vAlign w:val="center"/>
                </w:tcPr>
                <w:p w:rsidR="00DF3C47" w:rsidRPr="00DF3C47" w:rsidRDefault="00DF3C47" w:rsidP="00DF3C47">
                  <w:pPr>
                    <w:pBdr>
                      <w:top w:val="nil"/>
                      <w:left w:val="nil"/>
                      <w:bottom w:val="nil"/>
                      <w:right w:val="nil"/>
                      <w:between w:val="nil"/>
                    </w:pBdr>
                    <w:jc w:val="center"/>
                    <w:rPr>
                      <w:rFonts w:ascii="Arial" w:eastAsia="Arial" w:hAnsi="Arial" w:cs="Arial"/>
                      <w:color w:val="FF0000"/>
                      <w:sz w:val="10"/>
                      <w:szCs w:val="10"/>
                    </w:rPr>
                  </w:pPr>
                  <w:r w:rsidRPr="00DF3C47">
                    <w:rPr>
                      <w:rFonts w:ascii="Arial" w:eastAsia="Arial" w:hAnsi="Arial" w:cs="Arial"/>
                      <w:b/>
                      <w:color w:val="FF0000"/>
                      <w:sz w:val="10"/>
                      <w:szCs w:val="10"/>
                    </w:rPr>
                    <w:t>Número máximo de apoyos</w:t>
                  </w:r>
                </w:p>
              </w:tc>
              <w:tc>
                <w:tcPr>
                  <w:tcW w:w="672" w:type="pct"/>
                  <w:shd w:val="clear" w:color="auto" w:fill="C0C0C0"/>
                  <w:vAlign w:val="center"/>
                </w:tcPr>
                <w:p w:rsidR="00DF3C47" w:rsidRPr="00DF3C47" w:rsidRDefault="00DF3C47" w:rsidP="00DF3C47">
                  <w:pPr>
                    <w:pBdr>
                      <w:top w:val="nil"/>
                      <w:left w:val="nil"/>
                      <w:bottom w:val="nil"/>
                      <w:right w:val="nil"/>
                      <w:between w:val="nil"/>
                    </w:pBdr>
                    <w:jc w:val="center"/>
                    <w:rPr>
                      <w:rFonts w:ascii="Arial" w:eastAsia="Arial" w:hAnsi="Arial" w:cs="Arial"/>
                      <w:color w:val="FF0000"/>
                      <w:sz w:val="10"/>
                      <w:szCs w:val="10"/>
                    </w:rPr>
                  </w:pPr>
                  <w:r w:rsidRPr="00DF3C47">
                    <w:rPr>
                      <w:rFonts w:ascii="Arial" w:eastAsia="Arial" w:hAnsi="Arial" w:cs="Arial"/>
                      <w:b/>
                      <w:color w:val="FF0000"/>
                      <w:sz w:val="10"/>
                      <w:szCs w:val="10"/>
                    </w:rPr>
                    <w:t>Número máximo de apoyos</w:t>
                  </w:r>
                </w:p>
              </w:tc>
              <w:tc>
                <w:tcPr>
                  <w:tcW w:w="1274" w:type="pct"/>
                  <w:shd w:val="clear" w:color="auto" w:fill="C0C0C0"/>
                  <w:vAlign w:val="center"/>
                </w:tcPr>
                <w:p w:rsidR="00DF3C47" w:rsidRPr="00DF3C47" w:rsidRDefault="00DF3C47" w:rsidP="00DF3C47">
                  <w:pPr>
                    <w:pBdr>
                      <w:top w:val="nil"/>
                      <w:left w:val="nil"/>
                      <w:bottom w:val="nil"/>
                      <w:right w:val="nil"/>
                      <w:between w:val="nil"/>
                    </w:pBdr>
                    <w:jc w:val="center"/>
                    <w:rPr>
                      <w:rFonts w:ascii="Arial" w:eastAsia="Arial" w:hAnsi="Arial" w:cs="Arial"/>
                      <w:color w:val="FF0000"/>
                      <w:sz w:val="10"/>
                      <w:szCs w:val="10"/>
                    </w:rPr>
                  </w:pPr>
                  <w:r w:rsidRPr="00DF3C47">
                    <w:rPr>
                      <w:rFonts w:ascii="Arial" w:eastAsia="Arial" w:hAnsi="Arial" w:cs="Arial"/>
                      <w:b/>
                      <w:color w:val="FF0000"/>
                      <w:sz w:val="10"/>
                      <w:szCs w:val="10"/>
                    </w:rPr>
                    <w:t>Capacidad Técnica Certificada requerida</w:t>
                  </w:r>
                </w:p>
              </w:tc>
            </w:tr>
            <w:tr w:rsidR="00DF3C47" w:rsidRPr="00DF3C47" w:rsidTr="00DF3C47">
              <w:trPr>
                <w:trHeight w:val="20"/>
                <w:jc w:val="center"/>
              </w:trPr>
              <w:tc>
                <w:tcPr>
                  <w:tcW w:w="964" w:type="pct"/>
                  <w:vMerge w:val="restart"/>
                  <w:vAlign w:val="center"/>
                </w:tcPr>
                <w:p w:rsidR="00DF3C47" w:rsidRPr="00DF3C47" w:rsidRDefault="00DF3C47" w:rsidP="00DF3C47">
                  <w:pPr>
                    <w:pBdr>
                      <w:top w:val="nil"/>
                      <w:left w:val="nil"/>
                      <w:bottom w:val="nil"/>
                      <w:right w:val="nil"/>
                      <w:between w:val="nil"/>
                    </w:pBdr>
                    <w:spacing w:before="30" w:after="40"/>
                    <w:jc w:val="center"/>
                    <w:rPr>
                      <w:rFonts w:ascii="Arial" w:eastAsia="Arial" w:hAnsi="Arial" w:cs="Arial"/>
                      <w:b/>
                      <w:color w:val="FF0000"/>
                      <w:sz w:val="10"/>
                      <w:szCs w:val="10"/>
                    </w:rPr>
                  </w:pPr>
                  <w:r w:rsidRPr="00DF3C47">
                    <w:rPr>
                      <w:rFonts w:ascii="Arial" w:eastAsia="Arial" w:hAnsi="Arial" w:cs="Arial"/>
                      <w:b/>
                      <w:color w:val="FF0000"/>
                      <w:sz w:val="10"/>
                      <w:szCs w:val="10"/>
                    </w:rPr>
                    <w:t>CAF.1 Tratamiento Fitosanitario</w:t>
                  </w:r>
                </w:p>
              </w:tc>
              <w:tc>
                <w:tcPr>
                  <w:tcW w:w="746" w:type="pct"/>
                  <w:vAlign w:val="center"/>
                </w:tcPr>
                <w:p w:rsidR="00DF3C47" w:rsidRPr="00DF3C47" w:rsidRDefault="00DF3C47" w:rsidP="00DF3C47">
                  <w:pPr>
                    <w:pBdr>
                      <w:top w:val="nil"/>
                      <w:left w:val="nil"/>
                      <w:bottom w:val="nil"/>
                      <w:right w:val="nil"/>
                      <w:between w:val="nil"/>
                    </w:pBdr>
                    <w:spacing w:before="30" w:after="40"/>
                    <w:jc w:val="center"/>
                    <w:rPr>
                      <w:rFonts w:ascii="Arial" w:eastAsia="Arial" w:hAnsi="Arial" w:cs="Arial"/>
                      <w:color w:val="FF0000"/>
                      <w:sz w:val="10"/>
                      <w:szCs w:val="10"/>
                    </w:rPr>
                  </w:pPr>
                  <w:r w:rsidRPr="00DF3C47">
                    <w:rPr>
                      <w:rFonts w:ascii="Arial" w:eastAsia="Arial" w:hAnsi="Arial" w:cs="Arial"/>
                      <w:b/>
                      <w:color w:val="FF0000"/>
                      <w:sz w:val="10"/>
                      <w:szCs w:val="10"/>
                    </w:rPr>
                    <w:t>CAF.1.1 Tratamiento Fitosanitario Terrestre</w:t>
                  </w:r>
                </w:p>
              </w:tc>
              <w:tc>
                <w:tcPr>
                  <w:tcW w:w="672" w:type="pct"/>
                  <w:vAlign w:val="center"/>
                </w:tcPr>
                <w:p w:rsidR="00DF3C47" w:rsidRPr="00DF3C47" w:rsidRDefault="00DF3C47" w:rsidP="00DF3C47">
                  <w:pPr>
                    <w:pBdr>
                      <w:top w:val="nil"/>
                      <w:left w:val="nil"/>
                      <w:bottom w:val="nil"/>
                      <w:right w:val="nil"/>
                      <w:between w:val="nil"/>
                    </w:pBdr>
                    <w:spacing w:before="30" w:after="40"/>
                    <w:jc w:val="center"/>
                    <w:rPr>
                      <w:rFonts w:ascii="Arial" w:eastAsia="Arial" w:hAnsi="Arial" w:cs="Arial"/>
                      <w:color w:val="FF0000"/>
                      <w:sz w:val="10"/>
                      <w:szCs w:val="10"/>
                    </w:rPr>
                  </w:pPr>
                  <w:r w:rsidRPr="00DF3C47">
                    <w:rPr>
                      <w:rFonts w:ascii="Arial" w:eastAsia="Arial" w:hAnsi="Arial" w:cs="Arial"/>
                      <w:color w:val="FF0000"/>
                      <w:sz w:val="10"/>
                      <w:szCs w:val="10"/>
                    </w:rPr>
                    <w:t>1,740</w:t>
                  </w:r>
                </w:p>
                <w:p w:rsidR="00DF3C47" w:rsidRPr="00DF3C47" w:rsidRDefault="00DF3C47" w:rsidP="00DF3C47">
                  <w:pPr>
                    <w:pBdr>
                      <w:top w:val="nil"/>
                      <w:left w:val="nil"/>
                      <w:bottom w:val="nil"/>
                      <w:right w:val="nil"/>
                      <w:between w:val="nil"/>
                    </w:pBdr>
                    <w:spacing w:before="30" w:after="40"/>
                    <w:jc w:val="center"/>
                    <w:rPr>
                      <w:rFonts w:ascii="Arial" w:eastAsia="Arial" w:hAnsi="Arial" w:cs="Arial"/>
                      <w:color w:val="FF0000"/>
                      <w:sz w:val="10"/>
                      <w:szCs w:val="10"/>
                    </w:rPr>
                  </w:pPr>
                </w:p>
              </w:tc>
              <w:tc>
                <w:tcPr>
                  <w:tcW w:w="672" w:type="pct"/>
                  <w:vAlign w:val="center"/>
                </w:tcPr>
                <w:p w:rsidR="00DF3C47" w:rsidRPr="00DF3C47" w:rsidRDefault="00DF3C47" w:rsidP="00DF3C47">
                  <w:pPr>
                    <w:pBdr>
                      <w:top w:val="nil"/>
                      <w:left w:val="nil"/>
                      <w:bottom w:val="nil"/>
                      <w:right w:val="nil"/>
                      <w:between w:val="nil"/>
                    </w:pBdr>
                    <w:spacing w:before="30" w:after="40"/>
                    <w:jc w:val="center"/>
                    <w:rPr>
                      <w:rFonts w:ascii="Arial" w:eastAsia="Arial" w:hAnsi="Arial" w:cs="Arial"/>
                      <w:color w:val="FF0000"/>
                      <w:sz w:val="10"/>
                      <w:szCs w:val="10"/>
                    </w:rPr>
                  </w:pPr>
                  <w:r w:rsidRPr="00DF3C47">
                    <w:rPr>
                      <w:rFonts w:ascii="Arial" w:eastAsia="Arial" w:hAnsi="Arial" w:cs="Arial"/>
                      <w:color w:val="FF0000"/>
                      <w:sz w:val="10"/>
                      <w:szCs w:val="10"/>
                    </w:rPr>
                    <w:t>No aplica</w:t>
                  </w:r>
                </w:p>
              </w:tc>
              <w:tc>
                <w:tcPr>
                  <w:tcW w:w="672" w:type="pct"/>
                  <w:vAlign w:val="center"/>
                </w:tcPr>
                <w:p w:rsidR="00DF3C47" w:rsidRPr="00DF3C47" w:rsidRDefault="00DF3C47" w:rsidP="00DF3C47">
                  <w:pPr>
                    <w:pBdr>
                      <w:top w:val="nil"/>
                      <w:left w:val="nil"/>
                      <w:bottom w:val="nil"/>
                      <w:right w:val="nil"/>
                      <w:between w:val="nil"/>
                    </w:pBdr>
                    <w:spacing w:before="30" w:after="40"/>
                    <w:jc w:val="center"/>
                    <w:rPr>
                      <w:rFonts w:ascii="Arial" w:eastAsia="Arial" w:hAnsi="Arial" w:cs="Arial"/>
                      <w:color w:val="FF0000"/>
                      <w:sz w:val="10"/>
                      <w:szCs w:val="10"/>
                    </w:rPr>
                  </w:pPr>
                  <w:r w:rsidRPr="00DF3C47">
                    <w:rPr>
                      <w:rFonts w:ascii="Arial" w:eastAsia="Arial" w:hAnsi="Arial" w:cs="Arial"/>
                      <w:color w:val="FF0000"/>
                      <w:sz w:val="10"/>
                      <w:szCs w:val="10"/>
                    </w:rPr>
                    <w:t xml:space="preserve">No aplica </w:t>
                  </w:r>
                </w:p>
              </w:tc>
              <w:tc>
                <w:tcPr>
                  <w:tcW w:w="1274" w:type="pct"/>
                  <w:vAlign w:val="center"/>
                </w:tcPr>
                <w:p w:rsidR="00DF3C47" w:rsidRPr="00DF3C47" w:rsidRDefault="00DF3C47" w:rsidP="00DF3C47">
                  <w:pPr>
                    <w:pBdr>
                      <w:top w:val="nil"/>
                      <w:left w:val="nil"/>
                      <w:bottom w:val="nil"/>
                      <w:right w:val="nil"/>
                      <w:between w:val="nil"/>
                    </w:pBdr>
                    <w:spacing w:before="30" w:after="40"/>
                    <w:jc w:val="center"/>
                    <w:rPr>
                      <w:rFonts w:ascii="Arial" w:eastAsia="Arial" w:hAnsi="Arial" w:cs="Arial"/>
                      <w:color w:val="FF0000"/>
                      <w:sz w:val="10"/>
                      <w:szCs w:val="10"/>
                    </w:rPr>
                  </w:pPr>
                  <w:r w:rsidRPr="00DF3C47">
                    <w:rPr>
                      <w:rFonts w:ascii="Arial" w:eastAsia="Arial" w:hAnsi="Arial" w:cs="Arial"/>
                      <w:color w:val="FF0000"/>
                      <w:sz w:val="10"/>
                      <w:szCs w:val="10"/>
                    </w:rPr>
                    <w:t>Registro Forestal Nacional o Certificación en saneamiento forestal.</w:t>
                  </w:r>
                </w:p>
              </w:tc>
            </w:tr>
            <w:tr w:rsidR="00DF3C47" w:rsidRPr="00DF3C47" w:rsidTr="00DF3C47">
              <w:trPr>
                <w:trHeight w:val="20"/>
                <w:jc w:val="center"/>
              </w:trPr>
              <w:tc>
                <w:tcPr>
                  <w:tcW w:w="964" w:type="pct"/>
                  <w:vMerge/>
                  <w:vAlign w:val="center"/>
                </w:tcPr>
                <w:p w:rsidR="00DF3C47" w:rsidRPr="00DF3C47" w:rsidRDefault="00DF3C47" w:rsidP="00DF3C47">
                  <w:pPr>
                    <w:pBdr>
                      <w:top w:val="nil"/>
                      <w:left w:val="nil"/>
                      <w:bottom w:val="nil"/>
                      <w:right w:val="nil"/>
                      <w:between w:val="nil"/>
                    </w:pBdr>
                    <w:spacing w:before="30" w:after="40"/>
                    <w:jc w:val="center"/>
                    <w:rPr>
                      <w:rFonts w:ascii="Arial" w:eastAsia="Arial" w:hAnsi="Arial" w:cs="Arial"/>
                      <w:b/>
                      <w:color w:val="FF0000"/>
                      <w:sz w:val="10"/>
                      <w:szCs w:val="10"/>
                    </w:rPr>
                  </w:pPr>
                </w:p>
              </w:tc>
              <w:tc>
                <w:tcPr>
                  <w:tcW w:w="746" w:type="pct"/>
                  <w:vAlign w:val="center"/>
                </w:tcPr>
                <w:p w:rsidR="00DF3C47" w:rsidRPr="00DF3C47" w:rsidRDefault="00DF3C47" w:rsidP="00DF3C47">
                  <w:pPr>
                    <w:pBdr>
                      <w:top w:val="nil"/>
                      <w:left w:val="nil"/>
                      <w:bottom w:val="nil"/>
                      <w:right w:val="nil"/>
                      <w:between w:val="nil"/>
                    </w:pBdr>
                    <w:spacing w:before="30" w:after="40"/>
                    <w:jc w:val="center"/>
                    <w:rPr>
                      <w:rFonts w:ascii="Arial" w:eastAsia="Arial" w:hAnsi="Arial" w:cs="Arial"/>
                      <w:color w:val="FF0000"/>
                      <w:sz w:val="10"/>
                      <w:szCs w:val="10"/>
                    </w:rPr>
                  </w:pPr>
                  <w:r w:rsidRPr="00DF3C47">
                    <w:rPr>
                      <w:rFonts w:ascii="Arial" w:eastAsia="Arial" w:hAnsi="Arial" w:cs="Arial"/>
                      <w:b/>
                      <w:color w:val="FF0000"/>
                      <w:sz w:val="10"/>
                      <w:szCs w:val="10"/>
                    </w:rPr>
                    <w:t>CAF.1.2 Tratamiento Fitosanitario Aéreo</w:t>
                  </w:r>
                </w:p>
              </w:tc>
              <w:tc>
                <w:tcPr>
                  <w:tcW w:w="672" w:type="pct"/>
                  <w:vAlign w:val="center"/>
                </w:tcPr>
                <w:p w:rsidR="00DF3C47" w:rsidRPr="00DF3C47" w:rsidRDefault="00DF3C47" w:rsidP="00DF3C47">
                  <w:pPr>
                    <w:pBdr>
                      <w:top w:val="nil"/>
                      <w:left w:val="nil"/>
                      <w:bottom w:val="nil"/>
                      <w:right w:val="nil"/>
                      <w:between w:val="nil"/>
                    </w:pBdr>
                    <w:spacing w:before="30" w:after="40"/>
                    <w:jc w:val="center"/>
                    <w:rPr>
                      <w:rFonts w:ascii="Arial" w:eastAsia="Arial" w:hAnsi="Arial" w:cs="Arial"/>
                      <w:color w:val="FF0000"/>
                      <w:sz w:val="10"/>
                      <w:szCs w:val="10"/>
                    </w:rPr>
                  </w:pPr>
                  <w:r w:rsidRPr="00DF3C47">
                    <w:rPr>
                      <w:rFonts w:ascii="Arial" w:eastAsia="Arial" w:hAnsi="Arial" w:cs="Arial"/>
                      <w:color w:val="FF0000"/>
                      <w:sz w:val="10"/>
                      <w:szCs w:val="10"/>
                    </w:rPr>
                    <w:t>1,400</w:t>
                  </w:r>
                </w:p>
              </w:tc>
              <w:tc>
                <w:tcPr>
                  <w:tcW w:w="672" w:type="pct"/>
                  <w:vAlign w:val="center"/>
                </w:tcPr>
                <w:p w:rsidR="00DF3C47" w:rsidRPr="00DF3C47" w:rsidRDefault="00DF3C47" w:rsidP="00DF3C47">
                  <w:pPr>
                    <w:pBdr>
                      <w:top w:val="nil"/>
                      <w:left w:val="nil"/>
                      <w:bottom w:val="nil"/>
                      <w:right w:val="nil"/>
                      <w:between w:val="nil"/>
                    </w:pBdr>
                    <w:spacing w:before="30" w:after="40"/>
                    <w:jc w:val="center"/>
                    <w:rPr>
                      <w:rFonts w:ascii="Arial" w:eastAsia="Arial" w:hAnsi="Arial" w:cs="Arial"/>
                      <w:color w:val="FF0000"/>
                      <w:sz w:val="10"/>
                      <w:szCs w:val="10"/>
                    </w:rPr>
                  </w:pPr>
                  <w:r w:rsidRPr="00DF3C47">
                    <w:rPr>
                      <w:rFonts w:ascii="Arial" w:eastAsia="Arial" w:hAnsi="Arial" w:cs="Arial"/>
                      <w:color w:val="FF0000"/>
                      <w:sz w:val="10"/>
                      <w:szCs w:val="10"/>
                    </w:rPr>
                    <w:t>No aplica</w:t>
                  </w:r>
                </w:p>
              </w:tc>
              <w:tc>
                <w:tcPr>
                  <w:tcW w:w="672" w:type="pct"/>
                  <w:vAlign w:val="center"/>
                </w:tcPr>
                <w:p w:rsidR="00DF3C47" w:rsidRPr="00DF3C47" w:rsidRDefault="00DF3C47" w:rsidP="00DF3C47">
                  <w:pPr>
                    <w:pBdr>
                      <w:top w:val="nil"/>
                      <w:left w:val="nil"/>
                      <w:bottom w:val="nil"/>
                      <w:right w:val="nil"/>
                      <w:between w:val="nil"/>
                    </w:pBdr>
                    <w:spacing w:before="30" w:after="40"/>
                    <w:jc w:val="center"/>
                    <w:rPr>
                      <w:rFonts w:ascii="Arial" w:eastAsia="Arial" w:hAnsi="Arial" w:cs="Arial"/>
                      <w:color w:val="FF0000"/>
                      <w:sz w:val="10"/>
                      <w:szCs w:val="10"/>
                    </w:rPr>
                  </w:pPr>
                  <w:r w:rsidRPr="00DF3C47">
                    <w:rPr>
                      <w:rFonts w:ascii="Arial" w:eastAsia="Arial" w:hAnsi="Arial" w:cs="Arial"/>
                      <w:color w:val="FF0000"/>
                      <w:sz w:val="10"/>
                      <w:szCs w:val="10"/>
                    </w:rPr>
                    <w:t>No aplica</w:t>
                  </w:r>
                </w:p>
              </w:tc>
              <w:tc>
                <w:tcPr>
                  <w:tcW w:w="1274" w:type="pct"/>
                  <w:vAlign w:val="center"/>
                </w:tcPr>
                <w:p w:rsidR="00DF3C47" w:rsidRPr="00DF3C47" w:rsidRDefault="00DF3C47" w:rsidP="00DF3C47">
                  <w:pPr>
                    <w:pBdr>
                      <w:top w:val="nil"/>
                      <w:left w:val="nil"/>
                      <w:bottom w:val="nil"/>
                      <w:right w:val="nil"/>
                      <w:between w:val="nil"/>
                    </w:pBdr>
                    <w:spacing w:before="30" w:after="40"/>
                    <w:jc w:val="center"/>
                    <w:rPr>
                      <w:rFonts w:ascii="Arial" w:eastAsia="Arial" w:hAnsi="Arial" w:cs="Arial"/>
                      <w:color w:val="FF0000"/>
                      <w:sz w:val="10"/>
                      <w:szCs w:val="10"/>
                    </w:rPr>
                  </w:pPr>
                  <w:r w:rsidRPr="00DF3C47">
                    <w:rPr>
                      <w:rFonts w:ascii="Arial" w:eastAsia="Arial" w:hAnsi="Arial" w:cs="Arial"/>
                      <w:color w:val="FF0000"/>
                      <w:sz w:val="10"/>
                      <w:szCs w:val="10"/>
                    </w:rPr>
                    <w:t xml:space="preserve">Registro Forestal Nacional o Certificación en saneamiento forestal. </w:t>
                  </w:r>
                </w:p>
              </w:tc>
            </w:tr>
            <w:tr w:rsidR="00DF3C47" w:rsidRPr="00DF3C47" w:rsidTr="00DF3C47">
              <w:trPr>
                <w:trHeight w:val="20"/>
                <w:jc w:val="center"/>
              </w:trPr>
              <w:tc>
                <w:tcPr>
                  <w:tcW w:w="964" w:type="pct"/>
                  <w:vMerge/>
                  <w:vAlign w:val="center"/>
                </w:tcPr>
                <w:p w:rsidR="00DF3C47" w:rsidRPr="00DF3C47" w:rsidRDefault="00DF3C47" w:rsidP="00DF3C47">
                  <w:pPr>
                    <w:pBdr>
                      <w:top w:val="nil"/>
                      <w:left w:val="nil"/>
                      <w:bottom w:val="nil"/>
                      <w:right w:val="nil"/>
                      <w:between w:val="nil"/>
                    </w:pBdr>
                    <w:spacing w:before="30" w:after="40"/>
                    <w:jc w:val="center"/>
                    <w:rPr>
                      <w:rFonts w:ascii="Arial" w:eastAsia="Arial" w:hAnsi="Arial" w:cs="Arial"/>
                      <w:b/>
                      <w:color w:val="FF0000"/>
                      <w:sz w:val="10"/>
                      <w:szCs w:val="10"/>
                    </w:rPr>
                  </w:pPr>
                </w:p>
              </w:tc>
              <w:tc>
                <w:tcPr>
                  <w:tcW w:w="746" w:type="pct"/>
                  <w:vAlign w:val="center"/>
                </w:tcPr>
                <w:p w:rsidR="00DF3C47" w:rsidRPr="00DF3C47" w:rsidRDefault="00DF3C47" w:rsidP="00DF3C47">
                  <w:pPr>
                    <w:pBdr>
                      <w:top w:val="nil"/>
                      <w:left w:val="nil"/>
                      <w:bottom w:val="nil"/>
                      <w:right w:val="nil"/>
                      <w:between w:val="nil"/>
                    </w:pBdr>
                    <w:spacing w:before="30" w:after="40"/>
                    <w:jc w:val="center"/>
                    <w:rPr>
                      <w:rFonts w:ascii="Arial" w:eastAsia="Arial" w:hAnsi="Arial" w:cs="Arial"/>
                      <w:color w:val="FF0000"/>
                      <w:sz w:val="10"/>
                      <w:szCs w:val="10"/>
                    </w:rPr>
                  </w:pPr>
                  <w:r w:rsidRPr="00DF3C47">
                    <w:rPr>
                      <w:rFonts w:ascii="Arial" w:eastAsia="Arial" w:hAnsi="Arial" w:cs="Arial"/>
                      <w:b/>
                      <w:color w:val="FF0000"/>
                      <w:sz w:val="10"/>
                      <w:szCs w:val="10"/>
                    </w:rPr>
                    <w:t>CAF.1.3 Tratamiento Fitosanitario en PFC</w:t>
                  </w:r>
                </w:p>
              </w:tc>
              <w:tc>
                <w:tcPr>
                  <w:tcW w:w="672" w:type="pct"/>
                  <w:vAlign w:val="center"/>
                </w:tcPr>
                <w:p w:rsidR="00DF3C47" w:rsidRPr="00DF3C47" w:rsidRDefault="00DF3C47" w:rsidP="00DF3C47">
                  <w:pPr>
                    <w:pBdr>
                      <w:top w:val="nil"/>
                      <w:left w:val="nil"/>
                      <w:bottom w:val="nil"/>
                      <w:right w:val="nil"/>
                      <w:between w:val="nil"/>
                    </w:pBdr>
                    <w:spacing w:before="30" w:after="40"/>
                    <w:jc w:val="center"/>
                    <w:rPr>
                      <w:rFonts w:ascii="Arial" w:eastAsia="Arial" w:hAnsi="Arial" w:cs="Arial"/>
                      <w:color w:val="FF0000"/>
                      <w:sz w:val="10"/>
                      <w:szCs w:val="10"/>
                    </w:rPr>
                  </w:pPr>
                  <w:r w:rsidRPr="00DF3C47">
                    <w:rPr>
                      <w:rFonts w:ascii="Arial" w:eastAsia="Arial" w:hAnsi="Arial" w:cs="Arial"/>
                      <w:color w:val="FF0000"/>
                      <w:sz w:val="10"/>
                      <w:szCs w:val="10"/>
                    </w:rPr>
                    <w:t xml:space="preserve">1,200 </w:t>
                  </w:r>
                </w:p>
              </w:tc>
              <w:tc>
                <w:tcPr>
                  <w:tcW w:w="672" w:type="pct"/>
                  <w:vAlign w:val="center"/>
                </w:tcPr>
                <w:p w:rsidR="00DF3C47" w:rsidRPr="00DF3C47" w:rsidRDefault="00DF3C47" w:rsidP="00DF3C47">
                  <w:pPr>
                    <w:pBdr>
                      <w:top w:val="nil"/>
                      <w:left w:val="nil"/>
                      <w:bottom w:val="nil"/>
                      <w:right w:val="nil"/>
                      <w:between w:val="nil"/>
                    </w:pBdr>
                    <w:spacing w:before="30" w:after="40"/>
                    <w:jc w:val="center"/>
                    <w:rPr>
                      <w:rFonts w:ascii="Arial" w:eastAsia="Arial" w:hAnsi="Arial" w:cs="Arial"/>
                      <w:color w:val="FF0000"/>
                      <w:sz w:val="10"/>
                      <w:szCs w:val="10"/>
                    </w:rPr>
                  </w:pPr>
                  <w:r w:rsidRPr="00DF3C47">
                    <w:rPr>
                      <w:rFonts w:ascii="Arial" w:eastAsia="Arial" w:hAnsi="Arial" w:cs="Arial"/>
                      <w:color w:val="FF0000"/>
                      <w:sz w:val="10"/>
                      <w:szCs w:val="10"/>
                    </w:rPr>
                    <w:t>2</w:t>
                  </w:r>
                </w:p>
              </w:tc>
              <w:tc>
                <w:tcPr>
                  <w:tcW w:w="672" w:type="pct"/>
                  <w:vAlign w:val="center"/>
                </w:tcPr>
                <w:p w:rsidR="00DF3C47" w:rsidRPr="00DF3C47" w:rsidRDefault="00DF3C47" w:rsidP="00DF3C47">
                  <w:pPr>
                    <w:pBdr>
                      <w:top w:val="nil"/>
                      <w:left w:val="nil"/>
                      <w:bottom w:val="nil"/>
                      <w:right w:val="nil"/>
                      <w:between w:val="nil"/>
                    </w:pBdr>
                    <w:spacing w:before="30" w:after="40"/>
                    <w:jc w:val="center"/>
                    <w:rPr>
                      <w:rFonts w:ascii="Arial" w:eastAsia="Arial" w:hAnsi="Arial" w:cs="Arial"/>
                      <w:color w:val="FF0000"/>
                      <w:sz w:val="10"/>
                      <w:szCs w:val="10"/>
                    </w:rPr>
                  </w:pPr>
                  <w:r w:rsidRPr="00DF3C47">
                    <w:rPr>
                      <w:rFonts w:ascii="Arial" w:eastAsia="Arial" w:hAnsi="Arial" w:cs="Arial"/>
                      <w:color w:val="FF0000"/>
                      <w:sz w:val="10"/>
                      <w:szCs w:val="10"/>
                    </w:rPr>
                    <w:t>No aplica</w:t>
                  </w:r>
                </w:p>
              </w:tc>
              <w:tc>
                <w:tcPr>
                  <w:tcW w:w="1274" w:type="pct"/>
                  <w:vAlign w:val="center"/>
                </w:tcPr>
                <w:p w:rsidR="00DF3C47" w:rsidRPr="00DF3C47" w:rsidRDefault="00DF3C47" w:rsidP="00DF3C47">
                  <w:pPr>
                    <w:pBdr>
                      <w:top w:val="nil"/>
                      <w:left w:val="nil"/>
                      <w:bottom w:val="nil"/>
                      <w:right w:val="nil"/>
                      <w:between w:val="nil"/>
                    </w:pBdr>
                    <w:spacing w:before="30" w:after="40"/>
                    <w:jc w:val="center"/>
                    <w:rPr>
                      <w:rFonts w:ascii="Arial" w:eastAsia="Arial" w:hAnsi="Arial" w:cs="Arial"/>
                      <w:color w:val="FF0000"/>
                      <w:sz w:val="10"/>
                      <w:szCs w:val="10"/>
                    </w:rPr>
                  </w:pPr>
                  <w:r w:rsidRPr="00DF3C47">
                    <w:rPr>
                      <w:rFonts w:ascii="Arial" w:eastAsia="Arial" w:hAnsi="Arial" w:cs="Arial"/>
                      <w:color w:val="FF0000"/>
                      <w:sz w:val="10"/>
                      <w:szCs w:val="10"/>
                    </w:rPr>
                    <w:t>No aplica</w:t>
                  </w:r>
                </w:p>
              </w:tc>
            </w:tr>
            <w:tr w:rsidR="00DF3C47" w:rsidRPr="00DF3C47" w:rsidTr="00DF3C47">
              <w:trPr>
                <w:trHeight w:val="20"/>
                <w:jc w:val="center"/>
              </w:trPr>
              <w:tc>
                <w:tcPr>
                  <w:tcW w:w="964" w:type="pct"/>
                  <w:vAlign w:val="center"/>
                </w:tcPr>
                <w:p w:rsidR="00DF3C47" w:rsidRPr="00DF3C47" w:rsidRDefault="00DF3C47" w:rsidP="00DF3C47">
                  <w:pPr>
                    <w:pBdr>
                      <w:top w:val="nil"/>
                      <w:left w:val="nil"/>
                      <w:bottom w:val="nil"/>
                      <w:right w:val="nil"/>
                      <w:between w:val="nil"/>
                    </w:pBdr>
                    <w:spacing w:before="30" w:after="40"/>
                    <w:jc w:val="center"/>
                    <w:rPr>
                      <w:rFonts w:ascii="Arial" w:eastAsia="Arial" w:hAnsi="Arial" w:cs="Arial"/>
                      <w:b/>
                      <w:color w:val="FF0000"/>
                      <w:sz w:val="10"/>
                      <w:szCs w:val="10"/>
                    </w:rPr>
                  </w:pPr>
                  <w:r w:rsidRPr="00DF3C47">
                    <w:rPr>
                      <w:rFonts w:ascii="Arial" w:eastAsia="Arial" w:hAnsi="Arial" w:cs="Arial"/>
                      <w:b/>
                      <w:color w:val="FF0000"/>
                      <w:sz w:val="10"/>
                      <w:szCs w:val="10"/>
                    </w:rPr>
                    <w:t>CAF. 3 Atención de Contingencias Fitosanitarias</w:t>
                  </w:r>
                </w:p>
              </w:tc>
              <w:tc>
                <w:tcPr>
                  <w:tcW w:w="746" w:type="pct"/>
                  <w:vAlign w:val="center"/>
                </w:tcPr>
                <w:p w:rsidR="00DF3C47" w:rsidRPr="00DF3C47" w:rsidRDefault="00DF3C47" w:rsidP="00DF3C47">
                  <w:pPr>
                    <w:pBdr>
                      <w:top w:val="nil"/>
                      <w:left w:val="nil"/>
                      <w:bottom w:val="nil"/>
                      <w:right w:val="nil"/>
                      <w:between w:val="nil"/>
                    </w:pBdr>
                    <w:spacing w:before="30" w:after="40"/>
                    <w:jc w:val="center"/>
                    <w:rPr>
                      <w:rFonts w:ascii="Arial" w:eastAsia="Arial" w:hAnsi="Arial" w:cs="Arial"/>
                      <w:color w:val="FF0000"/>
                      <w:sz w:val="10"/>
                      <w:szCs w:val="10"/>
                    </w:rPr>
                  </w:pPr>
                  <w:r w:rsidRPr="00DF3C47">
                    <w:rPr>
                      <w:rFonts w:ascii="Arial" w:eastAsia="Arial" w:hAnsi="Arial" w:cs="Arial"/>
                      <w:color w:val="FF0000"/>
                      <w:sz w:val="10"/>
                      <w:szCs w:val="10"/>
                    </w:rPr>
                    <w:t>Única</w:t>
                  </w:r>
                </w:p>
              </w:tc>
              <w:tc>
                <w:tcPr>
                  <w:tcW w:w="672" w:type="pct"/>
                  <w:vAlign w:val="center"/>
                </w:tcPr>
                <w:p w:rsidR="00DF3C47" w:rsidRPr="00DF3C47" w:rsidRDefault="00DF3C47" w:rsidP="00DF3C47">
                  <w:pPr>
                    <w:pBdr>
                      <w:top w:val="nil"/>
                      <w:left w:val="nil"/>
                      <w:bottom w:val="nil"/>
                      <w:right w:val="nil"/>
                      <w:between w:val="nil"/>
                    </w:pBdr>
                    <w:spacing w:before="30" w:after="40"/>
                    <w:jc w:val="center"/>
                    <w:rPr>
                      <w:rFonts w:ascii="Arial" w:eastAsia="Arial" w:hAnsi="Arial" w:cs="Arial"/>
                      <w:color w:val="FF0000"/>
                      <w:sz w:val="10"/>
                      <w:szCs w:val="10"/>
                    </w:rPr>
                  </w:pPr>
                  <w:r w:rsidRPr="00DF3C47">
                    <w:rPr>
                      <w:rFonts w:ascii="Arial" w:eastAsia="Arial" w:hAnsi="Arial" w:cs="Arial"/>
                      <w:color w:val="FF0000"/>
                      <w:sz w:val="10"/>
                      <w:szCs w:val="10"/>
                    </w:rPr>
                    <w:t>No aplica</w:t>
                  </w:r>
                </w:p>
              </w:tc>
              <w:tc>
                <w:tcPr>
                  <w:tcW w:w="672" w:type="pct"/>
                  <w:vAlign w:val="center"/>
                </w:tcPr>
                <w:p w:rsidR="00DF3C47" w:rsidRPr="00DF3C47" w:rsidRDefault="00DF3C47" w:rsidP="00DF3C47">
                  <w:pPr>
                    <w:pBdr>
                      <w:top w:val="nil"/>
                      <w:left w:val="nil"/>
                      <w:bottom w:val="nil"/>
                      <w:right w:val="nil"/>
                      <w:between w:val="nil"/>
                    </w:pBdr>
                    <w:spacing w:before="30" w:after="40"/>
                    <w:jc w:val="center"/>
                    <w:rPr>
                      <w:rFonts w:ascii="Arial" w:eastAsia="Arial" w:hAnsi="Arial" w:cs="Arial"/>
                      <w:color w:val="FF0000"/>
                      <w:sz w:val="10"/>
                      <w:szCs w:val="10"/>
                    </w:rPr>
                  </w:pPr>
                  <w:r w:rsidRPr="00DF3C47">
                    <w:rPr>
                      <w:rFonts w:ascii="Arial" w:eastAsia="Arial" w:hAnsi="Arial" w:cs="Arial"/>
                      <w:color w:val="FF0000"/>
                      <w:sz w:val="10"/>
                      <w:szCs w:val="10"/>
                    </w:rPr>
                    <w:t>No aplica</w:t>
                  </w:r>
                </w:p>
              </w:tc>
              <w:tc>
                <w:tcPr>
                  <w:tcW w:w="672" w:type="pct"/>
                  <w:vAlign w:val="center"/>
                </w:tcPr>
                <w:p w:rsidR="00DF3C47" w:rsidRPr="00DF3C47" w:rsidRDefault="00DF3C47" w:rsidP="00DF3C47">
                  <w:pPr>
                    <w:pBdr>
                      <w:top w:val="nil"/>
                      <w:left w:val="nil"/>
                      <w:bottom w:val="nil"/>
                      <w:right w:val="nil"/>
                      <w:between w:val="nil"/>
                    </w:pBdr>
                    <w:spacing w:before="30" w:after="40"/>
                    <w:jc w:val="center"/>
                    <w:rPr>
                      <w:rFonts w:ascii="Arial" w:eastAsia="Arial" w:hAnsi="Arial" w:cs="Arial"/>
                      <w:color w:val="FF0000"/>
                      <w:sz w:val="10"/>
                      <w:szCs w:val="10"/>
                    </w:rPr>
                  </w:pPr>
                  <w:r w:rsidRPr="00DF3C47">
                    <w:rPr>
                      <w:rFonts w:ascii="Arial" w:eastAsia="Arial" w:hAnsi="Arial" w:cs="Arial"/>
                      <w:color w:val="FF0000"/>
                      <w:sz w:val="10"/>
                      <w:szCs w:val="10"/>
                    </w:rPr>
                    <w:t>No aplica</w:t>
                  </w:r>
                </w:p>
              </w:tc>
              <w:tc>
                <w:tcPr>
                  <w:tcW w:w="1274" w:type="pct"/>
                  <w:vAlign w:val="center"/>
                </w:tcPr>
                <w:p w:rsidR="00DF3C47" w:rsidRPr="00DF3C47" w:rsidRDefault="00DF3C47" w:rsidP="00DF3C47">
                  <w:pPr>
                    <w:pBdr>
                      <w:top w:val="nil"/>
                      <w:left w:val="nil"/>
                      <w:bottom w:val="nil"/>
                      <w:right w:val="nil"/>
                      <w:between w:val="nil"/>
                    </w:pBdr>
                    <w:spacing w:before="30" w:after="40"/>
                    <w:jc w:val="center"/>
                    <w:rPr>
                      <w:rFonts w:ascii="Arial" w:eastAsia="Arial" w:hAnsi="Arial" w:cs="Arial"/>
                      <w:color w:val="FF0000"/>
                      <w:sz w:val="10"/>
                      <w:szCs w:val="10"/>
                    </w:rPr>
                  </w:pPr>
                </w:p>
                <w:p w:rsidR="00DF3C47" w:rsidRPr="00DF3C47" w:rsidRDefault="00DF3C47" w:rsidP="00DF3C47">
                  <w:pPr>
                    <w:pBdr>
                      <w:top w:val="nil"/>
                      <w:left w:val="nil"/>
                      <w:bottom w:val="nil"/>
                      <w:right w:val="nil"/>
                      <w:between w:val="nil"/>
                    </w:pBdr>
                    <w:spacing w:before="30" w:after="40"/>
                    <w:jc w:val="center"/>
                    <w:rPr>
                      <w:rFonts w:ascii="Arial" w:eastAsia="Arial" w:hAnsi="Arial" w:cs="Arial"/>
                      <w:color w:val="FF0000"/>
                      <w:sz w:val="10"/>
                      <w:szCs w:val="10"/>
                    </w:rPr>
                  </w:pPr>
                  <w:r w:rsidRPr="00DF3C47">
                    <w:rPr>
                      <w:rFonts w:ascii="Arial" w:eastAsia="Arial" w:hAnsi="Arial" w:cs="Arial"/>
                      <w:color w:val="FF0000"/>
                      <w:sz w:val="10"/>
                      <w:szCs w:val="10"/>
                    </w:rPr>
                    <w:t>Registro Forestal Nacional o Certificación en saneamiento forestal.</w:t>
                  </w:r>
                </w:p>
              </w:tc>
            </w:tr>
            <w:tr w:rsidR="00DF3C47" w:rsidRPr="00DF3C47" w:rsidTr="00DF3C47">
              <w:trPr>
                <w:trHeight w:val="20"/>
                <w:jc w:val="center"/>
              </w:trPr>
              <w:tc>
                <w:tcPr>
                  <w:tcW w:w="964" w:type="pct"/>
                  <w:vAlign w:val="center"/>
                </w:tcPr>
                <w:p w:rsidR="00DF3C47" w:rsidRPr="00DF3C47" w:rsidRDefault="00DF3C47" w:rsidP="00DF3C47">
                  <w:pPr>
                    <w:pBdr>
                      <w:top w:val="nil"/>
                      <w:left w:val="nil"/>
                      <w:bottom w:val="nil"/>
                      <w:right w:val="nil"/>
                      <w:between w:val="nil"/>
                    </w:pBdr>
                    <w:spacing w:before="30" w:after="40"/>
                    <w:jc w:val="center"/>
                    <w:rPr>
                      <w:rFonts w:ascii="Arial" w:eastAsia="Arial" w:hAnsi="Arial" w:cs="Arial"/>
                      <w:b/>
                      <w:color w:val="FF0000"/>
                      <w:sz w:val="10"/>
                      <w:szCs w:val="10"/>
                    </w:rPr>
                  </w:pPr>
                  <w:r w:rsidRPr="00DF3C47">
                    <w:rPr>
                      <w:rFonts w:ascii="Arial" w:eastAsia="Arial" w:hAnsi="Arial" w:cs="Arial"/>
                      <w:b/>
                      <w:color w:val="FF0000"/>
                      <w:sz w:val="10"/>
                      <w:szCs w:val="10"/>
                    </w:rPr>
                    <w:t>CAF. 4 Incendios Forestales</w:t>
                  </w:r>
                </w:p>
              </w:tc>
              <w:tc>
                <w:tcPr>
                  <w:tcW w:w="746" w:type="pct"/>
                  <w:vAlign w:val="center"/>
                </w:tcPr>
                <w:p w:rsidR="00DF3C47" w:rsidRPr="00DF3C47" w:rsidRDefault="00DF3C47" w:rsidP="00DF3C47">
                  <w:pPr>
                    <w:pBdr>
                      <w:top w:val="nil"/>
                      <w:left w:val="nil"/>
                      <w:bottom w:val="nil"/>
                      <w:right w:val="nil"/>
                      <w:between w:val="nil"/>
                    </w:pBdr>
                    <w:spacing w:before="30" w:after="40"/>
                    <w:jc w:val="center"/>
                    <w:rPr>
                      <w:rFonts w:ascii="Arial" w:eastAsia="Arial" w:hAnsi="Arial" w:cs="Arial"/>
                      <w:b/>
                      <w:color w:val="FF0000"/>
                      <w:sz w:val="10"/>
                      <w:szCs w:val="10"/>
                    </w:rPr>
                  </w:pPr>
                  <w:r w:rsidRPr="00DF3C47">
                    <w:rPr>
                      <w:rFonts w:ascii="Arial" w:eastAsia="Arial" w:hAnsi="Arial" w:cs="Arial"/>
                      <w:b/>
                      <w:color w:val="FF0000"/>
                      <w:sz w:val="10"/>
                      <w:szCs w:val="10"/>
                    </w:rPr>
                    <w:t>CAF. 4.1 Brigadas Rurales de Incendios Forestales</w:t>
                  </w:r>
                </w:p>
              </w:tc>
              <w:tc>
                <w:tcPr>
                  <w:tcW w:w="672" w:type="pct"/>
                  <w:vAlign w:val="center"/>
                </w:tcPr>
                <w:p w:rsidR="00DF3C47" w:rsidRPr="00DF3C47" w:rsidRDefault="00DF3C47" w:rsidP="00DF3C47">
                  <w:pPr>
                    <w:pBdr>
                      <w:top w:val="nil"/>
                      <w:left w:val="nil"/>
                      <w:bottom w:val="nil"/>
                      <w:right w:val="nil"/>
                      <w:between w:val="nil"/>
                    </w:pBdr>
                    <w:spacing w:before="30" w:after="40"/>
                    <w:jc w:val="center"/>
                    <w:rPr>
                      <w:rFonts w:ascii="Arial" w:eastAsia="Arial" w:hAnsi="Arial" w:cs="Arial"/>
                      <w:color w:val="FF0000"/>
                      <w:sz w:val="10"/>
                      <w:szCs w:val="10"/>
                    </w:rPr>
                  </w:pPr>
                  <w:r w:rsidRPr="00DF3C47">
                    <w:rPr>
                      <w:rFonts w:ascii="Arial" w:eastAsia="Arial" w:hAnsi="Arial" w:cs="Arial"/>
                      <w:color w:val="FF0000"/>
                      <w:sz w:val="10"/>
                      <w:szCs w:val="10"/>
                    </w:rPr>
                    <w:t>$217,620.00</w:t>
                  </w:r>
                </w:p>
                <w:p w:rsidR="00DF3C47" w:rsidRPr="00DF3C47" w:rsidRDefault="00DF3C47" w:rsidP="00DF3C47">
                  <w:pPr>
                    <w:pBdr>
                      <w:top w:val="nil"/>
                      <w:left w:val="nil"/>
                      <w:bottom w:val="nil"/>
                      <w:right w:val="nil"/>
                      <w:between w:val="nil"/>
                    </w:pBdr>
                    <w:spacing w:before="30" w:after="40"/>
                    <w:jc w:val="center"/>
                    <w:rPr>
                      <w:rFonts w:ascii="Arial" w:eastAsia="Arial" w:hAnsi="Arial" w:cs="Arial"/>
                      <w:color w:val="FF0000"/>
                      <w:sz w:val="10"/>
                      <w:szCs w:val="10"/>
                    </w:rPr>
                  </w:pPr>
                  <w:r w:rsidRPr="00DF3C47">
                    <w:rPr>
                      <w:rFonts w:ascii="Arial" w:eastAsia="Arial" w:hAnsi="Arial" w:cs="Arial"/>
                      <w:color w:val="FF0000"/>
                      <w:sz w:val="10"/>
                      <w:szCs w:val="10"/>
                    </w:rPr>
                    <w:t>Por Brigada</w:t>
                  </w:r>
                </w:p>
              </w:tc>
              <w:tc>
                <w:tcPr>
                  <w:tcW w:w="672" w:type="pct"/>
                  <w:vAlign w:val="center"/>
                </w:tcPr>
                <w:p w:rsidR="00DF3C47" w:rsidRPr="00DF3C47" w:rsidRDefault="00DF3C47" w:rsidP="00DF3C47">
                  <w:pPr>
                    <w:pBdr>
                      <w:top w:val="nil"/>
                      <w:left w:val="nil"/>
                      <w:bottom w:val="nil"/>
                      <w:right w:val="nil"/>
                      <w:between w:val="nil"/>
                    </w:pBdr>
                    <w:spacing w:before="30" w:after="40"/>
                    <w:jc w:val="center"/>
                    <w:rPr>
                      <w:rFonts w:ascii="Arial" w:eastAsia="Arial" w:hAnsi="Arial" w:cs="Arial"/>
                      <w:color w:val="FF0000"/>
                      <w:sz w:val="10"/>
                      <w:szCs w:val="10"/>
                    </w:rPr>
                  </w:pPr>
                  <w:r w:rsidRPr="00DF3C47">
                    <w:rPr>
                      <w:rFonts w:ascii="Arial" w:eastAsia="Arial" w:hAnsi="Arial" w:cs="Arial"/>
                      <w:color w:val="FF0000"/>
                      <w:sz w:val="10"/>
                      <w:szCs w:val="10"/>
                    </w:rPr>
                    <w:t>No aplica</w:t>
                  </w:r>
                </w:p>
              </w:tc>
              <w:tc>
                <w:tcPr>
                  <w:tcW w:w="672" w:type="pct"/>
                  <w:vAlign w:val="center"/>
                </w:tcPr>
                <w:p w:rsidR="00DF3C47" w:rsidRPr="00DF3C47" w:rsidRDefault="00DF3C47" w:rsidP="00DF3C47">
                  <w:pPr>
                    <w:pBdr>
                      <w:top w:val="nil"/>
                      <w:left w:val="nil"/>
                      <w:bottom w:val="nil"/>
                      <w:right w:val="nil"/>
                      <w:between w:val="nil"/>
                    </w:pBdr>
                    <w:spacing w:before="30" w:after="40"/>
                    <w:jc w:val="center"/>
                    <w:rPr>
                      <w:rFonts w:ascii="Arial" w:eastAsia="Arial" w:hAnsi="Arial" w:cs="Arial"/>
                      <w:color w:val="FF0000"/>
                      <w:sz w:val="10"/>
                      <w:szCs w:val="10"/>
                    </w:rPr>
                  </w:pPr>
                  <w:r w:rsidRPr="00DF3C47">
                    <w:rPr>
                      <w:rFonts w:ascii="Arial" w:eastAsia="Arial" w:hAnsi="Arial" w:cs="Arial"/>
                      <w:color w:val="FF0000"/>
                      <w:sz w:val="10"/>
                      <w:szCs w:val="10"/>
                    </w:rPr>
                    <w:t>No aplica</w:t>
                  </w:r>
                </w:p>
              </w:tc>
              <w:tc>
                <w:tcPr>
                  <w:tcW w:w="1274" w:type="pct"/>
                  <w:vAlign w:val="center"/>
                </w:tcPr>
                <w:p w:rsidR="00DF3C47" w:rsidRPr="00DF3C47" w:rsidRDefault="00DF3C47" w:rsidP="00DF3C47">
                  <w:pPr>
                    <w:pBdr>
                      <w:top w:val="nil"/>
                      <w:left w:val="nil"/>
                      <w:bottom w:val="nil"/>
                      <w:right w:val="nil"/>
                      <w:between w:val="nil"/>
                    </w:pBdr>
                    <w:spacing w:before="30" w:after="40"/>
                    <w:jc w:val="center"/>
                    <w:rPr>
                      <w:rFonts w:ascii="Arial" w:eastAsia="Arial" w:hAnsi="Arial" w:cs="Arial"/>
                      <w:color w:val="FF0000"/>
                      <w:sz w:val="10"/>
                      <w:szCs w:val="10"/>
                    </w:rPr>
                  </w:pPr>
                  <w:r w:rsidRPr="00DF3C47">
                    <w:rPr>
                      <w:rFonts w:ascii="Arial" w:eastAsia="Arial" w:hAnsi="Arial" w:cs="Arial"/>
                      <w:color w:val="FF0000"/>
                      <w:sz w:val="10"/>
                      <w:szCs w:val="10"/>
                    </w:rPr>
                    <w:t>No aplica</w:t>
                  </w:r>
                </w:p>
              </w:tc>
            </w:tr>
          </w:tbl>
          <w:p w:rsidR="00DF3C47" w:rsidRDefault="00DF3C47"/>
          <w:p w:rsidR="00DF3C47" w:rsidRPr="00DF3C47" w:rsidRDefault="00DF3C47" w:rsidP="00DF3C47">
            <w:pPr>
              <w:jc w:val="both"/>
              <w:rPr>
                <w:rFonts w:ascii="Arial" w:hAnsi="Arial" w:cs="Arial"/>
                <w:sz w:val="36"/>
              </w:rPr>
            </w:pPr>
            <w:r w:rsidRPr="00DF3C47">
              <w:rPr>
                <w:rFonts w:ascii="Arial" w:hAnsi="Arial" w:cs="Arial"/>
                <w:color w:val="FF0000"/>
                <w:sz w:val="18"/>
                <w:szCs w:val="10"/>
              </w:rPr>
              <w:t>Conforme a lo establecido en el artículo 24 numeral V de estas Reglas, el Componente VII. Contingencias Ambientales Forestales, se sujetará a lo establecido en los Mecanismos específicos para la atención de contingencias ambientales causadas por plagas e incendios forestales.</w:t>
            </w:r>
          </w:p>
          <w:p w:rsidR="003F331F" w:rsidRPr="0064338C" w:rsidRDefault="003F331F" w:rsidP="00104BA3">
            <w:pPr>
              <w:pStyle w:val="Texto"/>
              <w:spacing w:line="230" w:lineRule="exact"/>
              <w:ind w:firstLine="0"/>
            </w:pPr>
          </w:p>
        </w:tc>
        <w:tc>
          <w:tcPr>
            <w:tcW w:w="476" w:type="pct"/>
          </w:tcPr>
          <w:p w:rsidR="003F331F" w:rsidRDefault="003F331F" w:rsidP="005D7B0E">
            <w:pPr>
              <w:rPr>
                <w:rFonts w:ascii="Arial" w:eastAsia="Times New Roman" w:hAnsi="Arial" w:cs="Arial"/>
                <w:sz w:val="18"/>
                <w:szCs w:val="20"/>
                <w:lang w:val="es-ES" w:eastAsia="es-ES"/>
              </w:rPr>
            </w:pPr>
            <w:r w:rsidRPr="0064338C">
              <w:rPr>
                <w:rFonts w:ascii="Arial" w:eastAsia="Times New Roman" w:hAnsi="Arial" w:cs="Arial"/>
                <w:sz w:val="18"/>
                <w:szCs w:val="20"/>
                <w:lang w:val="es-ES" w:eastAsia="es-ES"/>
              </w:rPr>
              <w:t>Recomendación derivada de la Evaluación de Procesos 2017 del Programa S219, para señalar el componente VII de “Conti</w:t>
            </w:r>
            <w:r w:rsidR="00DF3C47">
              <w:rPr>
                <w:rFonts w:ascii="Arial" w:eastAsia="Times New Roman" w:hAnsi="Arial" w:cs="Arial"/>
                <w:sz w:val="18"/>
                <w:szCs w:val="20"/>
                <w:lang w:val="es-ES" w:eastAsia="es-ES"/>
              </w:rPr>
              <w:t>ngencias ambientales forestales</w:t>
            </w:r>
            <w:r w:rsidRPr="0064338C">
              <w:rPr>
                <w:rFonts w:ascii="Arial" w:eastAsia="Times New Roman" w:hAnsi="Arial" w:cs="Arial"/>
                <w:sz w:val="18"/>
                <w:szCs w:val="20"/>
                <w:lang w:val="es-ES" w:eastAsia="es-ES"/>
              </w:rPr>
              <w:t>.</w:t>
            </w:r>
          </w:p>
          <w:p w:rsidR="00DF3C47" w:rsidRDefault="00DF3C47" w:rsidP="005D7B0E">
            <w:pPr>
              <w:rPr>
                <w:rFonts w:ascii="Arial" w:eastAsia="Times New Roman" w:hAnsi="Arial" w:cs="Arial"/>
                <w:sz w:val="18"/>
                <w:szCs w:val="20"/>
                <w:lang w:val="es-ES" w:eastAsia="es-ES"/>
              </w:rPr>
            </w:pPr>
          </w:p>
          <w:p w:rsidR="00DF3C47" w:rsidRPr="0064338C" w:rsidRDefault="00DF3C47" w:rsidP="005D7B0E">
            <w:pPr>
              <w:rPr>
                <w:rFonts w:ascii="Arial" w:eastAsia="Times New Roman" w:hAnsi="Arial" w:cs="Arial"/>
                <w:sz w:val="18"/>
                <w:szCs w:val="20"/>
                <w:lang w:val="es-ES" w:eastAsia="es-ES"/>
              </w:rPr>
            </w:pPr>
            <w:r>
              <w:rPr>
                <w:rFonts w:ascii="Arial" w:eastAsia="Times New Roman" w:hAnsi="Arial" w:cs="Arial"/>
                <w:sz w:val="18"/>
                <w:szCs w:val="20"/>
                <w:lang w:val="es-ES" w:eastAsia="es-ES"/>
              </w:rPr>
              <w:t>En atención a la observación 5 de la SHCP</w:t>
            </w:r>
          </w:p>
        </w:tc>
      </w:tr>
      <w:tr w:rsidR="0064338C" w:rsidRPr="0064338C" w:rsidTr="00CF135F">
        <w:tc>
          <w:tcPr>
            <w:tcW w:w="1880" w:type="pct"/>
          </w:tcPr>
          <w:p w:rsidR="003F331F" w:rsidRPr="0064338C" w:rsidRDefault="003F331F" w:rsidP="00635EF1">
            <w:pPr>
              <w:pStyle w:val="Texto"/>
              <w:spacing w:line="230" w:lineRule="exact"/>
              <w:ind w:firstLine="0"/>
            </w:pPr>
            <w:r w:rsidRPr="0064338C">
              <w:t xml:space="preserve">Las personas interesadas en brindar asistencia técnica en el marco de las presentes Reglas deberán estar certificados en la capacidad técnica especializada exigida por cada concepto </w:t>
            </w:r>
            <w:r w:rsidRPr="0064338C">
              <w:lastRenderedPageBreak/>
              <w:t>o modalidad de apoyo y, adicionalmente, deberán estar certificados de manera indistinta en la capacidad técnica transversal denominada “Fortalecimiento del capital humano”.</w:t>
            </w:r>
          </w:p>
        </w:tc>
        <w:tc>
          <w:tcPr>
            <w:tcW w:w="2644" w:type="pct"/>
          </w:tcPr>
          <w:p w:rsidR="003F331F" w:rsidRPr="0064338C" w:rsidRDefault="003F331F" w:rsidP="00C4251C">
            <w:pPr>
              <w:pStyle w:val="Texto"/>
              <w:spacing w:line="230" w:lineRule="exact"/>
              <w:ind w:firstLine="0"/>
            </w:pPr>
            <w:r w:rsidRPr="0064338C">
              <w:lastRenderedPageBreak/>
              <w:t>Las personas interesadas en brindar asistencia técnica en el marco de las presentes Reglas deberán estar certificad</w:t>
            </w:r>
            <w:r w:rsidRPr="00FB33CF">
              <w:rPr>
                <w:color w:val="FF0000"/>
              </w:rPr>
              <w:t>a</w:t>
            </w:r>
            <w:r w:rsidRPr="0064338C">
              <w:t>s en la capacidad técnica especializada exigida por cada concepto o modalidad de apoyo y, adicionalmente, deberán estar certificad</w:t>
            </w:r>
            <w:r w:rsidRPr="00FB33CF">
              <w:rPr>
                <w:color w:val="FF0000"/>
              </w:rPr>
              <w:t>a</w:t>
            </w:r>
            <w:r w:rsidRPr="0064338C">
              <w:t xml:space="preserve">s de manera </w:t>
            </w:r>
            <w:r w:rsidRPr="0064338C">
              <w:lastRenderedPageBreak/>
              <w:t>indistinta en la capacidad técnica transversal denominada “Fortalecimiento del capital humano”.</w:t>
            </w:r>
          </w:p>
        </w:tc>
        <w:tc>
          <w:tcPr>
            <w:tcW w:w="476" w:type="pct"/>
          </w:tcPr>
          <w:p w:rsidR="003F331F" w:rsidRPr="0064338C" w:rsidRDefault="003F331F" w:rsidP="00BD7A37">
            <w:pPr>
              <w:rPr>
                <w:rFonts w:ascii="Arial" w:eastAsia="Times New Roman" w:hAnsi="Arial" w:cs="Arial"/>
                <w:sz w:val="18"/>
                <w:szCs w:val="20"/>
                <w:lang w:val="es-ES" w:eastAsia="es-ES"/>
              </w:rPr>
            </w:pPr>
            <w:r w:rsidRPr="0064338C">
              <w:rPr>
                <w:rFonts w:ascii="Arial" w:eastAsia="Times New Roman" w:hAnsi="Arial" w:cs="Arial"/>
                <w:sz w:val="18"/>
                <w:szCs w:val="20"/>
                <w:lang w:val="es-ES" w:eastAsia="es-ES"/>
              </w:rPr>
              <w:lastRenderedPageBreak/>
              <w:t xml:space="preserve">Adecuación de redacción. </w:t>
            </w:r>
          </w:p>
        </w:tc>
      </w:tr>
      <w:tr w:rsidR="0064338C" w:rsidRPr="0064338C" w:rsidTr="00CF135F">
        <w:tc>
          <w:tcPr>
            <w:tcW w:w="1880" w:type="pct"/>
          </w:tcPr>
          <w:p w:rsidR="003F331F" w:rsidRPr="0064338C" w:rsidRDefault="003F331F" w:rsidP="00635EF1">
            <w:pPr>
              <w:pStyle w:val="Texto"/>
              <w:spacing w:line="230" w:lineRule="exact"/>
              <w:ind w:firstLine="0"/>
            </w:pPr>
            <w:r w:rsidRPr="0064338C">
              <w:lastRenderedPageBreak/>
              <w:t>Cuando la asistencia técnica integral se brinde por una persona física o moral del Listado de Asesores Técnicos Certificados de la CONAFOR, se podrán sumar hasta 500 hectáreas y/o un apoyo adicional por cada concepto de apoyo, al límite máximo establecido en los cuadros anteriores, según corresponda.</w:t>
            </w:r>
          </w:p>
        </w:tc>
        <w:tc>
          <w:tcPr>
            <w:tcW w:w="2644" w:type="pct"/>
          </w:tcPr>
          <w:p w:rsidR="003F331F" w:rsidRPr="0064338C" w:rsidRDefault="003F331F" w:rsidP="005D7B0E">
            <w:pPr>
              <w:pStyle w:val="Texto"/>
              <w:spacing w:line="230" w:lineRule="exact"/>
              <w:ind w:firstLine="0"/>
            </w:pPr>
            <w:r w:rsidRPr="0064338C">
              <w:t>Cuando la asistencia técnica integral se brinde por una persona física o moral del Listado de Asesores Técnicos Certificados de la CONAFOR, se podrán sumar hasta 500 hectáreas y/o un apoyo adicional por cada concepto de apoyo, al límite máximo establecido en los cuadros anteriores, según corresponda.</w:t>
            </w:r>
          </w:p>
        </w:tc>
        <w:tc>
          <w:tcPr>
            <w:tcW w:w="476" w:type="pct"/>
          </w:tcPr>
          <w:p w:rsidR="003F331F" w:rsidRPr="0064338C" w:rsidRDefault="003F331F" w:rsidP="005D7B0E">
            <w:pPr>
              <w:pStyle w:val="Texto"/>
              <w:spacing w:line="230" w:lineRule="exact"/>
              <w:ind w:firstLine="0"/>
            </w:pPr>
          </w:p>
        </w:tc>
      </w:tr>
      <w:tr w:rsidR="0064338C" w:rsidRPr="0064338C" w:rsidTr="00CF135F">
        <w:tc>
          <w:tcPr>
            <w:tcW w:w="1880" w:type="pct"/>
          </w:tcPr>
          <w:p w:rsidR="003F331F" w:rsidRPr="0064338C" w:rsidRDefault="003F331F" w:rsidP="00635EF1">
            <w:pPr>
              <w:pStyle w:val="Texto"/>
              <w:spacing w:line="230" w:lineRule="exact"/>
              <w:ind w:firstLine="0"/>
            </w:pPr>
            <w:r w:rsidRPr="0064338C">
              <w:rPr>
                <w:b/>
              </w:rPr>
              <w:t>Artículo 7.</w:t>
            </w:r>
            <w:r w:rsidRPr="0064338C">
              <w:t xml:space="preserve"> El tipo y cantidad máxima de apoyos que podrá recibir una persona beneficiaria en un mismo ejercicio fiscal, dependerá del tipo de solicitud que elija:</w:t>
            </w:r>
          </w:p>
        </w:tc>
        <w:tc>
          <w:tcPr>
            <w:tcW w:w="2644" w:type="pct"/>
          </w:tcPr>
          <w:p w:rsidR="003F331F" w:rsidRPr="0064338C" w:rsidRDefault="003F331F" w:rsidP="00104BA3">
            <w:pPr>
              <w:pStyle w:val="Texto"/>
              <w:spacing w:line="230" w:lineRule="exact"/>
              <w:ind w:firstLine="0"/>
            </w:pPr>
            <w:r w:rsidRPr="0064338C">
              <w:rPr>
                <w:b/>
              </w:rPr>
              <w:t>Artículo 7.</w:t>
            </w:r>
            <w:r w:rsidRPr="0064338C">
              <w:t xml:space="preserve"> El tipo y cantidad máxima de apoyos que podrá recibir una persona beneficiaria en un mismo ejercicio fiscal, dependerá del tipo de solicitud que elija:</w:t>
            </w:r>
          </w:p>
        </w:tc>
        <w:tc>
          <w:tcPr>
            <w:tcW w:w="476" w:type="pct"/>
          </w:tcPr>
          <w:p w:rsidR="003F331F" w:rsidRPr="0064338C" w:rsidRDefault="003F331F" w:rsidP="00D81119">
            <w:pPr>
              <w:pStyle w:val="Texto"/>
              <w:spacing w:line="230"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ROMANOS"/>
              <w:spacing w:line="230" w:lineRule="exact"/>
              <w:ind w:left="0" w:firstLine="0"/>
            </w:pPr>
            <w:r w:rsidRPr="0064338C">
              <w:t>a)</w:t>
            </w:r>
            <w:r w:rsidRPr="0064338C">
              <w:rPr>
                <w:b/>
              </w:rPr>
              <w:tab/>
              <w:t>Solicitud para apoyos específicos:</w:t>
            </w:r>
            <w:r w:rsidRPr="0064338C">
              <w:t xml:space="preserve"> Si la solicitud única de apoyo no se acompaña de un P-PREDIAL aprobado por la CONAFOR y vigente, el tipo y número máximo de apoyos que puede recibir una persona beneficiaria dependerá de los límites establecidos en el artículo 6 de estas Reglas, según el concepto o modalidad de apoyo que elija.</w:t>
            </w:r>
          </w:p>
        </w:tc>
        <w:tc>
          <w:tcPr>
            <w:tcW w:w="2644" w:type="pct"/>
          </w:tcPr>
          <w:p w:rsidR="003F331F" w:rsidRPr="0064338C" w:rsidRDefault="003F331F" w:rsidP="00104BA3">
            <w:pPr>
              <w:pStyle w:val="ROMANOS"/>
              <w:spacing w:line="230" w:lineRule="exact"/>
              <w:ind w:left="0" w:firstLine="0"/>
            </w:pPr>
            <w:r w:rsidRPr="0064338C">
              <w:t>a)</w:t>
            </w:r>
            <w:r w:rsidRPr="0064338C">
              <w:rPr>
                <w:b/>
              </w:rPr>
              <w:tab/>
              <w:t>Solicitud para apoyos específicos:</w:t>
            </w:r>
            <w:r w:rsidRPr="0064338C">
              <w:t xml:space="preserve"> Si la solicitud única de apoyo no se acompaña de un P-PREDIAL aprobado por la CONAFOR y vigente, el tipo y número máximo de apoyos que puede recibir una persona beneficiaria dependerá de los límites establecidos en el artículo 6 de estas Reglas, según el concepto o modalidad de apoyo que elija.</w:t>
            </w:r>
          </w:p>
        </w:tc>
        <w:tc>
          <w:tcPr>
            <w:tcW w:w="476" w:type="pct"/>
          </w:tcPr>
          <w:p w:rsidR="003F331F" w:rsidRPr="0064338C" w:rsidRDefault="003F331F" w:rsidP="00D81119">
            <w:pPr>
              <w:pStyle w:val="ROMANOS"/>
              <w:spacing w:line="230"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30" w:lineRule="exact"/>
              <w:ind w:left="0" w:firstLine="0"/>
            </w:pPr>
            <w:r w:rsidRPr="0064338C">
              <w:tab/>
              <w:t>Para promover la integralidad de la aplicación de los apoyos, los criterios de ejecución de cada concepto o modalidad de apoyo establecerán los casos en que los apoyos estén condicionados a la elaboración de un P-PREDIAL, así como los criterios para su entrega a la CONAFOR.</w:t>
            </w:r>
          </w:p>
        </w:tc>
        <w:tc>
          <w:tcPr>
            <w:tcW w:w="2644" w:type="pct"/>
          </w:tcPr>
          <w:p w:rsidR="003F331F" w:rsidRPr="0064338C" w:rsidRDefault="003F331F" w:rsidP="00104BA3">
            <w:pPr>
              <w:pStyle w:val="ROMANOS"/>
              <w:spacing w:line="230" w:lineRule="exact"/>
              <w:ind w:left="0" w:firstLine="0"/>
            </w:pPr>
            <w:r w:rsidRPr="0064338C">
              <w:tab/>
              <w:t>Para promover la integralidad de la aplicación de los apoyos, los criterios de ejecución de cada concepto o modalidad de apoyo establecerán los casos en que los apoyos estén condicionados a la elaboración de un P-PREDIAL, así como los criterios para su entrega a la CONAFOR.</w:t>
            </w:r>
          </w:p>
        </w:tc>
        <w:tc>
          <w:tcPr>
            <w:tcW w:w="476" w:type="pct"/>
          </w:tcPr>
          <w:p w:rsidR="003F331F" w:rsidRPr="0064338C" w:rsidRDefault="003F331F" w:rsidP="00D81119">
            <w:pPr>
              <w:pStyle w:val="ROMANOS"/>
              <w:spacing w:line="230"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30" w:lineRule="exact"/>
              <w:ind w:left="0" w:firstLine="0"/>
            </w:pPr>
            <w:r w:rsidRPr="0064338C">
              <w:t>b)</w:t>
            </w:r>
            <w:r w:rsidRPr="0064338C">
              <w:tab/>
            </w:r>
            <w:r w:rsidRPr="0064338C">
              <w:rPr>
                <w:b/>
              </w:rPr>
              <w:t>Solicitud para apoyos agregados:</w:t>
            </w:r>
            <w:r w:rsidRPr="0064338C">
              <w:t xml:space="preserve"> Si la solicitud de apoyos viene acompañada de un P-PREDIAL aprobado por la CONAFOR y vigente, o un plan de negocios de mediano plazo validado por la CONAFOR o una entidad financiera, la persona beneficiaria podrá recibir el paquete de apoyos que solicite. En este caso, los diversos conceptos y modalidades de apoyo que resulten autorizados serán otorgados de acuerdo a la disponibilidad presupuestal de la CONAFOR, de manera gradual y en función de las necesidades temporales y espaciales del proyecto, descritas en el P-PREDIAL.</w:t>
            </w:r>
          </w:p>
        </w:tc>
        <w:tc>
          <w:tcPr>
            <w:tcW w:w="2644" w:type="pct"/>
          </w:tcPr>
          <w:p w:rsidR="003F331F" w:rsidRPr="0064338C" w:rsidRDefault="003F331F" w:rsidP="00104BA3">
            <w:pPr>
              <w:pStyle w:val="ROMANOS"/>
              <w:spacing w:line="230" w:lineRule="exact"/>
              <w:ind w:left="0" w:firstLine="0"/>
            </w:pPr>
            <w:r w:rsidRPr="0064338C">
              <w:t>b)</w:t>
            </w:r>
            <w:r w:rsidRPr="0064338C">
              <w:tab/>
            </w:r>
            <w:r w:rsidRPr="0064338C">
              <w:rPr>
                <w:b/>
              </w:rPr>
              <w:t>Solicitud para apoyos agregados:</w:t>
            </w:r>
            <w:r w:rsidRPr="0064338C">
              <w:t xml:space="preserve"> Si la solicitud de apoyos viene acompañada de un P-PREDIAL aprobado por la CONAFOR y vigente, o un plan de negocios de mediano plazo validado por la CONAFOR o una entidad financiera, la persona beneficiaria podrá recibir el paquete de apoyos que solicite. En este caso, los diversos conceptos y modalidades de apoyo que resulten autorizados serán otorgados de acuerdo a la disponibilidad presupuestal de la CONAFOR, de manera gradual y en función de las necesidades temporales y espaciales del proyecto, descritas en el P-PREDIAL.</w:t>
            </w:r>
          </w:p>
        </w:tc>
        <w:tc>
          <w:tcPr>
            <w:tcW w:w="476" w:type="pct"/>
          </w:tcPr>
          <w:p w:rsidR="003F331F" w:rsidRPr="0064338C" w:rsidRDefault="003F331F" w:rsidP="00D81119">
            <w:pPr>
              <w:pStyle w:val="ROMANOS"/>
              <w:spacing w:line="230"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Texto"/>
              <w:spacing w:line="230" w:lineRule="exact"/>
              <w:ind w:firstLine="0"/>
              <w:jc w:val="center"/>
              <w:rPr>
                <w:b/>
              </w:rPr>
            </w:pPr>
            <w:r w:rsidRPr="0064338C">
              <w:rPr>
                <w:b/>
              </w:rPr>
              <w:t>Sección II. De los criterios de elegibilidad</w:t>
            </w:r>
          </w:p>
        </w:tc>
        <w:tc>
          <w:tcPr>
            <w:tcW w:w="2644" w:type="pct"/>
          </w:tcPr>
          <w:p w:rsidR="003F331F" w:rsidRPr="0064338C" w:rsidRDefault="003F331F" w:rsidP="00104BA3">
            <w:pPr>
              <w:pStyle w:val="Texto"/>
              <w:spacing w:line="230" w:lineRule="exact"/>
              <w:ind w:firstLine="0"/>
              <w:jc w:val="center"/>
              <w:rPr>
                <w:b/>
              </w:rPr>
            </w:pPr>
            <w:r w:rsidRPr="0064338C">
              <w:rPr>
                <w:b/>
              </w:rPr>
              <w:t>Sección II. De los criterios de elegibilidad</w:t>
            </w:r>
          </w:p>
        </w:tc>
        <w:tc>
          <w:tcPr>
            <w:tcW w:w="476" w:type="pct"/>
          </w:tcPr>
          <w:p w:rsidR="003F331F" w:rsidRPr="0064338C" w:rsidRDefault="003F331F" w:rsidP="00D81119">
            <w:pPr>
              <w:pStyle w:val="Texto"/>
              <w:spacing w:line="230"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spacing w:line="230" w:lineRule="exact"/>
              <w:ind w:firstLine="0"/>
            </w:pPr>
            <w:r w:rsidRPr="0064338C">
              <w:rPr>
                <w:b/>
              </w:rPr>
              <w:t>Artículo 8.</w:t>
            </w:r>
            <w:r w:rsidRPr="0064338C">
              <w:t xml:space="preserve"> Son elegibles para obtener los diversos conceptos y modalidades de apoyo que otorga la CONAFOR a través de estas Reglas, las personas físicas, morales y jurídico-colectivas (ejidos y comunidades) de nacionalidad mexicana que formen parte de la población objetivo y que cumplan con alguna de las siguientes características:</w:t>
            </w:r>
          </w:p>
        </w:tc>
        <w:tc>
          <w:tcPr>
            <w:tcW w:w="2644" w:type="pct"/>
          </w:tcPr>
          <w:p w:rsidR="003F331F" w:rsidRPr="0064338C" w:rsidRDefault="003F331F" w:rsidP="0028679F">
            <w:pPr>
              <w:pStyle w:val="Texto"/>
              <w:spacing w:line="230" w:lineRule="exact"/>
              <w:ind w:firstLine="0"/>
            </w:pPr>
            <w:r w:rsidRPr="0064338C">
              <w:rPr>
                <w:b/>
              </w:rPr>
              <w:t>Artículo 8.</w:t>
            </w:r>
            <w:r w:rsidRPr="0064338C">
              <w:t xml:space="preserve"> Son </w:t>
            </w:r>
            <w:r w:rsidRPr="00FB33CF">
              <w:rPr>
                <w:color w:val="FF0000"/>
              </w:rPr>
              <w:t xml:space="preserve">personas </w:t>
            </w:r>
            <w:r w:rsidRPr="0064338C">
              <w:t>elegibles para obtener los diversos conceptos y modalidades de apoyo que otorga la CONAFOR a través de estas Reglas, las personas físicas, morales y jurídico-colectivas (ejidos y comunidades) de nacionalidad mexicana y que cumplan con alguna de las siguientes características:</w:t>
            </w:r>
          </w:p>
        </w:tc>
        <w:tc>
          <w:tcPr>
            <w:tcW w:w="476" w:type="pct"/>
          </w:tcPr>
          <w:p w:rsidR="003F331F" w:rsidRPr="0064338C" w:rsidRDefault="003F331F" w:rsidP="00077A90">
            <w:pPr>
              <w:pStyle w:val="Texto"/>
              <w:spacing w:line="230" w:lineRule="exact"/>
              <w:ind w:firstLine="0"/>
              <w:rPr>
                <w:rFonts w:eastAsia="Calibri"/>
                <w:szCs w:val="18"/>
                <w:lang w:val="es-MX" w:eastAsia="en-US"/>
              </w:rPr>
            </w:pPr>
            <w:r w:rsidRPr="0064338C">
              <w:rPr>
                <w:rFonts w:eastAsia="Calibri"/>
                <w:szCs w:val="18"/>
                <w:lang w:val="es-MX" w:eastAsia="en-US"/>
              </w:rPr>
              <w:t xml:space="preserve">Se agrega personas para ser congruentes con el término en artículos 2, 3 y 8. </w:t>
            </w:r>
            <w:r w:rsidRPr="0064338C">
              <w:rPr>
                <w:rFonts w:eastAsia="Calibri"/>
                <w:szCs w:val="18"/>
                <w:lang w:val="es-MX" w:eastAsia="en-US"/>
              </w:rPr>
              <w:lastRenderedPageBreak/>
              <w:t>Ello derivado de una recomendación de la Evaluación de Procesos 2017, con la intención de delimitar que la población objetivo del programa se mide en términos de superficie y no de personas, siendo congruente con el objetivo del programa (Art. 1 de las ROP)</w:t>
            </w:r>
          </w:p>
        </w:tc>
      </w:tr>
      <w:tr w:rsidR="0064338C" w:rsidRPr="0064338C" w:rsidTr="00CF135F">
        <w:tc>
          <w:tcPr>
            <w:tcW w:w="1880" w:type="pct"/>
          </w:tcPr>
          <w:p w:rsidR="003F331F" w:rsidRPr="0064338C" w:rsidRDefault="003F331F" w:rsidP="00635EF1">
            <w:pPr>
              <w:pStyle w:val="ROMANOS"/>
              <w:spacing w:line="230" w:lineRule="exact"/>
              <w:ind w:left="0" w:firstLine="0"/>
            </w:pPr>
            <w:r w:rsidRPr="0064338C">
              <w:rPr>
                <w:b/>
              </w:rPr>
              <w:lastRenderedPageBreak/>
              <w:t>a)</w:t>
            </w:r>
            <w:r w:rsidRPr="0064338C">
              <w:rPr>
                <w:b/>
              </w:rPr>
              <w:tab/>
            </w:r>
            <w:r w:rsidRPr="0064338C">
              <w:t>Son propietarias o poseedoras de terrenos forestales, preferentemente o temporalmente forestales;</w:t>
            </w:r>
          </w:p>
        </w:tc>
        <w:tc>
          <w:tcPr>
            <w:tcW w:w="2644" w:type="pct"/>
          </w:tcPr>
          <w:p w:rsidR="003F331F" w:rsidRPr="0064338C" w:rsidRDefault="003F331F" w:rsidP="00104BA3">
            <w:pPr>
              <w:pStyle w:val="ROMANOS"/>
              <w:spacing w:line="230" w:lineRule="exact"/>
              <w:ind w:left="0" w:firstLine="0"/>
            </w:pPr>
            <w:r w:rsidRPr="0064338C">
              <w:rPr>
                <w:b/>
              </w:rPr>
              <w:t>a)</w:t>
            </w:r>
            <w:r w:rsidRPr="0064338C">
              <w:rPr>
                <w:b/>
              </w:rPr>
              <w:tab/>
            </w:r>
            <w:r w:rsidRPr="0064338C">
              <w:t xml:space="preserve">Son propietarias o </w:t>
            </w:r>
            <w:r w:rsidRPr="00FB33CF">
              <w:rPr>
                <w:color w:val="FF0000"/>
              </w:rPr>
              <w:t xml:space="preserve">legítimas </w:t>
            </w:r>
            <w:r w:rsidRPr="0064338C">
              <w:t>poseedoras de terrenos forestales, preferentemente o temporalmente forestales;</w:t>
            </w:r>
          </w:p>
        </w:tc>
        <w:tc>
          <w:tcPr>
            <w:tcW w:w="476" w:type="pct"/>
          </w:tcPr>
          <w:p w:rsidR="003F331F" w:rsidRPr="0064338C" w:rsidRDefault="003F331F" w:rsidP="00D81119">
            <w:pPr>
              <w:pStyle w:val="ROMANOS"/>
              <w:spacing w:line="230" w:lineRule="exact"/>
              <w:ind w:left="0" w:firstLine="0"/>
              <w:rPr>
                <w:rFonts w:eastAsia="Calibri"/>
                <w:lang w:val="es-MX" w:eastAsia="en-US"/>
              </w:rPr>
            </w:pPr>
            <w:r w:rsidRPr="0064338C">
              <w:t>Se adecuó el término con base en la LGDFS.</w:t>
            </w:r>
          </w:p>
        </w:tc>
      </w:tr>
      <w:tr w:rsidR="0064338C" w:rsidRPr="0064338C" w:rsidTr="00CF135F">
        <w:tc>
          <w:tcPr>
            <w:tcW w:w="1880" w:type="pct"/>
          </w:tcPr>
          <w:p w:rsidR="003F331F" w:rsidRPr="0064338C" w:rsidRDefault="003F331F" w:rsidP="00635EF1">
            <w:pPr>
              <w:pStyle w:val="ROMANOS"/>
              <w:spacing w:line="230" w:lineRule="exact"/>
              <w:ind w:left="0" w:firstLine="0"/>
            </w:pPr>
            <w:r w:rsidRPr="0064338C">
              <w:rPr>
                <w:b/>
              </w:rPr>
              <w:t>b)</w:t>
            </w:r>
            <w:r w:rsidRPr="0064338C">
              <w:rPr>
                <w:b/>
              </w:rPr>
              <w:tab/>
            </w:r>
            <w:r w:rsidRPr="0064338C">
              <w:t>Se dedican a la actividad forestal con fines de protección, conservación, restauración, aprovechamiento, transformación, industrialización o comercialización de productos forestales;</w:t>
            </w:r>
          </w:p>
        </w:tc>
        <w:tc>
          <w:tcPr>
            <w:tcW w:w="2644" w:type="pct"/>
          </w:tcPr>
          <w:p w:rsidR="003F331F" w:rsidRPr="0064338C" w:rsidRDefault="003F331F" w:rsidP="00104BA3">
            <w:pPr>
              <w:pStyle w:val="ROMANOS"/>
              <w:spacing w:line="230" w:lineRule="exact"/>
              <w:ind w:left="0" w:firstLine="0"/>
            </w:pPr>
            <w:r w:rsidRPr="0064338C">
              <w:rPr>
                <w:b/>
              </w:rPr>
              <w:t>b)</w:t>
            </w:r>
            <w:r w:rsidRPr="0064338C">
              <w:rPr>
                <w:b/>
              </w:rPr>
              <w:tab/>
            </w:r>
            <w:r w:rsidRPr="0064338C">
              <w:t>Se dedican a la actividad forestal con fines de protección, conservación, restauración, aprovechamiento, transformación, industrialización o comercialización de productos forestales;</w:t>
            </w:r>
          </w:p>
        </w:tc>
        <w:tc>
          <w:tcPr>
            <w:tcW w:w="476" w:type="pct"/>
          </w:tcPr>
          <w:p w:rsidR="003F331F" w:rsidRPr="0064338C" w:rsidRDefault="003F331F" w:rsidP="00D81119">
            <w:pPr>
              <w:pStyle w:val="ROMANOS"/>
              <w:spacing w:line="230"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30" w:lineRule="exact"/>
              <w:ind w:left="0" w:firstLine="0"/>
            </w:pPr>
            <w:r w:rsidRPr="0064338C">
              <w:rPr>
                <w:b/>
              </w:rPr>
              <w:t>c)</w:t>
            </w:r>
            <w:r w:rsidRPr="0064338C">
              <w:rPr>
                <w:b/>
              </w:rPr>
              <w:tab/>
            </w:r>
            <w:r w:rsidRPr="0064338C">
              <w:t>Sin ser propietarias o poseedoras sean elegibles para solicitar algún concepto o modalidad de apoyo, de acuerdo con lo establecido en éstas Reglas.</w:t>
            </w:r>
          </w:p>
        </w:tc>
        <w:tc>
          <w:tcPr>
            <w:tcW w:w="2644" w:type="pct"/>
          </w:tcPr>
          <w:p w:rsidR="003F331F" w:rsidRPr="0064338C" w:rsidRDefault="003F331F" w:rsidP="00104BA3">
            <w:pPr>
              <w:pStyle w:val="ROMANOS"/>
              <w:spacing w:line="230" w:lineRule="exact"/>
              <w:ind w:left="0" w:firstLine="0"/>
            </w:pPr>
            <w:r w:rsidRPr="0064338C">
              <w:rPr>
                <w:b/>
              </w:rPr>
              <w:t>c)</w:t>
            </w:r>
            <w:r w:rsidRPr="0064338C">
              <w:rPr>
                <w:b/>
              </w:rPr>
              <w:tab/>
            </w:r>
            <w:r w:rsidRPr="0064338C">
              <w:t xml:space="preserve">Sin ser propietarias o </w:t>
            </w:r>
            <w:r w:rsidRPr="00FB33CF">
              <w:rPr>
                <w:color w:val="FF0000"/>
              </w:rPr>
              <w:t xml:space="preserve">legítimas </w:t>
            </w:r>
            <w:r w:rsidRPr="0064338C">
              <w:t>poseedoras sean elegibles para solicitar algún concepto o modalidad de apoyo, de</w:t>
            </w:r>
            <w:r w:rsidR="009A0C59">
              <w:t xml:space="preserve"> acuerdo con lo establecido en </w:t>
            </w:r>
            <w:r w:rsidR="009A0C59" w:rsidRPr="009A0C59">
              <w:rPr>
                <w:color w:val="FF0000"/>
              </w:rPr>
              <w:t>e</w:t>
            </w:r>
            <w:r w:rsidRPr="0064338C">
              <w:t>stas Reglas.</w:t>
            </w:r>
          </w:p>
        </w:tc>
        <w:tc>
          <w:tcPr>
            <w:tcW w:w="476" w:type="pct"/>
          </w:tcPr>
          <w:p w:rsidR="003F331F" w:rsidRPr="0064338C" w:rsidRDefault="003F331F" w:rsidP="00D81119">
            <w:pPr>
              <w:pStyle w:val="ROMANOS"/>
              <w:spacing w:line="230" w:lineRule="exact"/>
              <w:ind w:left="0" w:firstLine="0"/>
              <w:rPr>
                <w:rFonts w:eastAsia="Calibri"/>
                <w:lang w:val="es-MX" w:eastAsia="en-US"/>
              </w:rPr>
            </w:pPr>
            <w:r w:rsidRPr="0064338C">
              <w:t>Se adecuó el término con base en la LGDFS.</w:t>
            </w:r>
          </w:p>
        </w:tc>
      </w:tr>
      <w:tr w:rsidR="0064338C" w:rsidRPr="0064338C" w:rsidTr="00CF135F">
        <w:tc>
          <w:tcPr>
            <w:tcW w:w="1880" w:type="pct"/>
          </w:tcPr>
          <w:p w:rsidR="00F43368" w:rsidRPr="0064338C" w:rsidRDefault="00F43368" w:rsidP="00635EF1">
            <w:pPr>
              <w:pStyle w:val="Texto"/>
              <w:spacing w:line="230" w:lineRule="exact"/>
              <w:ind w:firstLine="0"/>
              <w:rPr>
                <w:b/>
              </w:rPr>
            </w:pPr>
          </w:p>
        </w:tc>
        <w:tc>
          <w:tcPr>
            <w:tcW w:w="2644" w:type="pct"/>
          </w:tcPr>
          <w:p w:rsidR="00F43368" w:rsidRPr="0064338C" w:rsidRDefault="00F43368" w:rsidP="005D6AD3">
            <w:pPr>
              <w:pStyle w:val="Texto"/>
              <w:spacing w:line="230" w:lineRule="exact"/>
              <w:ind w:firstLine="0"/>
            </w:pPr>
            <w:r w:rsidRPr="00FB33CF">
              <w:rPr>
                <w:color w:val="FF0000"/>
              </w:rPr>
              <w:t xml:space="preserve">Para los fines de estas reglas de operación, quienes sean </w:t>
            </w:r>
            <w:r w:rsidR="005D6AD3">
              <w:rPr>
                <w:color w:val="FF0000"/>
              </w:rPr>
              <w:t xml:space="preserve">personas </w:t>
            </w:r>
            <w:r w:rsidRPr="00FB33CF">
              <w:rPr>
                <w:color w:val="FF0000"/>
              </w:rPr>
              <w:t>propietari</w:t>
            </w:r>
            <w:r w:rsidR="005D6AD3">
              <w:rPr>
                <w:color w:val="FF0000"/>
              </w:rPr>
              <w:t>a</w:t>
            </w:r>
            <w:r w:rsidRPr="00FB33CF">
              <w:rPr>
                <w:color w:val="FF0000"/>
              </w:rPr>
              <w:t xml:space="preserve">s o </w:t>
            </w:r>
            <w:r w:rsidR="005D6AD3">
              <w:rPr>
                <w:color w:val="FF0000"/>
              </w:rPr>
              <w:t xml:space="preserve">legítimas </w:t>
            </w:r>
            <w:r w:rsidRPr="00FB33CF">
              <w:rPr>
                <w:color w:val="FF0000"/>
              </w:rPr>
              <w:t>poseedor</w:t>
            </w:r>
            <w:r w:rsidR="005D6AD3">
              <w:rPr>
                <w:color w:val="FF0000"/>
              </w:rPr>
              <w:t>a</w:t>
            </w:r>
            <w:r w:rsidRPr="00FB33CF">
              <w:rPr>
                <w:color w:val="FF0000"/>
              </w:rPr>
              <w:t xml:space="preserve">s de terrenos forestales serán clasificados por la CONAFOR en alguno de los siguientes tipos de </w:t>
            </w:r>
            <w:r w:rsidRPr="00FB33CF">
              <w:rPr>
                <w:color w:val="FF0000"/>
              </w:rPr>
              <w:lastRenderedPageBreak/>
              <w:t>productor:</w:t>
            </w:r>
          </w:p>
        </w:tc>
        <w:tc>
          <w:tcPr>
            <w:tcW w:w="476" w:type="pct"/>
            <w:vMerge w:val="restart"/>
          </w:tcPr>
          <w:p w:rsidR="00F43368" w:rsidRPr="0064338C" w:rsidRDefault="00F43368" w:rsidP="00D81119">
            <w:pPr>
              <w:pStyle w:val="Texto"/>
              <w:spacing w:line="230" w:lineRule="exact"/>
              <w:ind w:firstLine="0"/>
              <w:rPr>
                <w:rFonts w:eastAsia="Calibri"/>
                <w:szCs w:val="18"/>
                <w:lang w:val="es-MX" w:eastAsia="en-US"/>
              </w:rPr>
            </w:pPr>
            <w:r w:rsidRPr="0064338C">
              <w:rPr>
                <w:rFonts w:eastAsia="Calibri"/>
                <w:szCs w:val="18"/>
                <w:lang w:val="es-MX" w:eastAsia="en-US"/>
              </w:rPr>
              <w:lastRenderedPageBreak/>
              <w:t xml:space="preserve">Se </w:t>
            </w:r>
            <w:r w:rsidR="00CF14E9" w:rsidRPr="0064338C">
              <w:rPr>
                <w:rFonts w:eastAsia="Calibri"/>
                <w:szCs w:val="18"/>
                <w:lang w:val="es-MX" w:eastAsia="en-US"/>
              </w:rPr>
              <w:t>define la clasificaci</w:t>
            </w:r>
            <w:r w:rsidR="00CF14E9" w:rsidRPr="0064338C">
              <w:rPr>
                <w:rFonts w:eastAsia="Calibri"/>
                <w:szCs w:val="18"/>
                <w:lang w:val="es-MX" w:eastAsia="en-US"/>
              </w:rPr>
              <w:lastRenderedPageBreak/>
              <w:t>ón de los tipos de productores.</w:t>
            </w:r>
          </w:p>
        </w:tc>
      </w:tr>
      <w:tr w:rsidR="0064338C" w:rsidRPr="0064338C" w:rsidTr="00CF135F">
        <w:tc>
          <w:tcPr>
            <w:tcW w:w="1880" w:type="pct"/>
          </w:tcPr>
          <w:p w:rsidR="00F43368" w:rsidRPr="0064338C" w:rsidRDefault="00F43368" w:rsidP="00635EF1">
            <w:pPr>
              <w:pStyle w:val="Texto"/>
              <w:spacing w:line="230" w:lineRule="exact"/>
              <w:ind w:firstLine="0"/>
              <w:rPr>
                <w:b/>
              </w:rPr>
            </w:pPr>
          </w:p>
        </w:tc>
        <w:tc>
          <w:tcPr>
            <w:tcW w:w="2644" w:type="pct"/>
          </w:tcPr>
          <w:p w:rsidR="00F43368" w:rsidRPr="0064338C" w:rsidRDefault="00F43368" w:rsidP="005D6AD3">
            <w:pPr>
              <w:pStyle w:val="NormalWeb"/>
              <w:jc w:val="both"/>
              <w:rPr>
                <w:rFonts w:ascii="Arial" w:hAnsi="Arial" w:cs="Arial"/>
                <w:sz w:val="18"/>
              </w:rPr>
            </w:pPr>
            <w:r w:rsidRPr="00FB33CF">
              <w:rPr>
                <w:rStyle w:val="nfasis"/>
                <w:rFonts w:ascii="Arial" w:hAnsi="Arial" w:cs="Arial"/>
                <w:b/>
                <w:bCs/>
                <w:i w:val="0"/>
                <w:color w:val="FF0000"/>
                <w:sz w:val="18"/>
              </w:rPr>
              <w:t xml:space="preserve">Tipo I. Productores potenciales: </w:t>
            </w:r>
            <w:r w:rsidRPr="00FB33CF">
              <w:rPr>
                <w:rStyle w:val="nfasis"/>
                <w:rFonts w:ascii="Arial" w:hAnsi="Arial" w:cs="Arial"/>
                <w:i w:val="0"/>
                <w:color w:val="FF0000"/>
                <w:sz w:val="18"/>
              </w:rPr>
              <w:t>Son</w:t>
            </w:r>
            <w:r w:rsidR="005D6AD3">
              <w:rPr>
                <w:rStyle w:val="nfasis"/>
                <w:rFonts w:ascii="Arial" w:hAnsi="Arial" w:cs="Arial"/>
                <w:i w:val="0"/>
                <w:color w:val="FF0000"/>
                <w:sz w:val="18"/>
              </w:rPr>
              <w:t xml:space="preserve"> personas</w:t>
            </w:r>
            <w:r w:rsidRPr="00FB33CF">
              <w:rPr>
                <w:rStyle w:val="nfasis"/>
                <w:rFonts w:ascii="Arial" w:hAnsi="Arial" w:cs="Arial"/>
                <w:i w:val="0"/>
                <w:color w:val="FF0000"/>
                <w:sz w:val="18"/>
              </w:rPr>
              <w:t xml:space="preserve"> propietari</w:t>
            </w:r>
            <w:r w:rsidR="005D6AD3">
              <w:rPr>
                <w:rStyle w:val="nfasis"/>
                <w:rFonts w:ascii="Arial" w:hAnsi="Arial" w:cs="Arial"/>
                <w:i w:val="0"/>
                <w:color w:val="FF0000"/>
                <w:sz w:val="18"/>
              </w:rPr>
              <w:t>a</w:t>
            </w:r>
            <w:r w:rsidRPr="00FB33CF">
              <w:rPr>
                <w:rStyle w:val="nfasis"/>
                <w:rFonts w:ascii="Arial" w:hAnsi="Arial" w:cs="Arial"/>
                <w:i w:val="0"/>
                <w:color w:val="FF0000"/>
                <w:sz w:val="18"/>
              </w:rPr>
              <w:t xml:space="preserve">s o </w:t>
            </w:r>
            <w:r w:rsidR="005D6AD3">
              <w:rPr>
                <w:rStyle w:val="nfasis"/>
                <w:rFonts w:ascii="Arial" w:hAnsi="Arial" w:cs="Arial"/>
                <w:i w:val="0"/>
                <w:color w:val="FF0000"/>
                <w:sz w:val="18"/>
              </w:rPr>
              <w:t>legítimas poseedora</w:t>
            </w:r>
            <w:r w:rsidRPr="00FB33CF">
              <w:rPr>
                <w:rStyle w:val="nfasis"/>
                <w:rFonts w:ascii="Arial" w:hAnsi="Arial" w:cs="Arial"/>
                <w:i w:val="0"/>
                <w:color w:val="FF0000"/>
                <w:sz w:val="18"/>
              </w:rPr>
              <w:t>s de terrenos forestales con aptitud de producción comercial sustentable que actualmente se encuentran sin realizar el aprovechamiento por carecer de un plan o programa para el manejo o conservación autorizado, así como propietarios y poseedores de terrenos preferentemente forestales, temporalmente forestales y los que sus terrenos no tienen aptitud de producción comercial.</w:t>
            </w:r>
          </w:p>
        </w:tc>
        <w:tc>
          <w:tcPr>
            <w:tcW w:w="476" w:type="pct"/>
            <w:vMerge/>
          </w:tcPr>
          <w:p w:rsidR="00F43368" w:rsidRPr="0064338C" w:rsidRDefault="00F43368" w:rsidP="00D81119">
            <w:pPr>
              <w:pStyle w:val="Texto"/>
              <w:spacing w:line="230" w:lineRule="exact"/>
              <w:ind w:firstLine="0"/>
              <w:rPr>
                <w:rFonts w:eastAsia="Calibri"/>
                <w:szCs w:val="18"/>
                <w:lang w:val="es-MX" w:eastAsia="en-US"/>
              </w:rPr>
            </w:pPr>
          </w:p>
        </w:tc>
      </w:tr>
      <w:tr w:rsidR="0064338C" w:rsidRPr="0064338C" w:rsidTr="00CF135F">
        <w:tc>
          <w:tcPr>
            <w:tcW w:w="1880" w:type="pct"/>
          </w:tcPr>
          <w:p w:rsidR="00F43368" w:rsidRPr="0064338C" w:rsidRDefault="00F43368" w:rsidP="00635EF1">
            <w:pPr>
              <w:pStyle w:val="Texto"/>
              <w:spacing w:line="230" w:lineRule="exact"/>
              <w:ind w:firstLine="0"/>
              <w:rPr>
                <w:b/>
              </w:rPr>
            </w:pPr>
          </w:p>
        </w:tc>
        <w:tc>
          <w:tcPr>
            <w:tcW w:w="2644" w:type="pct"/>
          </w:tcPr>
          <w:p w:rsidR="00F43368" w:rsidRPr="0064338C" w:rsidRDefault="00F43368" w:rsidP="005D6AD3">
            <w:pPr>
              <w:pStyle w:val="NormalWeb"/>
              <w:jc w:val="both"/>
              <w:rPr>
                <w:rFonts w:ascii="Arial" w:hAnsi="Arial" w:cs="Arial"/>
                <w:sz w:val="18"/>
              </w:rPr>
            </w:pPr>
            <w:r w:rsidRPr="00FB33CF">
              <w:rPr>
                <w:rStyle w:val="nfasis"/>
                <w:rFonts w:ascii="Arial" w:hAnsi="Arial" w:cs="Arial"/>
                <w:b/>
                <w:bCs/>
                <w:i w:val="0"/>
                <w:color w:val="FF0000"/>
                <w:sz w:val="18"/>
              </w:rPr>
              <w:t xml:space="preserve">Tipo II. Productores que venden en pie: </w:t>
            </w:r>
            <w:r w:rsidRPr="00FB33CF">
              <w:rPr>
                <w:rStyle w:val="nfasis"/>
                <w:rFonts w:ascii="Arial" w:hAnsi="Arial" w:cs="Arial"/>
                <w:i w:val="0"/>
                <w:color w:val="FF0000"/>
                <w:sz w:val="18"/>
              </w:rPr>
              <w:t xml:space="preserve">Son </w:t>
            </w:r>
            <w:r w:rsidR="005D6AD3">
              <w:rPr>
                <w:rStyle w:val="nfasis"/>
                <w:rFonts w:ascii="Arial" w:hAnsi="Arial" w:cs="Arial"/>
                <w:i w:val="0"/>
                <w:color w:val="FF0000"/>
                <w:sz w:val="18"/>
              </w:rPr>
              <w:t>personas propietaria</w:t>
            </w:r>
            <w:r w:rsidRPr="00FB33CF">
              <w:rPr>
                <w:rStyle w:val="nfasis"/>
                <w:rFonts w:ascii="Arial" w:hAnsi="Arial" w:cs="Arial"/>
                <w:i w:val="0"/>
                <w:color w:val="FF0000"/>
                <w:sz w:val="18"/>
              </w:rPr>
              <w:t xml:space="preserve">s o </w:t>
            </w:r>
            <w:r w:rsidR="005D6AD3">
              <w:rPr>
                <w:rStyle w:val="nfasis"/>
                <w:rFonts w:ascii="Arial" w:hAnsi="Arial" w:cs="Arial"/>
                <w:i w:val="0"/>
                <w:color w:val="FF0000"/>
                <w:sz w:val="18"/>
              </w:rPr>
              <w:t xml:space="preserve">legítimas </w:t>
            </w:r>
            <w:r w:rsidRPr="00FB33CF">
              <w:rPr>
                <w:rStyle w:val="nfasis"/>
                <w:rFonts w:ascii="Arial" w:hAnsi="Arial" w:cs="Arial"/>
                <w:i w:val="0"/>
                <w:color w:val="FF0000"/>
                <w:sz w:val="18"/>
              </w:rPr>
              <w:t>poseedor</w:t>
            </w:r>
            <w:r w:rsidR="005D6AD3">
              <w:rPr>
                <w:rStyle w:val="nfasis"/>
                <w:rFonts w:ascii="Arial" w:hAnsi="Arial" w:cs="Arial"/>
                <w:i w:val="0"/>
                <w:color w:val="FF0000"/>
                <w:sz w:val="18"/>
              </w:rPr>
              <w:t>a</w:t>
            </w:r>
            <w:r w:rsidRPr="00FB33CF">
              <w:rPr>
                <w:rStyle w:val="nfasis"/>
                <w:rFonts w:ascii="Arial" w:hAnsi="Arial" w:cs="Arial"/>
                <w:i w:val="0"/>
                <w:color w:val="FF0000"/>
                <w:sz w:val="18"/>
              </w:rPr>
              <w:t>s de predios forestales autorizados para el aprovechamiento de bienes y servicios en los que éste se realiza por parte de terceros mediante contrato de compra–venta, sin que el propietario o poseedor participe en alguna fase del proceso productivo.</w:t>
            </w:r>
          </w:p>
        </w:tc>
        <w:tc>
          <w:tcPr>
            <w:tcW w:w="476" w:type="pct"/>
            <w:vMerge/>
          </w:tcPr>
          <w:p w:rsidR="00F43368" w:rsidRPr="0064338C" w:rsidRDefault="00F43368" w:rsidP="00D81119">
            <w:pPr>
              <w:pStyle w:val="Texto"/>
              <w:spacing w:line="230" w:lineRule="exact"/>
              <w:ind w:firstLine="0"/>
              <w:rPr>
                <w:rFonts w:eastAsia="Calibri"/>
                <w:szCs w:val="18"/>
                <w:lang w:val="es-MX" w:eastAsia="en-US"/>
              </w:rPr>
            </w:pPr>
          </w:p>
        </w:tc>
      </w:tr>
      <w:tr w:rsidR="0064338C" w:rsidRPr="0064338C" w:rsidTr="00CF135F">
        <w:tc>
          <w:tcPr>
            <w:tcW w:w="1880" w:type="pct"/>
          </w:tcPr>
          <w:p w:rsidR="00F43368" w:rsidRPr="0064338C" w:rsidRDefault="00F43368" w:rsidP="00635EF1">
            <w:pPr>
              <w:pStyle w:val="Texto"/>
              <w:spacing w:line="230" w:lineRule="exact"/>
              <w:ind w:firstLine="0"/>
              <w:rPr>
                <w:b/>
              </w:rPr>
            </w:pPr>
          </w:p>
        </w:tc>
        <w:tc>
          <w:tcPr>
            <w:tcW w:w="2644" w:type="pct"/>
          </w:tcPr>
          <w:p w:rsidR="00F43368" w:rsidRPr="0064338C" w:rsidRDefault="00F43368" w:rsidP="00F43368">
            <w:pPr>
              <w:pStyle w:val="NormalWeb"/>
              <w:jc w:val="both"/>
              <w:rPr>
                <w:rFonts w:ascii="Arial" w:hAnsi="Arial" w:cs="Arial"/>
                <w:iCs/>
                <w:sz w:val="18"/>
              </w:rPr>
            </w:pPr>
            <w:r w:rsidRPr="00FB33CF">
              <w:rPr>
                <w:rStyle w:val="nfasis"/>
                <w:rFonts w:ascii="Arial" w:hAnsi="Arial" w:cs="Arial"/>
                <w:b/>
                <w:bCs/>
                <w:i w:val="0"/>
                <w:color w:val="FF0000"/>
                <w:sz w:val="18"/>
              </w:rPr>
              <w:t xml:space="preserve">Tipo III. Productores de materias primas forestales: </w:t>
            </w:r>
            <w:r w:rsidRPr="00FB33CF">
              <w:rPr>
                <w:rStyle w:val="nfasis"/>
                <w:rFonts w:ascii="Arial" w:hAnsi="Arial" w:cs="Arial"/>
                <w:i w:val="0"/>
                <w:color w:val="FF0000"/>
                <w:sz w:val="18"/>
              </w:rPr>
              <w:t>Son propietarios o poseedores de predios autorizados para el aprovechamiento de bienes y servicios que participan directamente en el proceso de producción y comercialización de materias primas.</w:t>
            </w:r>
          </w:p>
        </w:tc>
        <w:tc>
          <w:tcPr>
            <w:tcW w:w="476" w:type="pct"/>
            <w:vMerge/>
          </w:tcPr>
          <w:p w:rsidR="00F43368" w:rsidRPr="0064338C" w:rsidRDefault="00F43368" w:rsidP="00D81119">
            <w:pPr>
              <w:pStyle w:val="Texto"/>
              <w:spacing w:line="230" w:lineRule="exact"/>
              <w:ind w:firstLine="0"/>
              <w:rPr>
                <w:rFonts w:eastAsia="Calibri"/>
                <w:szCs w:val="18"/>
                <w:lang w:val="es-MX" w:eastAsia="en-US"/>
              </w:rPr>
            </w:pPr>
          </w:p>
        </w:tc>
      </w:tr>
      <w:tr w:rsidR="0064338C" w:rsidRPr="0064338C" w:rsidTr="00CF135F">
        <w:tc>
          <w:tcPr>
            <w:tcW w:w="1880" w:type="pct"/>
          </w:tcPr>
          <w:p w:rsidR="00F43368" w:rsidRPr="0064338C" w:rsidRDefault="00F43368" w:rsidP="00635EF1">
            <w:pPr>
              <w:pStyle w:val="Texto"/>
              <w:spacing w:line="230" w:lineRule="exact"/>
              <w:ind w:firstLine="0"/>
              <w:rPr>
                <w:b/>
              </w:rPr>
            </w:pPr>
          </w:p>
        </w:tc>
        <w:tc>
          <w:tcPr>
            <w:tcW w:w="2644" w:type="pct"/>
          </w:tcPr>
          <w:p w:rsidR="00F43368" w:rsidRPr="0064338C" w:rsidRDefault="00F43368" w:rsidP="00F43368">
            <w:pPr>
              <w:pStyle w:val="NormalWeb"/>
              <w:jc w:val="both"/>
            </w:pPr>
            <w:r w:rsidRPr="00FB33CF">
              <w:rPr>
                <w:rStyle w:val="nfasis"/>
                <w:rFonts w:ascii="Arial" w:hAnsi="Arial" w:cs="Arial"/>
                <w:b/>
                <w:bCs/>
                <w:i w:val="0"/>
                <w:color w:val="FF0000"/>
                <w:sz w:val="18"/>
              </w:rPr>
              <w:t xml:space="preserve">Tipo IV. Productores con capacidad de transformación y comercialización: </w:t>
            </w:r>
            <w:r w:rsidRPr="00FB33CF">
              <w:rPr>
                <w:rStyle w:val="nfasis"/>
                <w:rFonts w:ascii="Arial" w:hAnsi="Arial" w:cs="Arial"/>
                <w:i w:val="0"/>
                <w:color w:val="FF0000"/>
                <w:sz w:val="18"/>
              </w:rPr>
              <w:t>Son productores de materias primas forestales que disponen de infraestructura para transformar bienes y servicios en productos y subproductos terminados para su comercialización directa en los mercados.</w:t>
            </w:r>
          </w:p>
        </w:tc>
        <w:tc>
          <w:tcPr>
            <w:tcW w:w="476" w:type="pct"/>
            <w:vMerge/>
          </w:tcPr>
          <w:p w:rsidR="00F43368" w:rsidRPr="0064338C" w:rsidRDefault="00F43368" w:rsidP="00D81119">
            <w:pPr>
              <w:pStyle w:val="Texto"/>
              <w:spacing w:line="230" w:lineRule="exact"/>
              <w:ind w:firstLine="0"/>
              <w:rPr>
                <w:rFonts w:eastAsia="Calibri"/>
                <w:szCs w:val="18"/>
                <w:lang w:val="es-MX" w:eastAsia="en-US"/>
              </w:rPr>
            </w:pPr>
          </w:p>
        </w:tc>
      </w:tr>
      <w:tr w:rsidR="0064338C" w:rsidRPr="0064338C" w:rsidTr="00CF135F">
        <w:tc>
          <w:tcPr>
            <w:tcW w:w="1880" w:type="pct"/>
          </w:tcPr>
          <w:p w:rsidR="00F43368" w:rsidRPr="0064338C" w:rsidRDefault="00F43368" w:rsidP="00635EF1">
            <w:pPr>
              <w:pStyle w:val="Texto"/>
              <w:spacing w:line="230" w:lineRule="exact"/>
              <w:ind w:firstLine="0"/>
              <w:rPr>
                <w:b/>
              </w:rPr>
            </w:pPr>
          </w:p>
        </w:tc>
        <w:tc>
          <w:tcPr>
            <w:tcW w:w="2644" w:type="pct"/>
          </w:tcPr>
          <w:p w:rsidR="00F43368" w:rsidRPr="0064338C" w:rsidRDefault="00F43368" w:rsidP="007C3687">
            <w:pPr>
              <w:pStyle w:val="Texto"/>
              <w:spacing w:line="230" w:lineRule="exact"/>
              <w:ind w:firstLine="0"/>
            </w:pPr>
            <w:r w:rsidRPr="00FB33CF">
              <w:rPr>
                <w:color w:val="FF0000"/>
              </w:rPr>
              <w:t>Los criterios de ejecución de cada modalidad de apoyo establecen el tipo de productor elegible y los criterios de prelación aplicables para asegurar la adecuada orientación de los recursos disponibles.</w:t>
            </w:r>
          </w:p>
        </w:tc>
        <w:tc>
          <w:tcPr>
            <w:tcW w:w="476" w:type="pct"/>
            <w:vMerge/>
          </w:tcPr>
          <w:p w:rsidR="00F43368" w:rsidRPr="0064338C" w:rsidRDefault="00F43368" w:rsidP="00D81119">
            <w:pPr>
              <w:pStyle w:val="Texto"/>
              <w:spacing w:line="230"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spacing w:line="230" w:lineRule="exact"/>
              <w:ind w:firstLine="0"/>
            </w:pPr>
            <w:r w:rsidRPr="0064338C">
              <w:rPr>
                <w:b/>
              </w:rPr>
              <w:t>Artículo 9.</w:t>
            </w:r>
            <w:r w:rsidRPr="0064338C">
              <w:t xml:space="preserve"> Para acceder a los apoyos que otorga la CONAFOR, las personas solicitantes deberán cumplir en tiempo y forma con los requisitos y disposiciones que establezcan las presentes Reglas para solicitar apoyos, sujetándose a los criterios de selección y prelación aplicables, con el fin de asegurar la mejor orientación y aplicación de los subsidios, en función de las necesidades y prioridades nacionales y regionales establecidas.</w:t>
            </w:r>
          </w:p>
        </w:tc>
        <w:tc>
          <w:tcPr>
            <w:tcW w:w="2644" w:type="pct"/>
          </w:tcPr>
          <w:p w:rsidR="003F331F" w:rsidRPr="0064338C" w:rsidRDefault="003F331F" w:rsidP="00CF14E9">
            <w:pPr>
              <w:pStyle w:val="Texto"/>
              <w:spacing w:line="230" w:lineRule="exact"/>
              <w:ind w:firstLine="0"/>
            </w:pPr>
            <w:r w:rsidRPr="0064338C">
              <w:rPr>
                <w:b/>
              </w:rPr>
              <w:t>Artículo 9.</w:t>
            </w:r>
            <w:r w:rsidRPr="0064338C">
              <w:t xml:space="preserve"> Para acceder a los apoyos que otorga la CONAFOR, las personas solicitantes deberán cumplir en tiempo y forma con los requisitos y disposiciones que establezcan las presentes Reglas, sujetándose a los criterios de selección y prelación aplicables, con el fin de asegurar la mejor orientación y aplicación de los subsidios, en función de las necesidades y prioridades nacionales y regionales establecidas.</w:t>
            </w:r>
          </w:p>
        </w:tc>
        <w:tc>
          <w:tcPr>
            <w:tcW w:w="476" w:type="pct"/>
          </w:tcPr>
          <w:p w:rsidR="003F331F" w:rsidRPr="0064338C" w:rsidRDefault="00CF14E9" w:rsidP="00D81119">
            <w:pPr>
              <w:pStyle w:val="Texto"/>
              <w:spacing w:line="230" w:lineRule="exact"/>
              <w:ind w:firstLine="0"/>
              <w:rPr>
                <w:rFonts w:eastAsia="Calibri"/>
                <w:szCs w:val="18"/>
                <w:lang w:val="es-MX" w:eastAsia="en-US"/>
              </w:rPr>
            </w:pPr>
            <w:r w:rsidRPr="0064338C">
              <w:rPr>
                <w:rFonts w:eastAsia="Calibri"/>
                <w:szCs w:val="18"/>
                <w:lang w:val="es-MX" w:eastAsia="en-US"/>
              </w:rPr>
              <w:t>Se mejora redacción.</w:t>
            </w:r>
          </w:p>
        </w:tc>
      </w:tr>
      <w:tr w:rsidR="0064338C" w:rsidRPr="0064338C" w:rsidTr="00CF135F">
        <w:tc>
          <w:tcPr>
            <w:tcW w:w="1880" w:type="pct"/>
          </w:tcPr>
          <w:p w:rsidR="003F331F" w:rsidRPr="0064338C" w:rsidRDefault="003F331F" w:rsidP="00635EF1">
            <w:pPr>
              <w:pStyle w:val="Texto"/>
              <w:spacing w:line="217" w:lineRule="exact"/>
              <w:ind w:firstLine="0"/>
            </w:pPr>
            <w:r w:rsidRPr="0064338C">
              <w:rPr>
                <w:b/>
              </w:rPr>
              <w:t>Artículo 10.</w:t>
            </w:r>
            <w:r w:rsidRPr="0064338C">
              <w:t xml:space="preserve"> Los apoyos deberán ser otorgados sin distinción de género, etnia, credo religioso, condición socioeconómica u otro factor que implique discriminación a las personas solicitantes que cumplan con los requisitos señalados en las presentes Reglas. La CONAFOR deberá procurar que todos los grupos sociales y géneros tengan acceso equitativo a los apoyos aquí incluidos, para lo cual se establecerán mecanismos de promoción, distribución, operación y administración de recursos, con base en criterios de equidad social.</w:t>
            </w:r>
          </w:p>
        </w:tc>
        <w:tc>
          <w:tcPr>
            <w:tcW w:w="2644" w:type="pct"/>
          </w:tcPr>
          <w:p w:rsidR="003F331F" w:rsidRPr="0064338C" w:rsidRDefault="003F331F" w:rsidP="00104BA3">
            <w:pPr>
              <w:pStyle w:val="Texto"/>
              <w:spacing w:line="217" w:lineRule="exact"/>
              <w:ind w:firstLine="0"/>
            </w:pPr>
            <w:r w:rsidRPr="0064338C">
              <w:rPr>
                <w:b/>
              </w:rPr>
              <w:t>Artículo 10.</w:t>
            </w:r>
            <w:r w:rsidRPr="0064338C">
              <w:t xml:space="preserve"> Los apoyos deberán ser otorgados sin distinción de género, etnia, credo religioso, condición socioeconómica u otro factor que implique discriminación a las personas solicitantes que cumplan con los requisitos señalados en las presentes Reglas. La CONAFOR deberá procurar que todos los grupos sociales y géneros tengan acceso equitativo a los apoyos aquí incluidos, para lo cual se establecerán mecanismos de promoción, distribución, operación y administración de recursos, con base en criterios de equidad social.</w:t>
            </w:r>
          </w:p>
        </w:tc>
        <w:tc>
          <w:tcPr>
            <w:tcW w:w="476" w:type="pct"/>
          </w:tcPr>
          <w:p w:rsidR="003F331F" w:rsidRPr="0064338C" w:rsidRDefault="003F331F" w:rsidP="00D81119">
            <w:pPr>
              <w:pStyle w:val="Texto"/>
              <w:spacing w:line="217"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spacing w:line="217" w:lineRule="exact"/>
              <w:ind w:firstLine="0"/>
            </w:pPr>
            <w:r w:rsidRPr="0064338C">
              <w:rPr>
                <w:b/>
              </w:rPr>
              <w:t>Artículo 11.</w:t>
            </w:r>
            <w:r w:rsidRPr="0064338C">
              <w:t xml:space="preserve"> No se otorgarán apoyos a:</w:t>
            </w:r>
          </w:p>
        </w:tc>
        <w:tc>
          <w:tcPr>
            <w:tcW w:w="2644" w:type="pct"/>
          </w:tcPr>
          <w:p w:rsidR="003F331F" w:rsidRPr="0064338C" w:rsidRDefault="003F331F" w:rsidP="00104BA3">
            <w:pPr>
              <w:pStyle w:val="Texto"/>
              <w:spacing w:line="217" w:lineRule="exact"/>
              <w:ind w:firstLine="0"/>
            </w:pPr>
            <w:r w:rsidRPr="0064338C">
              <w:rPr>
                <w:b/>
              </w:rPr>
              <w:t>Artículo 11.</w:t>
            </w:r>
            <w:r w:rsidRPr="0064338C">
              <w:t xml:space="preserve"> No se otorgarán apoyos a:</w:t>
            </w:r>
          </w:p>
        </w:tc>
        <w:tc>
          <w:tcPr>
            <w:tcW w:w="476" w:type="pct"/>
          </w:tcPr>
          <w:p w:rsidR="003F331F" w:rsidRPr="0064338C" w:rsidRDefault="003F331F" w:rsidP="00D81119">
            <w:pPr>
              <w:pStyle w:val="Texto"/>
              <w:spacing w:line="217"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ROMANOS"/>
              <w:spacing w:line="217" w:lineRule="exact"/>
              <w:ind w:left="0" w:firstLine="0"/>
            </w:pPr>
            <w:r w:rsidRPr="0064338C">
              <w:rPr>
                <w:b/>
              </w:rPr>
              <w:t>I.</w:t>
            </w:r>
            <w:r w:rsidRPr="0064338C">
              <w:rPr>
                <w:b/>
              </w:rPr>
              <w:tab/>
            </w:r>
            <w:r w:rsidRPr="0064338C">
              <w:t>Las personas que no cumplan con los criterios de elegibilidad establecidos por cada componente, concepto o modalidad de apoyo;</w:t>
            </w:r>
          </w:p>
        </w:tc>
        <w:tc>
          <w:tcPr>
            <w:tcW w:w="2644" w:type="pct"/>
          </w:tcPr>
          <w:p w:rsidR="003F331F" w:rsidRPr="0064338C" w:rsidRDefault="003F331F" w:rsidP="00104BA3">
            <w:pPr>
              <w:pStyle w:val="ROMANOS"/>
              <w:spacing w:line="217" w:lineRule="exact"/>
              <w:ind w:left="0" w:firstLine="0"/>
            </w:pPr>
            <w:r w:rsidRPr="0064338C">
              <w:rPr>
                <w:b/>
              </w:rPr>
              <w:t>I.</w:t>
            </w:r>
            <w:r w:rsidRPr="0064338C">
              <w:rPr>
                <w:b/>
              </w:rPr>
              <w:tab/>
            </w:r>
            <w:r w:rsidRPr="0064338C">
              <w:t>Las personas que no cumplan con los criterios de elegibilidad establecidos por cada componente, concepto o modalidad de apoyo;</w:t>
            </w:r>
          </w:p>
        </w:tc>
        <w:tc>
          <w:tcPr>
            <w:tcW w:w="476" w:type="pct"/>
          </w:tcPr>
          <w:p w:rsidR="003F331F" w:rsidRPr="0064338C" w:rsidRDefault="003F331F" w:rsidP="00D81119">
            <w:pPr>
              <w:pStyle w:val="ROMANOS"/>
              <w:spacing w:line="217"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17" w:lineRule="exact"/>
              <w:ind w:left="0" w:firstLine="0"/>
            </w:pPr>
            <w:r w:rsidRPr="0064338C">
              <w:rPr>
                <w:b/>
              </w:rPr>
              <w:lastRenderedPageBreak/>
              <w:t>II.</w:t>
            </w:r>
            <w:r w:rsidRPr="0064338C">
              <w:rPr>
                <w:b/>
              </w:rPr>
              <w:tab/>
            </w:r>
            <w:r w:rsidRPr="0064338C">
              <w:t>Las personas que hubieren sido sancionadas con la cancelación de cualquier apoyo otorgado por la CONAFOR y las personas beneficiarias que se encuentren en el listado de sancionadas o incumplidas que expida la Comisión Nacional Forestal en su página de internet;</w:t>
            </w:r>
          </w:p>
        </w:tc>
        <w:tc>
          <w:tcPr>
            <w:tcW w:w="2644" w:type="pct"/>
          </w:tcPr>
          <w:p w:rsidR="003F331F" w:rsidRPr="0064338C" w:rsidRDefault="003F331F" w:rsidP="00D5457E">
            <w:pPr>
              <w:pStyle w:val="ROMANOS"/>
              <w:spacing w:line="217" w:lineRule="exact"/>
              <w:ind w:left="0" w:firstLine="0"/>
            </w:pPr>
            <w:r w:rsidRPr="0064338C">
              <w:rPr>
                <w:b/>
              </w:rPr>
              <w:t>II.</w:t>
            </w:r>
            <w:r w:rsidRPr="0064338C">
              <w:rPr>
                <w:b/>
              </w:rPr>
              <w:tab/>
            </w:r>
            <w:r w:rsidRPr="0064338C">
              <w:t>Las personas que hubieren sido sancionadas</w:t>
            </w:r>
            <w:r w:rsidRPr="00FB33CF">
              <w:rPr>
                <w:color w:val="FF0000"/>
              </w:rPr>
              <w:t>, en años anteriores,</w:t>
            </w:r>
            <w:r w:rsidRPr="0064338C">
              <w:t xml:space="preserve"> con la cancelación de cualquier apoyo otorgado por la CONAFOR y las personas beneficiarias que se encuentren en el </w:t>
            </w:r>
            <w:r w:rsidRPr="00FB33CF">
              <w:rPr>
                <w:color w:val="FF0000"/>
              </w:rPr>
              <w:t>L</w:t>
            </w:r>
            <w:r w:rsidRPr="0064338C">
              <w:t xml:space="preserve">istado de sancionadas o incumplidas que </w:t>
            </w:r>
            <w:r w:rsidRPr="00FB33CF">
              <w:rPr>
                <w:color w:val="FF0000"/>
              </w:rPr>
              <w:t xml:space="preserve">publique </w:t>
            </w:r>
            <w:r w:rsidRPr="0064338C">
              <w:t>la Comisión Nacional Forestal en su página de internet;</w:t>
            </w:r>
          </w:p>
        </w:tc>
        <w:tc>
          <w:tcPr>
            <w:tcW w:w="476" w:type="pct"/>
          </w:tcPr>
          <w:p w:rsidR="003F331F" w:rsidRPr="0064338C" w:rsidRDefault="003F331F" w:rsidP="00D81119">
            <w:pPr>
              <w:pStyle w:val="ROMANOS"/>
              <w:spacing w:line="217" w:lineRule="exact"/>
              <w:ind w:left="0" w:firstLine="0"/>
              <w:rPr>
                <w:rFonts w:eastAsia="Calibri"/>
                <w:lang w:val="es-MX" w:eastAsia="en-US"/>
              </w:rPr>
            </w:pPr>
            <w:r w:rsidRPr="0064338C">
              <w:rPr>
                <w:rFonts w:eastAsia="Calibri"/>
                <w:lang w:val="es-MX" w:eastAsia="en-US"/>
              </w:rPr>
              <w:t>Especificidad de la fracción.</w:t>
            </w:r>
          </w:p>
        </w:tc>
      </w:tr>
      <w:tr w:rsidR="0064338C" w:rsidRPr="0064338C" w:rsidTr="00CF135F">
        <w:tc>
          <w:tcPr>
            <w:tcW w:w="1880" w:type="pct"/>
          </w:tcPr>
          <w:p w:rsidR="003F331F" w:rsidRPr="0064338C" w:rsidRDefault="003F331F" w:rsidP="00635EF1">
            <w:pPr>
              <w:pStyle w:val="ROMANOS"/>
              <w:spacing w:line="217" w:lineRule="exact"/>
              <w:ind w:left="0" w:firstLine="0"/>
            </w:pPr>
            <w:r w:rsidRPr="0064338C">
              <w:rPr>
                <w:b/>
              </w:rPr>
              <w:t>III.</w:t>
            </w:r>
            <w:r w:rsidRPr="0064338C">
              <w:rPr>
                <w:b/>
              </w:rPr>
              <w:tab/>
            </w:r>
            <w:r w:rsidRPr="0064338C">
              <w:t>Las personas interesadas cuyos terrenos o las superficies en donde se pretendan aplicar los apoyos se encuentren en litigio ante una autoridad jurisdiccional;</w:t>
            </w:r>
          </w:p>
        </w:tc>
        <w:tc>
          <w:tcPr>
            <w:tcW w:w="2644" w:type="pct"/>
          </w:tcPr>
          <w:p w:rsidR="003F331F" w:rsidRPr="0064338C" w:rsidRDefault="003F331F" w:rsidP="00104BA3">
            <w:pPr>
              <w:pStyle w:val="ROMANOS"/>
              <w:spacing w:line="217" w:lineRule="exact"/>
              <w:ind w:left="0" w:firstLine="0"/>
            </w:pPr>
            <w:r w:rsidRPr="0064338C">
              <w:rPr>
                <w:b/>
              </w:rPr>
              <w:t>III.</w:t>
            </w:r>
            <w:r w:rsidRPr="0064338C">
              <w:rPr>
                <w:b/>
              </w:rPr>
              <w:tab/>
            </w:r>
            <w:r w:rsidRPr="0064338C">
              <w:t>Las personas interesadas cuyos terrenos o las superficies en donde se pretendan aplicar los apoyos se encuentren en litigio ante una autoridad jurisdiccional;</w:t>
            </w:r>
          </w:p>
        </w:tc>
        <w:tc>
          <w:tcPr>
            <w:tcW w:w="476" w:type="pct"/>
          </w:tcPr>
          <w:p w:rsidR="003F331F" w:rsidRPr="0064338C" w:rsidRDefault="003F331F" w:rsidP="00D81119">
            <w:pPr>
              <w:pStyle w:val="ROMANOS"/>
              <w:spacing w:line="217"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17" w:lineRule="exact"/>
              <w:ind w:left="0" w:firstLine="0"/>
            </w:pPr>
            <w:r w:rsidRPr="0064338C">
              <w:rPr>
                <w:b/>
              </w:rPr>
              <w:t>IV.</w:t>
            </w:r>
            <w:r w:rsidRPr="0064338C">
              <w:rPr>
                <w:b/>
              </w:rPr>
              <w:tab/>
            </w:r>
            <w:r w:rsidRPr="0064338C">
              <w:t>Las personas solicitantes que propongan para transferir tecnología a alguna Institución Extensionista que presente adeudos con el Fondo Sectorial para la Investigación, el Desarrollo y la Innovación Tecnológica Forestal CONACYT-CONAFOR;</w:t>
            </w:r>
          </w:p>
        </w:tc>
        <w:tc>
          <w:tcPr>
            <w:tcW w:w="2644" w:type="pct"/>
          </w:tcPr>
          <w:p w:rsidR="003F331F" w:rsidRPr="0064338C" w:rsidRDefault="003F331F" w:rsidP="00104BA3">
            <w:pPr>
              <w:pStyle w:val="ROMANOS"/>
              <w:spacing w:line="217" w:lineRule="exact"/>
              <w:ind w:left="0" w:firstLine="0"/>
            </w:pPr>
            <w:r w:rsidRPr="0064338C">
              <w:rPr>
                <w:b/>
              </w:rPr>
              <w:t>IV.</w:t>
            </w:r>
            <w:r w:rsidRPr="0064338C">
              <w:rPr>
                <w:b/>
              </w:rPr>
              <w:tab/>
            </w:r>
            <w:r w:rsidRPr="0064338C">
              <w:t>Las personas solicitantes que propongan para transferir tecnología a alguna Institución Extensionista que presente adeudos con el Fondo Sectorial para la Investigación, el Desarrollo y la Innovación Tecnológica Forestal CONACYT-CONAFOR;</w:t>
            </w:r>
          </w:p>
        </w:tc>
        <w:tc>
          <w:tcPr>
            <w:tcW w:w="476" w:type="pct"/>
          </w:tcPr>
          <w:p w:rsidR="003F331F" w:rsidRPr="0064338C" w:rsidRDefault="003F331F" w:rsidP="00D81119">
            <w:pPr>
              <w:pStyle w:val="ROMANOS"/>
              <w:spacing w:line="217" w:lineRule="exact"/>
              <w:ind w:left="0" w:firstLine="0"/>
              <w:rPr>
                <w:rFonts w:eastAsia="Calibri"/>
                <w:lang w:val="es-MX" w:eastAsia="en-US"/>
              </w:rPr>
            </w:pPr>
          </w:p>
        </w:tc>
      </w:tr>
      <w:tr w:rsidR="0064338C" w:rsidRPr="0064338C" w:rsidTr="00CF135F">
        <w:tc>
          <w:tcPr>
            <w:tcW w:w="1880" w:type="pct"/>
          </w:tcPr>
          <w:p w:rsidR="00CF14E9" w:rsidRPr="0064338C" w:rsidRDefault="00CF14E9" w:rsidP="00635EF1">
            <w:pPr>
              <w:pStyle w:val="ROMANOS"/>
              <w:spacing w:line="217" w:lineRule="exact"/>
              <w:ind w:left="0" w:firstLine="0"/>
              <w:rPr>
                <w:b/>
              </w:rPr>
            </w:pPr>
          </w:p>
        </w:tc>
        <w:tc>
          <w:tcPr>
            <w:tcW w:w="2644" w:type="pct"/>
          </w:tcPr>
          <w:p w:rsidR="00CF14E9" w:rsidRPr="0064338C" w:rsidRDefault="00CF14E9" w:rsidP="00DF3C47">
            <w:pPr>
              <w:pStyle w:val="ROMANOS"/>
              <w:spacing w:line="217" w:lineRule="exact"/>
              <w:ind w:left="0" w:firstLine="0"/>
              <w:rPr>
                <w:b/>
              </w:rPr>
            </w:pPr>
            <w:r w:rsidRPr="00FB33CF">
              <w:rPr>
                <w:rFonts w:eastAsia="Arial"/>
                <w:color w:val="FF0000"/>
              </w:rPr>
              <w:t>V.</w:t>
            </w:r>
            <w:r w:rsidRPr="00FB33CF">
              <w:rPr>
                <w:b/>
                <w:color w:val="FF0000"/>
              </w:rPr>
              <w:t xml:space="preserve"> </w:t>
            </w:r>
            <w:r w:rsidRPr="00FB33CF">
              <w:rPr>
                <w:b/>
                <w:color w:val="FF0000"/>
              </w:rPr>
              <w:tab/>
            </w:r>
            <w:r w:rsidRPr="00FB33CF">
              <w:rPr>
                <w:rFonts w:eastAsia="Arial"/>
                <w:color w:val="FF0000"/>
              </w:rPr>
              <w:t xml:space="preserve">Las personas que hayan desistido de algún apoyo durante  </w:t>
            </w:r>
            <w:r w:rsidR="007F3922" w:rsidRPr="007F3922">
              <w:rPr>
                <w:rFonts w:eastAsia="Arial"/>
                <w:b/>
                <w:color w:val="FF0000"/>
                <w:u w:val="single"/>
              </w:rPr>
              <w:t>un</w:t>
            </w:r>
            <w:r w:rsidR="007F3922">
              <w:rPr>
                <w:rFonts w:eastAsia="Arial"/>
                <w:color w:val="FF0000"/>
              </w:rPr>
              <w:t xml:space="preserve"> </w:t>
            </w:r>
            <w:r w:rsidRPr="00FB33CF">
              <w:rPr>
                <w:rFonts w:eastAsia="Arial"/>
                <w:color w:val="FF0000"/>
              </w:rPr>
              <w:t>ejercicio fiscal.</w:t>
            </w:r>
          </w:p>
        </w:tc>
        <w:tc>
          <w:tcPr>
            <w:tcW w:w="476" w:type="pct"/>
          </w:tcPr>
          <w:p w:rsidR="00CF14E9" w:rsidRPr="0064338C" w:rsidRDefault="00CF14E9" w:rsidP="006E2925">
            <w:pPr>
              <w:pStyle w:val="ROMANOS"/>
              <w:spacing w:line="217" w:lineRule="exact"/>
              <w:ind w:left="0" w:firstLine="0"/>
              <w:jc w:val="left"/>
              <w:rPr>
                <w:rFonts w:eastAsia="Calibri"/>
                <w:lang w:val="es-MX" w:eastAsia="en-US"/>
              </w:rPr>
            </w:pPr>
            <w:r w:rsidRPr="0064338C">
              <w:rPr>
                <w:rFonts w:eastAsia="Calibri"/>
                <w:lang w:val="es-MX" w:eastAsia="en-US"/>
              </w:rPr>
              <w:t>Inclusión de restricción</w:t>
            </w:r>
            <w:r w:rsidR="008C153C">
              <w:rPr>
                <w:rFonts w:eastAsia="Calibri"/>
                <w:lang w:val="es-MX" w:eastAsia="en-US"/>
              </w:rPr>
              <w:t xml:space="preserve"> y atención a observación No. 6 de la SHCP</w:t>
            </w:r>
            <w:r w:rsidRPr="0064338C">
              <w:rPr>
                <w:rFonts w:eastAsia="Calibri"/>
                <w:lang w:val="es-MX" w:eastAsia="en-US"/>
              </w:rPr>
              <w:t>.</w:t>
            </w:r>
          </w:p>
        </w:tc>
      </w:tr>
      <w:tr w:rsidR="0064338C" w:rsidRPr="0064338C" w:rsidTr="00CF135F">
        <w:tc>
          <w:tcPr>
            <w:tcW w:w="1880" w:type="pct"/>
          </w:tcPr>
          <w:p w:rsidR="003F331F" w:rsidRPr="0064338C" w:rsidRDefault="003F331F" w:rsidP="00635EF1">
            <w:pPr>
              <w:pStyle w:val="ROMANOS"/>
              <w:spacing w:line="217" w:lineRule="exact"/>
              <w:ind w:left="0" w:firstLine="0"/>
            </w:pPr>
            <w:r w:rsidRPr="0064338C">
              <w:rPr>
                <w:b/>
              </w:rPr>
              <w:t>V.</w:t>
            </w:r>
            <w:r w:rsidRPr="0064338C">
              <w:rPr>
                <w:b/>
              </w:rPr>
              <w:tab/>
            </w:r>
            <w:r w:rsidRPr="0064338C">
              <w:t>Las demás personas que, en su caso, establezcan las presentes Reglas o sus Anexos.</w:t>
            </w:r>
          </w:p>
        </w:tc>
        <w:tc>
          <w:tcPr>
            <w:tcW w:w="2644" w:type="pct"/>
          </w:tcPr>
          <w:p w:rsidR="003F331F" w:rsidRPr="0064338C" w:rsidRDefault="003F331F" w:rsidP="00104BA3">
            <w:pPr>
              <w:pStyle w:val="ROMANOS"/>
              <w:spacing w:line="217" w:lineRule="exact"/>
              <w:ind w:left="0" w:firstLine="0"/>
            </w:pPr>
            <w:r w:rsidRPr="0064338C">
              <w:rPr>
                <w:b/>
              </w:rPr>
              <w:t>V</w:t>
            </w:r>
            <w:r w:rsidR="00CF14E9" w:rsidRPr="00FB33CF">
              <w:rPr>
                <w:b/>
                <w:color w:val="FF0000"/>
              </w:rPr>
              <w:t>I</w:t>
            </w:r>
            <w:r w:rsidRPr="0064338C">
              <w:rPr>
                <w:b/>
              </w:rPr>
              <w:t>.</w:t>
            </w:r>
            <w:r w:rsidRPr="0064338C">
              <w:rPr>
                <w:b/>
              </w:rPr>
              <w:tab/>
            </w:r>
            <w:r w:rsidRPr="0064338C">
              <w:t>Las demás personas que, en su caso, establezcan las presentes Reglas o sus Anexos.</w:t>
            </w:r>
          </w:p>
        </w:tc>
        <w:tc>
          <w:tcPr>
            <w:tcW w:w="476" w:type="pct"/>
          </w:tcPr>
          <w:p w:rsidR="003F331F" w:rsidRPr="0064338C" w:rsidRDefault="008C153C" w:rsidP="006E2925">
            <w:pPr>
              <w:pStyle w:val="ROMANOS"/>
              <w:spacing w:line="217" w:lineRule="exact"/>
              <w:ind w:left="0" w:firstLine="0"/>
              <w:jc w:val="left"/>
              <w:rPr>
                <w:rFonts w:eastAsia="Calibri"/>
                <w:lang w:val="es-MX" w:eastAsia="en-US"/>
              </w:rPr>
            </w:pPr>
            <w:r>
              <w:rPr>
                <w:rFonts w:eastAsia="Calibri"/>
                <w:lang w:val="es-MX" w:eastAsia="en-US"/>
              </w:rPr>
              <w:t>Adecuación de la numeración</w:t>
            </w:r>
          </w:p>
        </w:tc>
      </w:tr>
      <w:tr w:rsidR="0064338C" w:rsidRPr="0064338C" w:rsidTr="00CF135F">
        <w:tc>
          <w:tcPr>
            <w:tcW w:w="1880" w:type="pct"/>
          </w:tcPr>
          <w:p w:rsidR="003F331F" w:rsidRPr="0064338C" w:rsidRDefault="003F331F" w:rsidP="00635EF1">
            <w:pPr>
              <w:pStyle w:val="Texto"/>
              <w:spacing w:line="217" w:lineRule="exact"/>
              <w:ind w:firstLine="0"/>
            </w:pPr>
            <w:r w:rsidRPr="0064338C">
              <w:rPr>
                <w:b/>
              </w:rPr>
              <w:t>Artículo 12.</w:t>
            </w:r>
            <w:r w:rsidRPr="0064338C">
              <w:t xml:space="preserve"> Los recursos que otorga la CONAFOR se asignarán de acuerdo a su disponibilidad presupuestaria y serán depositados en el Fondo Forestal Mexicano para su distribución.</w:t>
            </w:r>
          </w:p>
        </w:tc>
        <w:tc>
          <w:tcPr>
            <w:tcW w:w="2644" w:type="pct"/>
          </w:tcPr>
          <w:p w:rsidR="003F331F" w:rsidRPr="0064338C" w:rsidRDefault="003F331F" w:rsidP="00104BA3">
            <w:pPr>
              <w:pStyle w:val="Texto"/>
              <w:spacing w:line="217" w:lineRule="exact"/>
              <w:ind w:firstLine="0"/>
            </w:pPr>
            <w:r w:rsidRPr="0064338C">
              <w:rPr>
                <w:b/>
              </w:rPr>
              <w:t>Artículo 12.</w:t>
            </w:r>
            <w:r w:rsidRPr="0064338C">
              <w:t xml:space="preserve"> Los recursos que otorga la CONAFOR se asignarán de acuerdo a su disponibilidad presupuestaria y serán depositados en el Fondo Forestal Mexicano para su distribución.</w:t>
            </w:r>
          </w:p>
        </w:tc>
        <w:tc>
          <w:tcPr>
            <w:tcW w:w="476" w:type="pct"/>
          </w:tcPr>
          <w:p w:rsidR="003F331F" w:rsidRPr="0064338C" w:rsidRDefault="003F331F" w:rsidP="00D81119">
            <w:pPr>
              <w:pStyle w:val="Texto"/>
              <w:spacing w:line="217"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spacing w:line="217" w:lineRule="exact"/>
              <w:ind w:firstLine="0"/>
            </w:pPr>
            <w:r w:rsidRPr="0064338C">
              <w:rPr>
                <w:b/>
              </w:rPr>
              <w:t>Artículo 13.</w:t>
            </w:r>
            <w:r w:rsidRPr="0064338C">
              <w:t xml:space="preserve"> Los recursos que no sean destinados a los fines autorizados y aquellos que no sean devengados a más tardar el 31 de diciembre del ejercicio fiscal en curso, deberán ser enterados a la Tesorería de la Federación de acuerdo con las disposiciones vigentes sobre la materia.</w:t>
            </w:r>
          </w:p>
        </w:tc>
        <w:tc>
          <w:tcPr>
            <w:tcW w:w="2644" w:type="pct"/>
          </w:tcPr>
          <w:p w:rsidR="003F331F" w:rsidRPr="0064338C" w:rsidRDefault="003F331F" w:rsidP="00104BA3">
            <w:pPr>
              <w:pStyle w:val="Texto"/>
              <w:spacing w:line="217" w:lineRule="exact"/>
              <w:ind w:firstLine="0"/>
            </w:pPr>
            <w:r w:rsidRPr="0064338C">
              <w:rPr>
                <w:b/>
              </w:rPr>
              <w:t>Artículo 13.</w:t>
            </w:r>
            <w:r w:rsidRPr="0064338C">
              <w:t xml:space="preserve"> Los recursos que no sean destinados a los fines autorizados y aquellos que no sean devengados a más tardar el 31 de diciembre del ejercicio fiscal en curso, deberán ser enterados a la Tesorería de la Federación de acuerdo con las disposiciones vigentes sobre la materia.</w:t>
            </w:r>
          </w:p>
        </w:tc>
        <w:tc>
          <w:tcPr>
            <w:tcW w:w="476" w:type="pct"/>
          </w:tcPr>
          <w:p w:rsidR="003F331F" w:rsidRPr="0064338C" w:rsidRDefault="003F331F" w:rsidP="00D81119">
            <w:pPr>
              <w:pStyle w:val="Texto"/>
              <w:spacing w:line="217"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spacing w:line="217" w:lineRule="exact"/>
              <w:ind w:firstLine="0"/>
            </w:pPr>
            <w:r w:rsidRPr="0064338C">
              <w:rPr>
                <w:b/>
              </w:rPr>
              <w:t>Artículo 14.</w:t>
            </w:r>
            <w:r w:rsidRPr="0064338C">
              <w:t xml:space="preserve"> Serán elegibles de manera preferente para recibir apoyos, las solicitudes provenientes de los municipios vigentes de la Cruzada contra el Hambre, de acuerdo con lo establecido en el Decreto por el que se establece el Sistema Nacional para la Cruzada contra el Hambre, publicado el 22 de enero de 2013 en el Diario Oficial de la Federación, </w:t>
            </w:r>
            <w:r w:rsidRPr="0064338C">
              <w:rPr>
                <w:szCs w:val="18"/>
              </w:rPr>
              <w:t>así como, los 10 municipios con mayor desigualdad para las mujeres ubicados a través del Índice de Desigualdad de Género,</w:t>
            </w:r>
            <w:r w:rsidRPr="0064338C">
              <w:t xml:space="preserve"> siempre y cuando las solicitudes reúnan los requisitos técnicos solicitados en estas Reglas y se ubiquen en las áreas elegibles determinadas por la CONAFOR.</w:t>
            </w:r>
          </w:p>
        </w:tc>
        <w:tc>
          <w:tcPr>
            <w:tcW w:w="2644" w:type="pct"/>
          </w:tcPr>
          <w:p w:rsidR="00202F01" w:rsidRPr="00FB33CF" w:rsidRDefault="00202F01" w:rsidP="00202F01">
            <w:pPr>
              <w:pBdr>
                <w:top w:val="nil"/>
                <w:left w:val="nil"/>
                <w:bottom w:val="nil"/>
                <w:right w:val="nil"/>
                <w:between w:val="nil"/>
              </w:pBdr>
              <w:spacing w:after="90"/>
              <w:jc w:val="both"/>
              <w:rPr>
                <w:rFonts w:ascii="Arial" w:eastAsia="Arial" w:hAnsi="Arial" w:cs="Arial"/>
                <w:color w:val="FF0000"/>
                <w:sz w:val="18"/>
                <w:szCs w:val="18"/>
              </w:rPr>
            </w:pPr>
            <w:r w:rsidRPr="00FB33CF">
              <w:rPr>
                <w:rFonts w:ascii="Arial" w:eastAsia="Arial" w:hAnsi="Arial" w:cs="Arial"/>
                <w:b/>
                <w:color w:val="FF0000"/>
                <w:sz w:val="18"/>
                <w:szCs w:val="18"/>
              </w:rPr>
              <w:t>Artículo 14.</w:t>
            </w:r>
            <w:r w:rsidRPr="00FB33CF">
              <w:rPr>
                <w:rFonts w:ascii="Arial" w:eastAsia="Arial" w:hAnsi="Arial" w:cs="Arial"/>
                <w:color w:val="FF0000"/>
                <w:sz w:val="18"/>
                <w:szCs w:val="18"/>
              </w:rPr>
              <w:t xml:space="preserve"> Serán apoyados los proyectos ubicados en las áreas elegibles determinadas por la CONAFOR para cada concepto o modalidad de apoyo, mismas que serán publicadas en la página de internet de la CONAFOR. Los Comités Técnicos Estatales o Nacionales podrán asignar recursos a predios parcialmente incluidos en las áreas elegibles de conformidad con los resultados del dictamen de factibilidad.</w:t>
            </w:r>
          </w:p>
          <w:p w:rsidR="003F331F" w:rsidRPr="0064338C" w:rsidRDefault="003F331F" w:rsidP="00936CDA">
            <w:pPr>
              <w:pStyle w:val="Texto"/>
              <w:spacing w:line="217" w:lineRule="exact"/>
              <w:ind w:firstLine="0"/>
            </w:pPr>
          </w:p>
        </w:tc>
        <w:tc>
          <w:tcPr>
            <w:tcW w:w="476" w:type="pct"/>
          </w:tcPr>
          <w:p w:rsidR="003F331F" w:rsidRPr="0064338C" w:rsidRDefault="003F331F" w:rsidP="00362844">
            <w:pPr>
              <w:pStyle w:val="Texto"/>
              <w:spacing w:line="217" w:lineRule="exact"/>
              <w:ind w:firstLine="0"/>
              <w:rPr>
                <w:rFonts w:eastAsia="Calibri"/>
                <w:szCs w:val="18"/>
                <w:lang w:val="es-MX" w:eastAsia="en-US"/>
              </w:rPr>
            </w:pPr>
            <w:r w:rsidRPr="0064338C">
              <w:rPr>
                <w:rFonts w:eastAsia="Calibri"/>
                <w:szCs w:val="18"/>
                <w:lang w:val="es-MX" w:eastAsia="en-US"/>
              </w:rPr>
              <w:t>Simplificación del artículo y eliminación de los requisitos de la CNCH.</w:t>
            </w:r>
          </w:p>
        </w:tc>
      </w:tr>
      <w:tr w:rsidR="0064338C" w:rsidRPr="0064338C" w:rsidTr="00CF135F">
        <w:tc>
          <w:tcPr>
            <w:tcW w:w="1880" w:type="pct"/>
          </w:tcPr>
          <w:p w:rsidR="003F331F" w:rsidRPr="0064338C" w:rsidRDefault="003F331F" w:rsidP="00635EF1">
            <w:pPr>
              <w:pStyle w:val="Texto"/>
              <w:spacing w:line="217" w:lineRule="exact"/>
              <w:ind w:firstLine="0"/>
            </w:pPr>
            <w:r w:rsidRPr="0064338C">
              <w:lastRenderedPageBreak/>
              <w:t>Se apoyarán proyectos ubicados en las áreas elegibles determinadas por la CONAFOR para cada concepto o modalidad de apoyo, mismas que serán publicadas en la página de internet de la CONAFOR. Los Comités Técnicos Estatales o Nacionales podrán asignar recursos a predios parcialmente incluidos en las áreas elegibles de conformidad con los resultados del dictamen de factibilidad.</w:t>
            </w:r>
          </w:p>
        </w:tc>
        <w:tc>
          <w:tcPr>
            <w:tcW w:w="2644" w:type="pct"/>
          </w:tcPr>
          <w:p w:rsidR="003F331F" w:rsidRPr="0064338C" w:rsidRDefault="003F331F" w:rsidP="00364095">
            <w:pPr>
              <w:pStyle w:val="Texto"/>
              <w:spacing w:line="217" w:lineRule="exact"/>
              <w:ind w:firstLine="0"/>
            </w:pPr>
          </w:p>
        </w:tc>
        <w:tc>
          <w:tcPr>
            <w:tcW w:w="476" w:type="pct"/>
          </w:tcPr>
          <w:p w:rsidR="003F331F" w:rsidRPr="0064338C" w:rsidRDefault="003F331F" w:rsidP="00D81119">
            <w:pPr>
              <w:pStyle w:val="Texto"/>
              <w:spacing w:line="217" w:lineRule="exact"/>
              <w:ind w:firstLine="0"/>
              <w:rPr>
                <w:rFonts w:eastAsia="Calibri"/>
                <w:szCs w:val="18"/>
                <w:lang w:val="es-MX" w:eastAsia="en-US"/>
              </w:rPr>
            </w:pPr>
            <w:r w:rsidRPr="0064338C">
              <w:rPr>
                <w:rFonts w:eastAsia="Calibri"/>
                <w:szCs w:val="18"/>
                <w:lang w:val="es-MX" w:eastAsia="en-US"/>
              </w:rPr>
              <w:t>Se simplificó en el párrafo anterior.</w:t>
            </w:r>
          </w:p>
        </w:tc>
      </w:tr>
      <w:tr w:rsidR="0064338C" w:rsidRPr="0064338C" w:rsidTr="00CF135F">
        <w:tc>
          <w:tcPr>
            <w:tcW w:w="1880" w:type="pct"/>
          </w:tcPr>
          <w:p w:rsidR="003F331F" w:rsidRPr="0064338C" w:rsidRDefault="003F331F" w:rsidP="00635EF1">
            <w:pPr>
              <w:pStyle w:val="Texto"/>
              <w:spacing w:line="217" w:lineRule="exact"/>
              <w:ind w:firstLine="0"/>
            </w:pPr>
            <w:r w:rsidRPr="0064338C">
              <w:t>En casos excepcionales, para cada componente, la Gerencia de Programa podrá destinar hasta un 5% del total de los recursos que le fueron asignados para apoyar solicitudes y proyectos ubicados fuera de las áreas elegibles.</w:t>
            </w:r>
          </w:p>
        </w:tc>
        <w:tc>
          <w:tcPr>
            <w:tcW w:w="2644" w:type="pct"/>
          </w:tcPr>
          <w:p w:rsidR="003F331F" w:rsidRPr="0064338C" w:rsidRDefault="003F331F" w:rsidP="00300D82">
            <w:pPr>
              <w:pStyle w:val="Texto"/>
              <w:spacing w:line="217" w:lineRule="exact"/>
              <w:ind w:firstLine="0"/>
            </w:pPr>
            <w:r w:rsidRPr="0064338C">
              <w:t xml:space="preserve">En casos excepcionales, </w:t>
            </w:r>
            <w:r w:rsidRPr="00FB33CF">
              <w:rPr>
                <w:rFonts w:eastAsia="Arial"/>
                <w:color w:val="FF0000"/>
                <w:szCs w:val="18"/>
              </w:rPr>
              <w:t>y una vez agotadas las solicitudes viables ubicadas en las áreas elegibles</w:t>
            </w:r>
            <w:r w:rsidRPr="00FB33CF">
              <w:rPr>
                <w:color w:val="FF0000"/>
              </w:rPr>
              <w:t xml:space="preserve">, </w:t>
            </w:r>
            <w:r w:rsidRPr="0064338C">
              <w:t xml:space="preserve">para cada </w:t>
            </w:r>
            <w:r w:rsidRPr="00FB33CF">
              <w:rPr>
                <w:color w:val="FF0000"/>
              </w:rPr>
              <w:t>concepto o modalidad de apoyo</w:t>
            </w:r>
            <w:r w:rsidRPr="0064338C">
              <w:t>, la Gerencia de Programa podrá destinar hasta un 5% del total de los recursos que le fueron asignados para apoyar solicitudes y proyectos ubicados fuera de las áreas elegibles.</w:t>
            </w:r>
          </w:p>
        </w:tc>
        <w:tc>
          <w:tcPr>
            <w:tcW w:w="476" w:type="pct"/>
          </w:tcPr>
          <w:p w:rsidR="003F331F" w:rsidRPr="0064338C" w:rsidRDefault="003F331F" w:rsidP="00D272D5">
            <w:pPr>
              <w:pStyle w:val="Texto"/>
              <w:spacing w:line="217" w:lineRule="exact"/>
              <w:ind w:firstLine="0"/>
              <w:rPr>
                <w:rFonts w:eastAsia="Calibri"/>
                <w:szCs w:val="18"/>
                <w:lang w:val="es-MX" w:eastAsia="en-US"/>
              </w:rPr>
            </w:pPr>
            <w:r w:rsidRPr="0064338C">
              <w:rPr>
                <w:rFonts w:eastAsia="Calibri"/>
                <w:szCs w:val="18"/>
                <w:lang w:val="es-MX" w:eastAsia="en-US"/>
              </w:rPr>
              <w:t>Especificidad en solicitudes fuera de  áreas elegibles.</w:t>
            </w:r>
          </w:p>
        </w:tc>
      </w:tr>
      <w:tr w:rsidR="0064338C" w:rsidRPr="0064338C" w:rsidTr="00CF135F">
        <w:tc>
          <w:tcPr>
            <w:tcW w:w="1880" w:type="pct"/>
          </w:tcPr>
          <w:p w:rsidR="003F331F" w:rsidRPr="0064338C" w:rsidRDefault="003F331F" w:rsidP="00635EF1">
            <w:pPr>
              <w:pStyle w:val="Texto"/>
              <w:spacing w:line="217" w:lineRule="exact"/>
              <w:ind w:firstLine="0"/>
              <w:jc w:val="center"/>
              <w:rPr>
                <w:b/>
              </w:rPr>
            </w:pPr>
            <w:r w:rsidRPr="0064338C">
              <w:rPr>
                <w:b/>
              </w:rPr>
              <w:t>Sección III. De las Características de los apoyos</w:t>
            </w:r>
          </w:p>
        </w:tc>
        <w:tc>
          <w:tcPr>
            <w:tcW w:w="2644" w:type="pct"/>
          </w:tcPr>
          <w:p w:rsidR="003F331F" w:rsidRPr="0064338C" w:rsidRDefault="003F331F" w:rsidP="00364095">
            <w:pPr>
              <w:pStyle w:val="Texto"/>
              <w:spacing w:line="217" w:lineRule="exact"/>
              <w:ind w:firstLine="0"/>
              <w:jc w:val="center"/>
              <w:rPr>
                <w:b/>
              </w:rPr>
            </w:pPr>
            <w:r w:rsidRPr="0064338C">
              <w:rPr>
                <w:b/>
              </w:rPr>
              <w:t>Sección III. De las Características de los apoyos</w:t>
            </w:r>
          </w:p>
        </w:tc>
        <w:tc>
          <w:tcPr>
            <w:tcW w:w="476" w:type="pct"/>
          </w:tcPr>
          <w:p w:rsidR="003F331F" w:rsidRPr="0064338C" w:rsidRDefault="003F331F" w:rsidP="00D81119">
            <w:pPr>
              <w:pStyle w:val="Texto"/>
              <w:spacing w:line="217"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115CAC">
            <w:pPr>
              <w:autoSpaceDE w:val="0"/>
              <w:autoSpaceDN w:val="0"/>
              <w:adjustRightInd w:val="0"/>
            </w:pPr>
            <w:r w:rsidRPr="0064338C">
              <w:rPr>
                <w:b/>
              </w:rPr>
              <w:t>Artículo 15.</w:t>
            </w:r>
            <w:r w:rsidRPr="0064338C">
              <w:t xml:space="preserve"> </w:t>
            </w:r>
            <w:r w:rsidRPr="0064338C">
              <w:rPr>
                <w:rFonts w:ascii="ArialMT" w:hAnsi="ArialMT" w:cs="ArialMT"/>
                <w:sz w:val="18"/>
                <w:szCs w:val="18"/>
              </w:rPr>
              <w:t>Los apoyos que otorga la CONAFOR a través del programa no deberán duplicar otros apoyos otorgados para el mismo fin por el Gobierno Federal a través de otros programas.</w:t>
            </w:r>
          </w:p>
        </w:tc>
        <w:tc>
          <w:tcPr>
            <w:tcW w:w="2644" w:type="pct"/>
          </w:tcPr>
          <w:p w:rsidR="003F331F" w:rsidRPr="0064338C" w:rsidRDefault="003F331F" w:rsidP="00AF6377">
            <w:pPr>
              <w:autoSpaceDE w:val="0"/>
              <w:autoSpaceDN w:val="0"/>
              <w:adjustRightInd w:val="0"/>
              <w:jc w:val="both"/>
              <w:rPr>
                <w:rFonts w:ascii="ArialMT" w:eastAsia="Times New Roman" w:hAnsi="ArialMT" w:cs="ArialMT"/>
                <w:sz w:val="18"/>
                <w:szCs w:val="18"/>
                <w:lang w:val="es-ES" w:eastAsia="es-ES"/>
              </w:rPr>
            </w:pPr>
            <w:r w:rsidRPr="0064338C">
              <w:rPr>
                <w:rFonts w:ascii="ArialMT" w:eastAsia="Times New Roman" w:hAnsi="ArialMT" w:cs="ArialMT"/>
                <w:b/>
                <w:sz w:val="18"/>
                <w:szCs w:val="18"/>
                <w:lang w:val="es-ES" w:eastAsia="es-ES"/>
              </w:rPr>
              <w:t>Artículo 15.</w:t>
            </w:r>
            <w:r w:rsidRPr="0064338C">
              <w:rPr>
                <w:rFonts w:ascii="ArialMT" w:eastAsia="Times New Roman" w:hAnsi="ArialMT" w:cs="ArialMT"/>
                <w:sz w:val="18"/>
                <w:szCs w:val="18"/>
                <w:lang w:val="es-ES" w:eastAsia="es-ES"/>
              </w:rPr>
              <w:t xml:space="preserve"> Los apoyos que otorga la CONAFOR a través del programa no deberán </w:t>
            </w:r>
            <w:r w:rsidR="00AF6377" w:rsidRPr="00FB33CF">
              <w:rPr>
                <w:rFonts w:ascii="ArialMT" w:eastAsia="Times New Roman" w:hAnsi="ArialMT" w:cs="ArialMT"/>
                <w:color w:val="FF0000"/>
                <w:sz w:val="18"/>
                <w:szCs w:val="18"/>
                <w:lang w:val="es-ES" w:eastAsia="es-ES"/>
              </w:rPr>
              <w:t xml:space="preserve">recibir </w:t>
            </w:r>
            <w:r w:rsidRPr="0064338C">
              <w:rPr>
                <w:rFonts w:ascii="ArialMT" w:eastAsia="Times New Roman" w:hAnsi="ArialMT" w:cs="ArialMT"/>
                <w:sz w:val="18"/>
                <w:szCs w:val="18"/>
                <w:lang w:val="es-ES" w:eastAsia="es-ES"/>
              </w:rPr>
              <w:t>otros apoyos otorgados para el mismo fin por el Gobierno Federal a través de otros programas</w:t>
            </w:r>
            <w:r w:rsidR="00AF6377" w:rsidRPr="00FB33CF">
              <w:rPr>
                <w:rFonts w:ascii="ArialMT" w:eastAsia="Times New Roman" w:hAnsi="ArialMT" w:cs="ArialMT"/>
                <w:color w:val="FF0000"/>
                <w:sz w:val="18"/>
                <w:szCs w:val="18"/>
                <w:lang w:val="es-ES" w:eastAsia="es-ES"/>
              </w:rPr>
              <w:t>, que puedan considerarse como similares</w:t>
            </w:r>
            <w:r w:rsidRPr="0064338C">
              <w:rPr>
                <w:rFonts w:ascii="ArialMT" w:eastAsia="Times New Roman" w:hAnsi="ArialMT" w:cs="ArialMT"/>
                <w:sz w:val="18"/>
                <w:szCs w:val="18"/>
                <w:lang w:val="es-ES" w:eastAsia="es-ES"/>
              </w:rPr>
              <w:t>.</w:t>
            </w:r>
          </w:p>
        </w:tc>
        <w:tc>
          <w:tcPr>
            <w:tcW w:w="476" w:type="pct"/>
          </w:tcPr>
          <w:p w:rsidR="003F331F" w:rsidRPr="0064338C" w:rsidRDefault="00AF6377" w:rsidP="00D81119">
            <w:pPr>
              <w:pStyle w:val="Texto"/>
              <w:spacing w:line="217" w:lineRule="exact"/>
              <w:ind w:firstLine="0"/>
              <w:rPr>
                <w:rFonts w:eastAsia="Calibri"/>
                <w:szCs w:val="18"/>
                <w:lang w:val="es-MX" w:eastAsia="en-US"/>
              </w:rPr>
            </w:pPr>
            <w:r w:rsidRPr="0064338C">
              <w:rPr>
                <w:rFonts w:eastAsia="Calibri"/>
                <w:szCs w:val="18"/>
                <w:lang w:val="es-MX" w:eastAsia="en-US"/>
              </w:rPr>
              <w:t xml:space="preserve">Se mejora la redacción para ser más clara. </w:t>
            </w:r>
          </w:p>
        </w:tc>
      </w:tr>
      <w:tr w:rsidR="0064338C" w:rsidRPr="0064338C" w:rsidTr="00CF135F">
        <w:tc>
          <w:tcPr>
            <w:tcW w:w="1880" w:type="pct"/>
          </w:tcPr>
          <w:p w:rsidR="003F331F" w:rsidRPr="0064338C" w:rsidRDefault="003F331F" w:rsidP="00115CAC">
            <w:pPr>
              <w:pStyle w:val="Texto"/>
              <w:spacing w:line="217" w:lineRule="exact"/>
              <w:ind w:firstLine="0"/>
            </w:pPr>
            <w:r w:rsidRPr="0064338C">
              <w:rPr>
                <w:rFonts w:ascii="ArialMT" w:hAnsi="ArialMT" w:cs="ArialMT"/>
                <w:szCs w:val="18"/>
              </w:rPr>
              <w:t>La CONAFOR elaborará una base de datos con la información de las personas beneficiarias para cada  ejercicio fiscal, la cual será entregada a la Secretaría de la Función Pública, para su integración al Sistema  Integral de Información de Padrones de Programas Gubernamentales (SIIPP-G) conforme a la estructura,  estandarización y homologación de campos descritos en el Manual de Operación del SIIPP-G, publicado en el  Diario Oficial de la Federación el 29 de junio de 2011, a fin de proporcionar elementos informativos a las  dependencias y entidades de la Administración Pública Federal para que coadyuven a evitar la duplicidad de  los apoyos otorgados por la CONAFOR para el fin al que fueron asignados.</w:t>
            </w:r>
          </w:p>
        </w:tc>
        <w:tc>
          <w:tcPr>
            <w:tcW w:w="2644" w:type="pct"/>
          </w:tcPr>
          <w:p w:rsidR="003F331F" w:rsidRPr="0064338C" w:rsidRDefault="003F331F" w:rsidP="00202F01">
            <w:pPr>
              <w:pStyle w:val="Texto"/>
              <w:spacing w:line="217" w:lineRule="exact"/>
              <w:ind w:firstLine="0"/>
            </w:pPr>
            <w:r w:rsidRPr="0064338C">
              <w:rPr>
                <w:rFonts w:ascii="ArialMT" w:hAnsi="ArialMT" w:cs="ArialMT"/>
                <w:szCs w:val="18"/>
              </w:rPr>
              <w:t>La CONAFOR elaborará una base de datos con la información de las personas beneficiarias para cada  ejercicio fiscal, la cual será entregada a la Secretaría de la Función Pública, para su integración al Sistema  Integral de Información de Padrones de Programas Gubernamentales (SIIPP-G) conforme a la estructura,  estandarización y homologación de campos descritos en el Manual de Operación del SIIPP-G, publicado en el  Diario Oficial de la Federación el 29 de junio de 2011, a fin de proporcionar elementos informativos a las  dependencias y entidades de la Administración Pública Federal para que coadyuven a evitar la duplicidad de  los apoyos otorgados por la CONAFOR para el fin al que fueron asignados.</w:t>
            </w:r>
          </w:p>
        </w:tc>
        <w:tc>
          <w:tcPr>
            <w:tcW w:w="476" w:type="pct"/>
          </w:tcPr>
          <w:p w:rsidR="003F331F" w:rsidRPr="0064338C" w:rsidRDefault="003F331F" w:rsidP="00D81119">
            <w:pPr>
              <w:pStyle w:val="Texto"/>
              <w:spacing w:line="217"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spacing w:line="217" w:lineRule="exact"/>
              <w:ind w:firstLine="0"/>
            </w:pPr>
            <w:r w:rsidRPr="0064338C">
              <w:rPr>
                <w:b/>
              </w:rPr>
              <w:t>Artículo 16.</w:t>
            </w:r>
            <w:r w:rsidRPr="0064338C">
              <w:t xml:space="preserve"> La CONAFOR reconoce que la propiedad de los recursos forestales comprendidos dentro del territorio nacional corresponde a los ejidos, comunidades, pueblos y comunidades indígenas, personas físicas o morales y jurídicas-colectivas (ejidos y comunidades), la Federación, las Entidades Federativas y los Municipios que sean propietarios de los terrenos donde aquéllos se ubiquen. Los apoyos otorgados a través de estas Reglas no alterarán el régimen de propiedad de dichos terrenos.</w:t>
            </w:r>
          </w:p>
        </w:tc>
        <w:tc>
          <w:tcPr>
            <w:tcW w:w="2644" w:type="pct"/>
          </w:tcPr>
          <w:p w:rsidR="003F331F" w:rsidRPr="0064338C" w:rsidRDefault="003F331F" w:rsidP="00364095">
            <w:pPr>
              <w:pStyle w:val="Texto"/>
              <w:spacing w:line="217" w:lineRule="exact"/>
              <w:ind w:firstLine="0"/>
            </w:pPr>
            <w:r w:rsidRPr="0064338C">
              <w:rPr>
                <w:b/>
              </w:rPr>
              <w:t>Artículo 16.</w:t>
            </w:r>
            <w:r w:rsidRPr="0064338C">
              <w:t xml:space="preserve"> La CONAFOR reconoce que la propiedad de los recursos forestales comprendidos dentro del territorio nacional corresponde a los ejidos, comunidades, pueblos y comunidades indígenas, personas físicas o morales y jurídicas-colectivas (ejidos y comunidades), la Federación, las Entidades Federativas y los Municipios que sean propietarios de los terrenos donde aquéllos se ubiquen. Los apoyos otorgados a través de estas Reglas no alterarán el régimen de propiedad de dichos terrenos.</w:t>
            </w:r>
          </w:p>
        </w:tc>
        <w:tc>
          <w:tcPr>
            <w:tcW w:w="476" w:type="pct"/>
          </w:tcPr>
          <w:p w:rsidR="003F331F" w:rsidRPr="0064338C" w:rsidRDefault="003F331F" w:rsidP="00D81119">
            <w:pPr>
              <w:pStyle w:val="Texto"/>
              <w:spacing w:line="217" w:lineRule="exact"/>
              <w:ind w:firstLine="0"/>
              <w:rPr>
                <w:rFonts w:eastAsia="Calibri"/>
                <w:szCs w:val="18"/>
                <w:lang w:val="es-MX" w:eastAsia="en-US"/>
              </w:rPr>
            </w:pPr>
          </w:p>
        </w:tc>
      </w:tr>
      <w:tr w:rsidR="0064338C" w:rsidRPr="0064338C" w:rsidTr="00CF135F">
        <w:trPr>
          <w:trHeight w:val="2890"/>
        </w:trPr>
        <w:tc>
          <w:tcPr>
            <w:tcW w:w="1880" w:type="pct"/>
          </w:tcPr>
          <w:p w:rsidR="003F331F" w:rsidRPr="0064338C" w:rsidRDefault="003F331F" w:rsidP="00115CAC">
            <w:pPr>
              <w:pStyle w:val="Texto"/>
              <w:spacing w:line="217" w:lineRule="exact"/>
            </w:pPr>
            <w:r w:rsidRPr="0064338C">
              <w:rPr>
                <w:rFonts w:ascii="ArialMT" w:hAnsi="ArialMT" w:cs="ArialMT"/>
                <w:szCs w:val="18"/>
              </w:rPr>
              <w:lastRenderedPageBreak/>
              <w:t>Los apoyos que otorgue la CONAFOR a ejidos y comunidades no promoverán restricciones involuntarias  al acceso de recursos naturales en Areas Naturales Protegidas, que estén permitidos dentro del marco legal  aplicable. Si la CONAFOR identifica alguna restricción involuntaria de acceso a recursos naturales permitida  dentro del marco legal aplicable, que derive de la implementación de algún apoyo en estas áreas, realizará un  plan de acción para identificar, minimizar o mitigar los efectos potencialmente adversos derivados de dicha  restricción. En tanto los ejidos y comunidades identificarán y tomarán acuerdos sobre la mejor solución, con  base en sus usos, costumbres y reglas internas empleadas en la resolución de conflictos, representados y  mediados por su propia asamblea general, junto con las dependencias y entidades que correspondan.</w:t>
            </w:r>
          </w:p>
        </w:tc>
        <w:tc>
          <w:tcPr>
            <w:tcW w:w="2644" w:type="pct"/>
          </w:tcPr>
          <w:p w:rsidR="003F331F" w:rsidRPr="0064338C" w:rsidRDefault="003F331F" w:rsidP="00364095">
            <w:pPr>
              <w:pStyle w:val="Texto"/>
              <w:spacing w:line="217" w:lineRule="exact"/>
            </w:pPr>
            <w:r w:rsidRPr="0064338C">
              <w:rPr>
                <w:rFonts w:ascii="ArialMT" w:hAnsi="ArialMT" w:cs="ArialMT"/>
                <w:szCs w:val="18"/>
              </w:rPr>
              <w:t xml:space="preserve">Los apoyos que otorgue la CONAFOR a ejidos y comunidades no promoverán restricciones involuntarias  al acceso de recursos naturales en </w:t>
            </w:r>
            <w:r w:rsidR="00B53028" w:rsidRPr="00B53028">
              <w:rPr>
                <w:rFonts w:ascii="ArialMT" w:hAnsi="ArialMT" w:cs="ArialMT"/>
                <w:color w:val="FF0000"/>
                <w:szCs w:val="18"/>
              </w:rPr>
              <w:t>Áreas</w:t>
            </w:r>
            <w:r w:rsidRPr="0064338C">
              <w:rPr>
                <w:rFonts w:ascii="ArialMT" w:hAnsi="ArialMT" w:cs="ArialMT"/>
                <w:szCs w:val="18"/>
              </w:rPr>
              <w:t xml:space="preserve"> Naturales Protegidas, que estén permitidos dentro del marco legal  aplicable. Si la CONAFOR identifica alguna restricción involuntaria de acceso a recursos naturales permitida  dentro del marco legal aplicable, que derive de la implementación de algún apoyo en estas áreas, realizará un  plan de acción para identificar, minimizar o mitigar los efectos potencialmente adversos derivados de dicha  restricción. En tanto los ejidos y comunidades identificarán y tomarán acuerdos sobre la mejor solución, con  base en sus usos, costumbres y reglas internas empleadas en la resolución de conflictos, representados y  mediados por su propia asamblea general, junto con las dependencias y entidades que correspondan.</w:t>
            </w:r>
          </w:p>
        </w:tc>
        <w:tc>
          <w:tcPr>
            <w:tcW w:w="476" w:type="pct"/>
          </w:tcPr>
          <w:p w:rsidR="003F331F" w:rsidRPr="0064338C" w:rsidRDefault="00B53028" w:rsidP="00D81119">
            <w:pPr>
              <w:jc w:val="both"/>
              <w:rPr>
                <w:szCs w:val="18"/>
              </w:rPr>
            </w:pPr>
            <w:r>
              <w:rPr>
                <w:szCs w:val="18"/>
              </w:rPr>
              <w:t>Mejora de redacción</w:t>
            </w:r>
          </w:p>
        </w:tc>
      </w:tr>
      <w:tr w:rsidR="0064338C" w:rsidRPr="0064338C" w:rsidTr="00CF135F">
        <w:tc>
          <w:tcPr>
            <w:tcW w:w="1880" w:type="pct"/>
          </w:tcPr>
          <w:p w:rsidR="003F331F" w:rsidRPr="0064338C" w:rsidRDefault="003F331F" w:rsidP="00635EF1">
            <w:pPr>
              <w:pStyle w:val="Texto"/>
              <w:spacing w:line="228" w:lineRule="exact"/>
              <w:ind w:firstLine="0"/>
            </w:pPr>
            <w:r w:rsidRPr="0064338C">
              <w:rPr>
                <w:b/>
              </w:rPr>
              <w:t>Artículo 17.</w:t>
            </w:r>
            <w:r w:rsidRPr="0064338C">
              <w:t xml:space="preserve"> Para promover que las personas beneficiarias cuenten con una asistencia adecuada, la o el asesor técnico certificado que seleccionen no deberá rebasar en todo el país la cantidad máxima de apoyos y la superficie máxima establecida en el artículo 6 de estas Reglas.</w:t>
            </w:r>
          </w:p>
        </w:tc>
        <w:tc>
          <w:tcPr>
            <w:tcW w:w="2644" w:type="pct"/>
          </w:tcPr>
          <w:p w:rsidR="003F331F" w:rsidRPr="0064338C" w:rsidRDefault="003F331F" w:rsidP="004A1039">
            <w:pPr>
              <w:pStyle w:val="Texto"/>
              <w:spacing w:line="228" w:lineRule="exact"/>
              <w:ind w:firstLine="0"/>
            </w:pPr>
            <w:r w:rsidRPr="0064338C">
              <w:rPr>
                <w:b/>
              </w:rPr>
              <w:t>Artículo 17.</w:t>
            </w:r>
            <w:r w:rsidRPr="0064338C">
              <w:t xml:space="preserve"> Para promover que las personas beneficiarias cuenten con una asistencia adecuada, la</w:t>
            </w:r>
            <w:r w:rsidRPr="00FB33CF">
              <w:rPr>
                <w:color w:val="FF0000"/>
              </w:rPr>
              <w:t>s</w:t>
            </w:r>
            <w:r w:rsidRPr="0064338C">
              <w:t xml:space="preserve"> </w:t>
            </w:r>
            <w:r w:rsidRPr="00FB33CF">
              <w:rPr>
                <w:color w:val="FF0000"/>
              </w:rPr>
              <w:t>personas</w:t>
            </w:r>
            <w:r w:rsidRPr="0064338C">
              <w:t xml:space="preserve"> asesor</w:t>
            </w:r>
            <w:r w:rsidRPr="00FB33CF">
              <w:rPr>
                <w:color w:val="FF0000"/>
              </w:rPr>
              <w:t>as</w:t>
            </w:r>
            <w:r w:rsidRPr="0064338C">
              <w:t xml:space="preserve"> técnic</w:t>
            </w:r>
            <w:r w:rsidRPr="00FB33CF">
              <w:rPr>
                <w:color w:val="FF0000"/>
              </w:rPr>
              <w:t>as</w:t>
            </w:r>
            <w:r w:rsidRPr="0064338C">
              <w:t xml:space="preserve"> certificad</w:t>
            </w:r>
            <w:r w:rsidRPr="00FB33CF">
              <w:rPr>
                <w:color w:val="FF0000"/>
              </w:rPr>
              <w:t>as</w:t>
            </w:r>
            <w:r w:rsidR="007C3687">
              <w:t xml:space="preserve"> que</w:t>
            </w:r>
            <w:r w:rsidRPr="00FB33CF">
              <w:rPr>
                <w:color w:val="FF0000"/>
              </w:rPr>
              <w:t xml:space="preserve"> </w:t>
            </w:r>
            <w:r w:rsidRPr="0064338C">
              <w:t>seleccionen no deberá</w:t>
            </w:r>
            <w:r w:rsidRPr="00FB33CF">
              <w:rPr>
                <w:color w:val="FF0000"/>
              </w:rPr>
              <w:t>n</w:t>
            </w:r>
            <w:r w:rsidRPr="0064338C">
              <w:t xml:space="preserve"> rebasar en todo el país la cantidad máxima de apoyos y la superficie máxima establecida en el artículo 6 de estas Reglas.</w:t>
            </w:r>
          </w:p>
        </w:tc>
        <w:tc>
          <w:tcPr>
            <w:tcW w:w="476" w:type="pct"/>
          </w:tcPr>
          <w:p w:rsidR="003F331F" w:rsidRPr="0064338C" w:rsidRDefault="003F331F" w:rsidP="009B1713">
            <w:pPr>
              <w:pStyle w:val="Texto"/>
              <w:spacing w:line="228" w:lineRule="exact"/>
              <w:ind w:firstLine="0"/>
              <w:rPr>
                <w:rFonts w:eastAsia="Calibri"/>
                <w:szCs w:val="18"/>
                <w:lang w:val="es-MX" w:eastAsia="en-US"/>
              </w:rPr>
            </w:pPr>
            <w:r w:rsidRPr="0064338C">
              <w:rPr>
                <w:rFonts w:eastAsia="Calibri"/>
                <w:szCs w:val="18"/>
                <w:lang w:val="es-MX" w:eastAsia="en-US"/>
              </w:rPr>
              <w:t>Modificación en redacción con perspectiva de género.</w:t>
            </w:r>
          </w:p>
        </w:tc>
      </w:tr>
      <w:tr w:rsidR="0064338C" w:rsidRPr="0064338C" w:rsidTr="00CF135F">
        <w:tc>
          <w:tcPr>
            <w:tcW w:w="1880" w:type="pct"/>
          </w:tcPr>
          <w:p w:rsidR="003F331F" w:rsidRPr="0064338C" w:rsidRDefault="003F331F" w:rsidP="00CC26F0">
            <w:pPr>
              <w:jc w:val="both"/>
              <w:rPr>
                <w:rFonts w:ascii="Arial" w:hAnsi="Arial" w:cs="Arial"/>
                <w:sz w:val="18"/>
              </w:rPr>
            </w:pPr>
            <w:r w:rsidRPr="0064338C">
              <w:rPr>
                <w:rFonts w:ascii="Arial" w:hAnsi="Arial" w:cs="Arial"/>
                <w:sz w:val="18"/>
              </w:rPr>
              <w:t xml:space="preserve">Será facultad de los Comités autorizar, de manera excepcional y con base en la justificación que presente la Gerencia Estatal o de Programa, la ampliación del número máximo de apoyos y la superficie máxima que pueden asesorar la o el asesor técnico certificado, establecida en el artículo 6 de estas Reglas.     </w:t>
            </w:r>
          </w:p>
        </w:tc>
        <w:tc>
          <w:tcPr>
            <w:tcW w:w="2644" w:type="pct"/>
          </w:tcPr>
          <w:p w:rsidR="003F331F" w:rsidRPr="0064338C" w:rsidRDefault="003F331F" w:rsidP="00A63C7C">
            <w:pPr>
              <w:jc w:val="both"/>
              <w:rPr>
                <w:rFonts w:ascii="Arial" w:hAnsi="Arial" w:cs="Arial"/>
                <w:sz w:val="18"/>
              </w:rPr>
            </w:pPr>
            <w:r w:rsidRPr="0064338C">
              <w:rPr>
                <w:rFonts w:ascii="Arial" w:hAnsi="Arial" w:cs="Arial"/>
                <w:sz w:val="18"/>
              </w:rPr>
              <w:t>Será facultad de los Comités autorizar, de manera excepcional y con base en la justificación que presente la Gerencia de Programa, la ampliación del número máximo de apoyos y la superficie máxima que pueden asesorar la</w:t>
            </w:r>
            <w:r w:rsidRPr="00FB33CF">
              <w:rPr>
                <w:rFonts w:ascii="Arial" w:hAnsi="Arial" w:cs="Arial"/>
                <w:color w:val="FF0000"/>
                <w:sz w:val="18"/>
              </w:rPr>
              <w:t>s</w:t>
            </w:r>
            <w:r w:rsidRPr="0064338C">
              <w:rPr>
                <w:rFonts w:ascii="Arial" w:hAnsi="Arial" w:cs="Arial"/>
                <w:sz w:val="18"/>
              </w:rPr>
              <w:t xml:space="preserve"> </w:t>
            </w:r>
            <w:r w:rsidRPr="00FB33CF">
              <w:rPr>
                <w:rFonts w:ascii="Arial" w:hAnsi="Arial" w:cs="Arial"/>
                <w:color w:val="FF0000"/>
                <w:sz w:val="18"/>
              </w:rPr>
              <w:t xml:space="preserve">personas </w:t>
            </w:r>
            <w:r w:rsidRPr="0064338C">
              <w:rPr>
                <w:rFonts w:ascii="Arial" w:hAnsi="Arial" w:cs="Arial"/>
                <w:sz w:val="18"/>
              </w:rPr>
              <w:t>asesor</w:t>
            </w:r>
            <w:r w:rsidRPr="00FB33CF">
              <w:rPr>
                <w:rFonts w:ascii="Arial" w:hAnsi="Arial" w:cs="Arial"/>
                <w:color w:val="FF0000"/>
                <w:sz w:val="18"/>
              </w:rPr>
              <w:t>as</w:t>
            </w:r>
            <w:r w:rsidRPr="0064338C">
              <w:rPr>
                <w:rFonts w:ascii="Arial" w:hAnsi="Arial" w:cs="Arial"/>
                <w:sz w:val="18"/>
              </w:rPr>
              <w:t xml:space="preserve"> técnic</w:t>
            </w:r>
            <w:r w:rsidRPr="00FB33CF">
              <w:rPr>
                <w:rFonts w:ascii="Arial" w:hAnsi="Arial" w:cs="Arial"/>
                <w:color w:val="FF0000"/>
                <w:sz w:val="18"/>
              </w:rPr>
              <w:t>as</w:t>
            </w:r>
            <w:r w:rsidRPr="0064338C">
              <w:rPr>
                <w:rFonts w:ascii="Arial" w:hAnsi="Arial" w:cs="Arial"/>
                <w:sz w:val="18"/>
              </w:rPr>
              <w:t xml:space="preserve"> certificad</w:t>
            </w:r>
            <w:r w:rsidRPr="00FB33CF">
              <w:rPr>
                <w:rFonts w:ascii="Arial" w:hAnsi="Arial" w:cs="Arial"/>
                <w:color w:val="FF0000"/>
                <w:sz w:val="18"/>
              </w:rPr>
              <w:t>as</w:t>
            </w:r>
            <w:r w:rsidRPr="0064338C">
              <w:rPr>
                <w:rFonts w:ascii="Arial" w:hAnsi="Arial" w:cs="Arial"/>
                <w:sz w:val="18"/>
              </w:rPr>
              <w:t xml:space="preserve">, establecida en el artículo 6 de estas Reglas.     </w:t>
            </w:r>
          </w:p>
        </w:tc>
        <w:tc>
          <w:tcPr>
            <w:tcW w:w="476" w:type="pct"/>
          </w:tcPr>
          <w:p w:rsidR="003F331F" w:rsidRPr="0064338C" w:rsidRDefault="003F331F" w:rsidP="00364095">
            <w:pPr>
              <w:pStyle w:val="Texto"/>
              <w:spacing w:line="228" w:lineRule="exact"/>
              <w:ind w:firstLine="0"/>
              <w:rPr>
                <w:rFonts w:eastAsia="Calibri"/>
                <w:szCs w:val="18"/>
                <w:lang w:val="es-MX" w:eastAsia="en-US"/>
              </w:rPr>
            </w:pPr>
            <w:r w:rsidRPr="0064338C">
              <w:rPr>
                <w:rFonts w:eastAsia="Calibri"/>
                <w:szCs w:val="18"/>
                <w:lang w:val="es-MX" w:eastAsia="en-US"/>
              </w:rPr>
              <w:t>Modificación en redacción con perspectiva de género.</w:t>
            </w:r>
          </w:p>
        </w:tc>
      </w:tr>
      <w:tr w:rsidR="0064338C" w:rsidRPr="0064338C" w:rsidTr="00CF135F">
        <w:tc>
          <w:tcPr>
            <w:tcW w:w="1880" w:type="pct"/>
          </w:tcPr>
          <w:p w:rsidR="003F331F" w:rsidRPr="0064338C" w:rsidRDefault="003F331F" w:rsidP="00635EF1">
            <w:pPr>
              <w:pStyle w:val="Texto"/>
              <w:spacing w:line="228" w:lineRule="exact"/>
              <w:ind w:firstLine="0"/>
              <w:jc w:val="center"/>
              <w:rPr>
                <w:b/>
              </w:rPr>
            </w:pPr>
            <w:r w:rsidRPr="0064338C">
              <w:rPr>
                <w:b/>
              </w:rPr>
              <w:t>Capítulo IV. De las Convocatorias y Requisitos generales para solicitar apoyos</w:t>
            </w:r>
          </w:p>
        </w:tc>
        <w:tc>
          <w:tcPr>
            <w:tcW w:w="2644" w:type="pct"/>
          </w:tcPr>
          <w:p w:rsidR="003F331F" w:rsidRPr="0064338C" w:rsidRDefault="003F331F" w:rsidP="00364095">
            <w:pPr>
              <w:pStyle w:val="Texto"/>
              <w:spacing w:line="228" w:lineRule="exact"/>
              <w:ind w:firstLine="0"/>
              <w:jc w:val="center"/>
              <w:rPr>
                <w:b/>
              </w:rPr>
            </w:pPr>
            <w:r w:rsidRPr="0064338C">
              <w:rPr>
                <w:b/>
              </w:rPr>
              <w:t>Capítulo IV. De las Convocatorias y Requisitos generales para solicitar apoyos</w:t>
            </w:r>
          </w:p>
        </w:tc>
        <w:tc>
          <w:tcPr>
            <w:tcW w:w="476" w:type="pct"/>
          </w:tcPr>
          <w:p w:rsidR="003F331F" w:rsidRPr="0064338C" w:rsidRDefault="003F331F" w:rsidP="00D81119">
            <w:pPr>
              <w:pStyle w:val="Texto"/>
              <w:spacing w:line="228"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spacing w:line="228" w:lineRule="exact"/>
              <w:ind w:firstLine="0"/>
              <w:jc w:val="center"/>
              <w:rPr>
                <w:b/>
              </w:rPr>
            </w:pPr>
            <w:r w:rsidRPr="0064338C">
              <w:rPr>
                <w:b/>
              </w:rPr>
              <w:t>Sección I. De las convocatorias</w:t>
            </w:r>
          </w:p>
        </w:tc>
        <w:tc>
          <w:tcPr>
            <w:tcW w:w="2644" w:type="pct"/>
          </w:tcPr>
          <w:p w:rsidR="003F331F" w:rsidRPr="0064338C" w:rsidRDefault="003F331F" w:rsidP="00364095">
            <w:pPr>
              <w:pStyle w:val="Texto"/>
              <w:spacing w:line="228" w:lineRule="exact"/>
              <w:ind w:firstLine="0"/>
              <w:jc w:val="center"/>
              <w:rPr>
                <w:b/>
              </w:rPr>
            </w:pPr>
            <w:r w:rsidRPr="0064338C">
              <w:rPr>
                <w:b/>
              </w:rPr>
              <w:t>Sección I. De las convocatorias</w:t>
            </w:r>
          </w:p>
        </w:tc>
        <w:tc>
          <w:tcPr>
            <w:tcW w:w="476" w:type="pct"/>
          </w:tcPr>
          <w:p w:rsidR="003F331F" w:rsidRPr="0064338C" w:rsidRDefault="003F331F" w:rsidP="00D81119">
            <w:pPr>
              <w:pStyle w:val="Texto"/>
              <w:spacing w:line="228"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spacing w:line="228" w:lineRule="exact"/>
              <w:ind w:firstLine="0"/>
            </w:pPr>
            <w:r w:rsidRPr="0064338C">
              <w:rPr>
                <w:b/>
              </w:rPr>
              <w:t>Artículo 18.</w:t>
            </w:r>
            <w:r w:rsidRPr="0064338C">
              <w:t xml:space="preserve"> Una vez publicadas las presentes Reglas en el Diario Oficial de la Federación, la CONAFOR podrá publicar más convocatorias para otorgar apoyos en su página de internet, de acuerdo con lo siguiente:</w:t>
            </w:r>
          </w:p>
        </w:tc>
        <w:tc>
          <w:tcPr>
            <w:tcW w:w="2644" w:type="pct"/>
          </w:tcPr>
          <w:p w:rsidR="003F331F" w:rsidRPr="0064338C" w:rsidRDefault="003F331F" w:rsidP="00364095">
            <w:pPr>
              <w:pStyle w:val="Texto"/>
              <w:spacing w:line="228" w:lineRule="exact"/>
              <w:ind w:firstLine="0"/>
            </w:pPr>
            <w:r w:rsidRPr="0064338C">
              <w:rPr>
                <w:b/>
              </w:rPr>
              <w:t>Artículo 18.</w:t>
            </w:r>
            <w:r w:rsidRPr="0064338C">
              <w:t xml:space="preserve"> Una vez publicadas las presentes Reglas en el Diario Oficial de la Federación, la CONAFOR podrá publicar más convocatorias para otorgar apoyos en su página de internet, de acuerdo con lo siguiente:</w:t>
            </w:r>
          </w:p>
        </w:tc>
        <w:tc>
          <w:tcPr>
            <w:tcW w:w="476" w:type="pct"/>
          </w:tcPr>
          <w:p w:rsidR="003F331F" w:rsidRPr="0064338C" w:rsidRDefault="003F331F" w:rsidP="00D81119">
            <w:pPr>
              <w:pStyle w:val="Texto"/>
              <w:spacing w:line="228"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ROMANOS"/>
              <w:spacing w:line="228" w:lineRule="exact"/>
              <w:ind w:left="0" w:firstLine="0"/>
            </w:pPr>
            <w:r w:rsidRPr="0064338C">
              <w:rPr>
                <w:b/>
              </w:rPr>
              <w:t>a)</w:t>
            </w:r>
            <w:r w:rsidRPr="0064338C">
              <w:rPr>
                <w:b/>
              </w:rPr>
              <w:tab/>
            </w:r>
            <w:r w:rsidRPr="0064338C">
              <w:t>La CONAFOR podrá emitir convocatorias durante todo el año;</w:t>
            </w:r>
          </w:p>
        </w:tc>
        <w:tc>
          <w:tcPr>
            <w:tcW w:w="2644" w:type="pct"/>
          </w:tcPr>
          <w:p w:rsidR="003F331F" w:rsidRPr="0064338C" w:rsidRDefault="003F331F" w:rsidP="00364095">
            <w:pPr>
              <w:pStyle w:val="ROMANOS"/>
              <w:spacing w:line="228" w:lineRule="exact"/>
              <w:ind w:left="0" w:firstLine="0"/>
            </w:pPr>
            <w:r w:rsidRPr="0064338C">
              <w:rPr>
                <w:b/>
              </w:rPr>
              <w:t>a)</w:t>
            </w:r>
            <w:r w:rsidRPr="0064338C">
              <w:rPr>
                <w:b/>
              </w:rPr>
              <w:tab/>
            </w:r>
            <w:r w:rsidRPr="0064338C">
              <w:t>La CONAFOR podrá emitir convocatorias durante todo el año;</w:t>
            </w:r>
          </w:p>
        </w:tc>
        <w:tc>
          <w:tcPr>
            <w:tcW w:w="476" w:type="pct"/>
          </w:tcPr>
          <w:p w:rsidR="003F331F" w:rsidRPr="0064338C" w:rsidRDefault="003F331F" w:rsidP="00D81119">
            <w:pPr>
              <w:pStyle w:val="ROMANOS"/>
              <w:spacing w:line="228"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28" w:lineRule="exact"/>
              <w:ind w:left="0" w:firstLine="0"/>
            </w:pPr>
            <w:r w:rsidRPr="0064338C">
              <w:rPr>
                <w:b/>
              </w:rPr>
              <w:t>b)</w:t>
            </w:r>
            <w:r w:rsidRPr="0064338C">
              <w:rPr>
                <w:b/>
              </w:rPr>
              <w:tab/>
            </w:r>
            <w:r w:rsidRPr="0064338C">
              <w:t>Las convocatorias podrán ser nacionales, regionales, estatales o específicas, en función de los ecosistemas, problemática forestal y conceptos y modalidades de apoyo más adecuados para cada región y/o entidad federativa;</w:t>
            </w:r>
          </w:p>
        </w:tc>
        <w:tc>
          <w:tcPr>
            <w:tcW w:w="2644" w:type="pct"/>
          </w:tcPr>
          <w:p w:rsidR="003F331F" w:rsidRPr="0064338C" w:rsidRDefault="003F331F" w:rsidP="00364095">
            <w:pPr>
              <w:pStyle w:val="ROMANOS"/>
              <w:spacing w:line="228" w:lineRule="exact"/>
              <w:ind w:left="0" w:firstLine="0"/>
            </w:pPr>
            <w:r w:rsidRPr="0064338C">
              <w:rPr>
                <w:b/>
              </w:rPr>
              <w:t>b)</w:t>
            </w:r>
            <w:r w:rsidRPr="0064338C">
              <w:rPr>
                <w:b/>
              </w:rPr>
              <w:tab/>
            </w:r>
            <w:r w:rsidRPr="0064338C">
              <w:t>Las convocatorias podrán ser nacionales, regionales, estatales o específicas, en función de los ecosistemas, problemática forestal y conceptos y modalidades de apoyo más adecuados para cada región y/o entidad federativa;</w:t>
            </w:r>
          </w:p>
        </w:tc>
        <w:tc>
          <w:tcPr>
            <w:tcW w:w="476" w:type="pct"/>
          </w:tcPr>
          <w:p w:rsidR="003F331F" w:rsidRPr="0064338C" w:rsidRDefault="003F331F" w:rsidP="00D81119">
            <w:pPr>
              <w:pStyle w:val="ROMANOS"/>
              <w:spacing w:line="228"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28" w:lineRule="exact"/>
              <w:ind w:left="0" w:firstLine="0"/>
            </w:pPr>
            <w:r w:rsidRPr="0064338C">
              <w:rPr>
                <w:b/>
              </w:rPr>
              <w:t>c)</w:t>
            </w:r>
            <w:r w:rsidRPr="0064338C">
              <w:rPr>
                <w:b/>
              </w:rPr>
              <w:tab/>
            </w:r>
            <w:r w:rsidRPr="0064338C">
              <w:t xml:space="preserve">Los términos y plazos para recibir y dictaminar solicitudes y entregar los apoyos, deberán fundamentarse en los requerimientos técnico-ambientales necesarios para la ejecución </w:t>
            </w:r>
            <w:r w:rsidRPr="0064338C">
              <w:lastRenderedPageBreak/>
              <w:t>de cada concepto y modalidad de apoyo;</w:t>
            </w:r>
          </w:p>
        </w:tc>
        <w:tc>
          <w:tcPr>
            <w:tcW w:w="2644" w:type="pct"/>
          </w:tcPr>
          <w:p w:rsidR="003F331F" w:rsidRPr="0064338C" w:rsidRDefault="003F331F" w:rsidP="00364095">
            <w:pPr>
              <w:pStyle w:val="ROMANOS"/>
              <w:spacing w:line="228" w:lineRule="exact"/>
              <w:ind w:left="0" w:firstLine="0"/>
            </w:pPr>
            <w:r w:rsidRPr="0064338C">
              <w:rPr>
                <w:b/>
              </w:rPr>
              <w:lastRenderedPageBreak/>
              <w:t>c)</w:t>
            </w:r>
            <w:r w:rsidRPr="0064338C">
              <w:rPr>
                <w:b/>
              </w:rPr>
              <w:tab/>
            </w:r>
            <w:r w:rsidRPr="0064338C">
              <w:t>Los términos y plazos para recibir y dictaminar solicitudes y entregar los apoyos, deberán fundamentarse en los requerimientos técnico-ambientales necesarios para la ejecución de cada concepto y modalidad de apoyo;</w:t>
            </w:r>
          </w:p>
        </w:tc>
        <w:tc>
          <w:tcPr>
            <w:tcW w:w="476" w:type="pct"/>
          </w:tcPr>
          <w:p w:rsidR="003F331F" w:rsidRPr="0064338C" w:rsidRDefault="003F331F" w:rsidP="00D81119">
            <w:pPr>
              <w:pStyle w:val="ROMANOS"/>
              <w:spacing w:line="228"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28" w:lineRule="exact"/>
              <w:ind w:left="0" w:firstLine="0"/>
            </w:pPr>
            <w:r w:rsidRPr="0064338C">
              <w:rPr>
                <w:b/>
              </w:rPr>
              <w:lastRenderedPageBreak/>
              <w:t>d)</w:t>
            </w:r>
            <w:r w:rsidRPr="0064338C">
              <w:rPr>
                <w:b/>
              </w:rPr>
              <w:tab/>
            </w:r>
            <w:r w:rsidRPr="0064338C">
              <w:t>La convocatoria podrá establecer un plazo permanente de recepción y dictaminación de solicitudes de apoyos dentro del presente ejercicio fiscal, si la disponibilidad presupuestal y los requerimientos técnico-ambientales del concepto o modalidad de apoyo lo permiten;</w:t>
            </w:r>
          </w:p>
        </w:tc>
        <w:tc>
          <w:tcPr>
            <w:tcW w:w="2644" w:type="pct"/>
          </w:tcPr>
          <w:p w:rsidR="003F331F" w:rsidRPr="0064338C" w:rsidRDefault="003F331F" w:rsidP="004C1898">
            <w:pPr>
              <w:pStyle w:val="ROMANOS"/>
              <w:spacing w:line="228" w:lineRule="exact"/>
              <w:ind w:left="0" w:firstLine="0"/>
            </w:pPr>
            <w:r w:rsidRPr="0064338C">
              <w:rPr>
                <w:b/>
              </w:rPr>
              <w:t>d)</w:t>
            </w:r>
            <w:r w:rsidRPr="0064338C">
              <w:rPr>
                <w:b/>
              </w:rPr>
              <w:tab/>
            </w:r>
            <w:r w:rsidRPr="0064338C">
              <w:t xml:space="preserve">La convocatoria podrá establecer un plazo permanente de recepción y </w:t>
            </w:r>
            <w:r w:rsidRPr="004C1898">
              <w:rPr>
                <w:color w:val="FF0000"/>
              </w:rPr>
              <w:t>dictam</w:t>
            </w:r>
            <w:r w:rsidR="004C1898" w:rsidRPr="004C1898">
              <w:rPr>
                <w:color w:val="FF0000"/>
              </w:rPr>
              <w:t>en</w:t>
            </w:r>
            <w:r w:rsidRPr="0064338C">
              <w:t xml:space="preserve"> de solicitudes de apoyos dentro del presente ejercicio fiscal, si la disponibilidad presupuestal y los requerimientos técnico-ambientales del concepto o modalidad de apoyo lo permiten;</w:t>
            </w:r>
          </w:p>
        </w:tc>
        <w:tc>
          <w:tcPr>
            <w:tcW w:w="476" w:type="pct"/>
          </w:tcPr>
          <w:p w:rsidR="003F331F" w:rsidRPr="0064338C" w:rsidRDefault="004C1898" w:rsidP="00D81119">
            <w:pPr>
              <w:pStyle w:val="ROMANOS"/>
              <w:spacing w:line="228" w:lineRule="exact"/>
              <w:ind w:left="0" w:firstLine="0"/>
              <w:rPr>
                <w:rFonts w:eastAsia="Calibri"/>
                <w:lang w:val="es-MX" w:eastAsia="en-US"/>
              </w:rPr>
            </w:pPr>
            <w:r>
              <w:rPr>
                <w:rFonts w:eastAsia="Calibri"/>
                <w:lang w:val="es-MX" w:eastAsia="en-US"/>
              </w:rPr>
              <w:t>Mejora de redacción</w:t>
            </w:r>
          </w:p>
        </w:tc>
      </w:tr>
      <w:tr w:rsidR="0064338C" w:rsidRPr="0064338C" w:rsidTr="00CF135F">
        <w:tc>
          <w:tcPr>
            <w:tcW w:w="1880" w:type="pct"/>
          </w:tcPr>
          <w:p w:rsidR="003F331F" w:rsidRPr="0064338C" w:rsidRDefault="003F331F" w:rsidP="00635EF1">
            <w:pPr>
              <w:pStyle w:val="ROMANOS"/>
              <w:spacing w:line="228" w:lineRule="exact"/>
              <w:ind w:left="0" w:firstLine="0"/>
            </w:pPr>
            <w:r w:rsidRPr="0064338C">
              <w:rPr>
                <w:b/>
              </w:rPr>
              <w:t>e)</w:t>
            </w:r>
            <w:r w:rsidRPr="0064338C">
              <w:rPr>
                <w:b/>
              </w:rPr>
              <w:tab/>
            </w:r>
            <w:r w:rsidRPr="0064338C">
              <w:t>Todas y cada una de las convocatorias serán publicadas oportunamente en la página de internet de la CONAFOR;</w:t>
            </w:r>
          </w:p>
        </w:tc>
        <w:tc>
          <w:tcPr>
            <w:tcW w:w="2644" w:type="pct"/>
          </w:tcPr>
          <w:p w:rsidR="003F331F" w:rsidRPr="0064338C" w:rsidRDefault="003F331F" w:rsidP="00364095">
            <w:pPr>
              <w:pStyle w:val="ROMANOS"/>
              <w:spacing w:line="228" w:lineRule="exact"/>
              <w:ind w:left="0" w:firstLine="0"/>
            </w:pPr>
            <w:r w:rsidRPr="0064338C">
              <w:rPr>
                <w:b/>
              </w:rPr>
              <w:t>e)</w:t>
            </w:r>
            <w:r w:rsidRPr="0064338C">
              <w:rPr>
                <w:b/>
              </w:rPr>
              <w:tab/>
            </w:r>
            <w:r w:rsidRPr="0064338C">
              <w:t>Todas y cada una de las convocatorias serán publicadas oportunamente en la página de internet de la CONAFOR;</w:t>
            </w:r>
          </w:p>
        </w:tc>
        <w:tc>
          <w:tcPr>
            <w:tcW w:w="476" w:type="pct"/>
          </w:tcPr>
          <w:p w:rsidR="003F331F" w:rsidRPr="0064338C" w:rsidRDefault="003F331F" w:rsidP="00D81119">
            <w:pPr>
              <w:pStyle w:val="ROMANOS"/>
              <w:spacing w:line="228" w:lineRule="exact"/>
              <w:ind w:left="0" w:firstLine="0"/>
              <w:rPr>
                <w:rFonts w:eastAsia="Calibri"/>
                <w:lang w:val="es-MX" w:eastAsia="en-US"/>
              </w:rPr>
            </w:pPr>
          </w:p>
        </w:tc>
      </w:tr>
      <w:tr w:rsidR="0064338C" w:rsidRPr="0064338C" w:rsidTr="00CF135F">
        <w:tc>
          <w:tcPr>
            <w:tcW w:w="1880" w:type="pct"/>
          </w:tcPr>
          <w:p w:rsidR="003F331F" w:rsidRPr="0064338C" w:rsidRDefault="003F331F" w:rsidP="00B72D8F">
            <w:pPr>
              <w:pStyle w:val="ROMANOS"/>
              <w:spacing w:line="228" w:lineRule="exact"/>
              <w:ind w:left="0" w:firstLine="0"/>
            </w:pPr>
            <w:r w:rsidRPr="0064338C">
              <w:rPr>
                <w:b/>
              </w:rPr>
              <w:t>f)</w:t>
            </w:r>
            <w:r w:rsidRPr="0064338C">
              <w:rPr>
                <w:rFonts w:ascii="ArialMT" w:hAnsi="ArialMT" w:cs="ArialMT"/>
              </w:rPr>
              <w:t xml:space="preserve"> Las solicitudes de apoyo se admitirán, evaluarán y dictaminarán de acuerdo con el calendario de  cada Convocatoria, respetando el orden que corresponda al folio de solicitud y hasta que se  agote la disponibilidad presupuestal del programa presupuestario S219 “Apoyos para el  Desarrollo Forestal Sustentable” para el ejercicio fiscal correspondiente;</w:t>
            </w:r>
          </w:p>
        </w:tc>
        <w:tc>
          <w:tcPr>
            <w:tcW w:w="2644" w:type="pct"/>
          </w:tcPr>
          <w:p w:rsidR="003F331F" w:rsidRPr="0064338C" w:rsidRDefault="003F331F" w:rsidP="00364095">
            <w:pPr>
              <w:pStyle w:val="ROMANOS"/>
              <w:spacing w:line="228" w:lineRule="exact"/>
              <w:ind w:left="0" w:firstLine="0"/>
            </w:pPr>
            <w:r w:rsidRPr="0064338C">
              <w:rPr>
                <w:b/>
              </w:rPr>
              <w:t>f)</w:t>
            </w:r>
            <w:r w:rsidRPr="0064338C">
              <w:rPr>
                <w:rFonts w:ascii="ArialMT" w:hAnsi="ArialMT" w:cs="ArialMT"/>
              </w:rPr>
              <w:t xml:space="preserve"> Las solicitudes de apoyo se admitirán, evaluarán y dictaminarán de acuerdo con el calendario de  cada Convocatoria, respetando el orden que corresponda al folio de solicitud y hasta que se  agote la disponibilidad presupuestal del programa presupuestario S219 “Apoyos para el  Desarrollo Forestal Sustentable” para el ejercicio fiscal correspondiente;</w:t>
            </w:r>
          </w:p>
        </w:tc>
        <w:tc>
          <w:tcPr>
            <w:tcW w:w="476" w:type="pct"/>
          </w:tcPr>
          <w:p w:rsidR="003F331F" w:rsidRPr="0064338C" w:rsidRDefault="003F331F" w:rsidP="00D81119">
            <w:pPr>
              <w:pStyle w:val="ROMANOS"/>
              <w:spacing w:line="228"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28" w:lineRule="exact"/>
              <w:ind w:left="0" w:firstLine="0"/>
            </w:pPr>
            <w:r w:rsidRPr="0064338C">
              <w:rPr>
                <w:b/>
              </w:rPr>
              <w:t>g)</w:t>
            </w:r>
            <w:r w:rsidRPr="0064338C">
              <w:rPr>
                <w:b/>
              </w:rPr>
              <w:tab/>
            </w:r>
            <w:r w:rsidRPr="0064338C">
              <w:t>En caso de existir recursos disponibles después de la asignación de apoyos, la CONAFOR podrá publicar más convocatorias para la asignación de recursos;</w:t>
            </w:r>
          </w:p>
        </w:tc>
        <w:tc>
          <w:tcPr>
            <w:tcW w:w="2644" w:type="pct"/>
          </w:tcPr>
          <w:p w:rsidR="003F331F" w:rsidRPr="0064338C" w:rsidRDefault="003F331F" w:rsidP="00364095">
            <w:pPr>
              <w:pStyle w:val="ROMANOS"/>
              <w:spacing w:line="228" w:lineRule="exact"/>
              <w:ind w:left="0" w:firstLine="0"/>
            </w:pPr>
            <w:r w:rsidRPr="0064338C">
              <w:rPr>
                <w:b/>
              </w:rPr>
              <w:t>g)</w:t>
            </w:r>
            <w:r w:rsidRPr="0064338C">
              <w:rPr>
                <w:b/>
              </w:rPr>
              <w:tab/>
            </w:r>
            <w:r w:rsidRPr="0064338C">
              <w:t>En caso de existir recursos disponibles después de la asignación de apoyos, la CONAFOR podrá publicar más convocatorias para la asignación de recursos;</w:t>
            </w:r>
          </w:p>
        </w:tc>
        <w:tc>
          <w:tcPr>
            <w:tcW w:w="476" w:type="pct"/>
          </w:tcPr>
          <w:p w:rsidR="003F331F" w:rsidRPr="0064338C" w:rsidRDefault="003F331F" w:rsidP="00D81119">
            <w:pPr>
              <w:pStyle w:val="ROMANOS"/>
              <w:spacing w:line="228"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28" w:lineRule="exact"/>
              <w:ind w:left="0" w:firstLine="0"/>
            </w:pPr>
            <w:r w:rsidRPr="0064338C">
              <w:rPr>
                <w:b/>
              </w:rPr>
              <w:t>h)</w:t>
            </w:r>
            <w:r w:rsidRPr="0064338C">
              <w:rPr>
                <w:b/>
              </w:rPr>
              <w:tab/>
            </w:r>
            <w:r w:rsidRPr="0064338C">
              <w:t>Se podrán emitir convocatorias específicas o regionales para atender proyectos surgidos en el marco de la Cruzada contra el Hambre, así como para financiar los proyectos productivos y de generación de ingreso derivados de la estrategia de inclusión productiva y laboral de PROSPERA programa de inclusión social.</w:t>
            </w:r>
          </w:p>
        </w:tc>
        <w:tc>
          <w:tcPr>
            <w:tcW w:w="2644" w:type="pct"/>
          </w:tcPr>
          <w:p w:rsidR="003F331F" w:rsidRPr="0064338C" w:rsidRDefault="003F331F" w:rsidP="00364095">
            <w:pPr>
              <w:pStyle w:val="ROMANOS"/>
              <w:spacing w:line="228" w:lineRule="exact"/>
              <w:ind w:left="0" w:firstLine="0"/>
            </w:pPr>
          </w:p>
        </w:tc>
        <w:tc>
          <w:tcPr>
            <w:tcW w:w="476" w:type="pct"/>
          </w:tcPr>
          <w:p w:rsidR="003F331F" w:rsidRPr="0064338C" w:rsidRDefault="003F331F" w:rsidP="00D81119">
            <w:pPr>
              <w:pStyle w:val="ROMANOS"/>
              <w:spacing w:line="228" w:lineRule="exact"/>
              <w:ind w:left="0" w:firstLine="0"/>
              <w:rPr>
                <w:rFonts w:eastAsia="Calibri"/>
                <w:lang w:val="es-MX" w:eastAsia="en-US"/>
              </w:rPr>
            </w:pPr>
            <w:r w:rsidRPr="0064338C">
              <w:rPr>
                <w:rFonts w:eastAsia="Calibri"/>
                <w:lang w:val="es-MX" w:eastAsia="en-US"/>
              </w:rPr>
              <w:t>Eliminación de CNCH.</w:t>
            </w:r>
          </w:p>
        </w:tc>
      </w:tr>
      <w:tr w:rsidR="0064338C" w:rsidRPr="0064338C" w:rsidTr="00CF135F">
        <w:tc>
          <w:tcPr>
            <w:tcW w:w="1880" w:type="pct"/>
          </w:tcPr>
          <w:p w:rsidR="003F331F" w:rsidRPr="0064338C" w:rsidRDefault="003F331F" w:rsidP="00635EF1">
            <w:pPr>
              <w:pStyle w:val="Texto"/>
              <w:spacing w:line="228" w:lineRule="exact"/>
              <w:ind w:firstLine="0"/>
              <w:jc w:val="center"/>
              <w:rPr>
                <w:b/>
              </w:rPr>
            </w:pPr>
            <w:r w:rsidRPr="0064338C">
              <w:rPr>
                <w:b/>
              </w:rPr>
              <w:t>Sección II. De los requisitos generales para solicitar apoyos</w:t>
            </w:r>
          </w:p>
        </w:tc>
        <w:tc>
          <w:tcPr>
            <w:tcW w:w="2644" w:type="pct"/>
          </w:tcPr>
          <w:p w:rsidR="003F331F" w:rsidRPr="0064338C" w:rsidRDefault="003F331F" w:rsidP="00364095">
            <w:pPr>
              <w:pStyle w:val="Texto"/>
              <w:spacing w:line="228" w:lineRule="exact"/>
              <w:ind w:firstLine="0"/>
              <w:jc w:val="center"/>
              <w:rPr>
                <w:b/>
              </w:rPr>
            </w:pPr>
            <w:r w:rsidRPr="0064338C">
              <w:rPr>
                <w:b/>
              </w:rPr>
              <w:t>Sección II. De los requisitos generales para solicitar apoyos</w:t>
            </w:r>
          </w:p>
        </w:tc>
        <w:tc>
          <w:tcPr>
            <w:tcW w:w="476" w:type="pct"/>
          </w:tcPr>
          <w:p w:rsidR="003F331F" w:rsidRPr="0064338C" w:rsidRDefault="003F331F" w:rsidP="00D81119">
            <w:pPr>
              <w:pStyle w:val="Texto"/>
              <w:spacing w:line="228"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spacing w:line="228" w:lineRule="exact"/>
              <w:ind w:firstLine="0"/>
            </w:pPr>
            <w:r w:rsidRPr="0064338C">
              <w:rPr>
                <w:b/>
              </w:rPr>
              <w:t>Artículo 19.</w:t>
            </w:r>
            <w:r w:rsidRPr="0064338C">
              <w:t xml:space="preserve"> Los requisitos generales que las personas deberán cumplir para solicitar apoyos son:</w:t>
            </w:r>
          </w:p>
        </w:tc>
        <w:tc>
          <w:tcPr>
            <w:tcW w:w="2644" w:type="pct"/>
          </w:tcPr>
          <w:p w:rsidR="003F331F" w:rsidRPr="0064338C" w:rsidRDefault="003F331F" w:rsidP="00364095">
            <w:pPr>
              <w:pStyle w:val="Texto"/>
              <w:spacing w:line="228" w:lineRule="exact"/>
              <w:ind w:firstLine="0"/>
            </w:pPr>
            <w:r w:rsidRPr="0064338C">
              <w:rPr>
                <w:b/>
              </w:rPr>
              <w:t>Artículo 19.</w:t>
            </w:r>
            <w:r w:rsidRPr="0064338C">
              <w:t xml:space="preserve"> Los requisitos generales que las personas deberán cumplir para solicitar apoyos son:</w:t>
            </w:r>
          </w:p>
        </w:tc>
        <w:tc>
          <w:tcPr>
            <w:tcW w:w="476" w:type="pct"/>
          </w:tcPr>
          <w:p w:rsidR="003F331F" w:rsidRPr="0064338C" w:rsidRDefault="003F331F" w:rsidP="00D81119">
            <w:pPr>
              <w:pStyle w:val="Texto"/>
              <w:spacing w:line="228"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ROMANOS"/>
              <w:spacing w:line="228" w:lineRule="exact"/>
              <w:ind w:left="0" w:firstLine="0"/>
            </w:pPr>
            <w:r w:rsidRPr="0064338C">
              <w:rPr>
                <w:b/>
              </w:rPr>
              <w:t>I.</w:t>
            </w:r>
            <w:r w:rsidRPr="0064338C">
              <w:rPr>
                <w:b/>
              </w:rPr>
              <w:tab/>
            </w:r>
            <w:r w:rsidRPr="0064338C">
              <w:t>Presentar a la CONAFOR la solicitud única de apoyo (ubicada en el Anexo 3 de estas Reglas) y el o los formatos técnicos complementarios correspondientes al apoyo a solicitar (ubicados en el Anexo 4 de estas Reglas), llenados de forma legible, completa, con la información correcta y actual de la persona solicitante. La solicitud única de apoyo y los formatos técnicos complementarios deberán estar firmados por la persona solicitante o su representante legal.</w:t>
            </w:r>
          </w:p>
        </w:tc>
        <w:tc>
          <w:tcPr>
            <w:tcW w:w="2644" w:type="pct"/>
          </w:tcPr>
          <w:p w:rsidR="003F331F" w:rsidRPr="0064338C" w:rsidRDefault="003F331F" w:rsidP="00364095">
            <w:pPr>
              <w:pStyle w:val="ROMANOS"/>
              <w:spacing w:line="228" w:lineRule="exact"/>
              <w:ind w:left="0" w:firstLine="0"/>
            </w:pPr>
            <w:r w:rsidRPr="0064338C">
              <w:rPr>
                <w:b/>
              </w:rPr>
              <w:t>I.</w:t>
            </w:r>
            <w:r w:rsidRPr="0064338C">
              <w:rPr>
                <w:b/>
              </w:rPr>
              <w:tab/>
            </w:r>
            <w:r w:rsidRPr="0064338C">
              <w:t>Presentar a la CONAFOR la solicitud única de apoyo (ubicada en el Anexo 3 de estas Reglas) y el o los formatos técnicos complementarios correspondientes al apoyo a solicitar (ubicados en el Anexo 4 de estas Reglas), llenados de forma legible, completa, con la información correcta y actual de la persona solicitante. La solicitud única de apoyo y los formatos técnicos complementarios deberán estar firmados por la persona solicitante o su representante legal.</w:t>
            </w:r>
          </w:p>
        </w:tc>
        <w:tc>
          <w:tcPr>
            <w:tcW w:w="476" w:type="pct"/>
          </w:tcPr>
          <w:p w:rsidR="003F331F" w:rsidRPr="0064338C" w:rsidRDefault="003F331F" w:rsidP="00D81119">
            <w:pPr>
              <w:pStyle w:val="ROMANOS"/>
              <w:spacing w:line="228"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28" w:lineRule="exact"/>
              <w:ind w:left="0" w:firstLine="0"/>
            </w:pPr>
            <w:r w:rsidRPr="0064338C">
              <w:rPr>
                <w:b/>
              </w:rPr>
              <w:t>II.</w:t>
            </w:r>
            <w:r w:rsidRPr="0064338C">
              <w:rPr>
                <w:b/>
              </w:rPr>
              <w:tab/>
            </w:r>
            <w:r w:rsidRPr="0064338C">
              <w:t xml:space="preserve">También se deberán presentar los requisitos adicionales que cada componente, concepto o modalidad de apoyo establezca en su anexo técnico (ubicado en el Anexo 1 de estas Reglas) o en la convocatoria respectiva, de forma legible, completa, con la información </w:t>
            </w:r>
            <w:r w:rsidRPr="0064338C">
              <w:lastRenderedPageBreak/>
              <w:t>correcta y actual de  la persona solicitante.</w:t>
            </w:r>
          </w:p>
        </w:tc>
        <w:tc>
          <w:tcPr>
            <w:tcW w:w="2644" w:type="pct"/>
          </w:tcPr>
          <w:p w:rsidR="003F331F" w:rsidRPr="0064338C" w:rsidRDefault="003F331F" w:rsidP="00364095">
            <w:pPr>
              <w:pStyle w:val="ROMANOS"/>
              <w:spacing w:line="228" w:lineRule="exact"/>
              <w:ind w:left="0" w:firstLine="0"/>
            </w:pPr>
            <w:r w:rsidRPr="0064338C">
              <w:rPr>
                <w:b/>
              </w:rPr>
              <w:lastRenderedPageBreak/>
              <w:t>II.</w:t>
            </w:r>
            <w:r w:rsidRPr="0064338C">
              <w:rPr>
                <w:b/>
              </w:rPr>
              <w:tab/>
            </w:r>
            <w:r w:rsidRPr="0064338C">
              <w:t>También se deberán presentar los requisitos adicionales que cada componente, concepto o modalidad de apoyo establezca en su anexo técnico (ubicado en el Anexo 1 de estas Reglas) o en la convocatoria respectiva, de forma legible, completa, con la información correcta y actual de  la persona solicitante.</w:t>
            </w:r>
          </w:p>
        </w:tc>
        <w:tc>
          <w:tcPr>
            <w:tcW w:w="476" w:type="pct"/>
          </w:tcPr>
          <w:p w:rsidR="003F331F" w:rsidRPr="0064338C" w:rsidRDefault="003F331F" w:rsidP="00D81119">
            <w:pPr>
              <w:pStyle w:val="ROMANOS"/>
              <w:spacing w:line="228"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28" w:lineRule="exact"/>
              <w:ind w:left="0" w:firstLine="0"/>
            </w:pPr>
            <w:r w:rsidRPr="0064338C">
              <w:rPr>
                <w:b/>
              </w:rPr>
              <w:lastRenderedPageBreak/>
              <w:t>III.</w:t>
            </w:r>
            <w:r w:rsidRPr="0064338C">
              <w:rPr>
                <w:b/>
              </w:rPr>
              <w:tab/>
            </w:r>
            <w:r w:rsidRPr="0064338C">
              <w:t xml:space="preserve">Acreditar la </w:t>
            </w:r>
            <w:r w:rsidRPr="0064338C">
              <w:rPr>
                <w:b/>
              </w:rPr>
              <w:t>PERSONALIDAD</w:t>
            </w:r>
            <w:r w:rsidRPr="0064338C">
              <w:t xml:space="preserve"> con la que la persona interesada comparece a solicitar el apoyo, como a continuación se indica:</w:t>
            </w:r>
          </w:p>
        </w:tc>
        <w:tc>
          <w:tcPr>
            <w:tcW w:w="2644" w:type="pct"/>
          </w:tcPr>
          <w:p w:rsidR="003F331F" w:rsidRPr="0064338C" w:rsidRDefault="003F331F" w:rsidP="00364095">
            <w:pPr>
              <w:pStyle w:val="ROMANOS"/>
              <w:spacing w:line="228" w:lineRule="exact"/>
              <w:ind w:left="0" w:firstLine="0"/>
            </w:pPr>
            <w:r w:rsidRPr="0064338C">
              <w:rPr>
                <w:b/>
              </w:rPr>
              <w:t>III.</w:t>
            </w:r>
            <w:r w:rsidRPr="0064338C">
              <w:rPr>
                <w:b/>
              </w:rPr>
              <w:tab/>
            </w:r>
            <w:r w:rsidRPr="0064338C">
              <w:t xml:space="preserve">Acreditar la </w:t>
            </w:r>
            <w:r w:rsidRPr="0064338C">
              <w:rPr>
                <w:b/>
              </w:rPr>
              <w:t>PERSONALIDAD</w:t>
            </w:r>
            <w:r w:rsidRPr="0064338C">
              <w:t xml:space="preserve"> con la que la persona interesada comparece a solicitar el apoyo, como a continuación se indica:</w:t>
            </w:r>
          </w:p>
        </w:tc>
        <w:tc>
          <w:tcPr>
            <w:tcW w:w="476" w:type="pct"/>
          </w:tcPr>
          <w:p w:rsidR="003F331F" w:rsidRPr="0064338C" w:rsidRDefault="003F331F" w:rsidP="00D81119">
            <w:pPr>
              <w:pStyle w:val="ROMANOS"/>
              <w:spacing w:line="228"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INCISO"/>
              <w:spacing w:line="228" w:lineRule="exact"/>
              <w:ind w:left="0" w:firstLine="0"/>
            </w:pPr>
            <w:r w:rsidRPr="0064338C">
              <w:rPr>
                <w:b/>
              </w:rPr>
              <w:t>A.</w:t>
            </w:r>
            <w:r w:rsidRPr="0064338C">
              <w:rPr>
                <w:b/>
              </w:rPr>
              <w:tab/>
            </w:r>
            <w:r w:rsidRPr="0064338C">
              <w:t xml:space="preserve">Las </w:t>
            </w:r>
            <w:r w:rsidRPr="0064338C">
              <w:rPr>
                <w:b/>
              </w:rPr>
              <w:t>personas físicas</w:t>
            </w:r>
            <w:r w:rsidRPr="0064338C">
              <w:t xml:space="preserve"> deberán presentar cualquiera de las identificaciones oficiales siguientes: credencial de elector vigente; cartilla militar; pasaporte o carta de naturalización.</w:t>
            </w:r>
          </w:p>
        </w:tc>
        <w:tc>
          <w:tcPr>
            <w:tcW w:w="2644" w:type="pct"/>
          </w:tcPr>
          <w:p w:rsidR="003F331F" w:rsidRPr="0064338C" w:rsidRDefault="003F331F" w:rsidP="00364095">
            <w:pPr>
              <w:pStyle w:val="INCISO"/>
              <w:spacing w:line="228" w:lineRule="exact"/>
              <w:ind w:left="0" w:firstLine="0"/>
            </w:pPr>
            <w:r w:rsidRPr="0064338C">
              <w:rPr>
                <w:b/>
              </w:rPr>
              <w:t>A.</w:t>
            </w:r>
            <w:r w:rsidRPr="0064338C">
              <w:rPr>
                <w:b/>
              </w:rPr>
              <w:tab/>
            </w:r>
            <w:r w:rsidRPr="0064338C">
              <w:t xml:space="preserve">Las </w:t>
            </w:r>
            <w:r w:rsidRPr="0064338C">
              <w:rPr>
                <w:b/>
              </w:rPr>
              <w:t>personas físicas</w:t>
            </w:r>
            <w:r w:rsidRPr="0064338C">
              <w:t xml:space="preserve"> deberán presentar cualquiera de las identificaciones oficiales siguientes: credencial de elector vigente; cartilla militar; pasaporte o carta de naturalización.</w:t>
            </w:r>
          </w:p>
        </w:tc>
        <w:tc>
          <w:tcPr>
            <w:tcW w:w="476" w:type="pct"/>
          </w:tcPr>
          <w:p w:rsidR="003F331F" w:rsidRPr="0064338C" w:rsidRDefault="003F331F" w:rsidP="00D81119">
            <w:pPr>
              <w:pStyle w:val="INCISO"/>
              <w:spacing w:line="228"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INCISO"/>
              <w:spacing w:line="228" w:lineRule="exact"/>
              <w:ind w:left="0" w:firstLine="0"/>
            </w:pPr>
            <w:r w:rsidRPr="0064338C">
              <w:rPr>
                <w:b/>
              </w:rPr>
              <w:t>B.</w:t>
            </w:r>
            <w:r w:rsidRPr="0064338C">
              <w:rPr>
                <w:b/>
              </w:rPr>
              <w:tab/>
            </w:r>
            <w:r w:rsidRPr="0064338C">
              <w:t xml:space="preserve">Las </w:t>
            </w:r>
            <w:r w:rsidRPr="0064338C">
              <w:rPr>
                <w:b/>
              </w:rPr>
              <w:t>personas morales o jurídico-colectivas</w:t>
            </w:r>
            <w:r w:rsidRPr="0064338C">
              <w:t xml:space="preserve"> deberán presentar cualquiera de los documentos siguientes:</w:t>
            </w:r>
          </w:p>
        </w:tc>
        <w:tc>
          <w:tcPr>
            <w:tcW w:w="2644" w:type="pct"/>
          </w:tcPr>
          <w:p w:rsidR="003F331F" w:rsidRPr="0064338C" w:rsidRDefault="003F331F" w:rsidP="00364095">
            <w:pPr>
              <w:pStyle w:val="INCISO"/>
              <w:spacing w:line="228" w:lineRule="exact"/>
              <w:ind w:left="0" w:firstLine="0"/>
            </w:pPr>
            <w:r w:rsidRPr="0064338C">
              <w:rPr>
                <w:b/>
              </w:rPr>
              <w:t>B.</w:t>
            </w:r>
            <w:r w:rsidRPr="0064338C">
              <w:rPr>
                <w:b/>
              </w:rPr>
              <w:tab/>
            </w:r>
            <w:r w:rsidRPr="0064338C">
              <w:t xml:space="preserve">Las </w:t>
            </w:r>
            <w:r w:rsidRPr="0064338C">
              <w:rPr>
                <w:b/>
              </w:rPr>
              <w:t>personas morales o jurídico-colectivas</w:t>
            </w:r>
            <w:r w:rsidRPr="0064338C">
              <w:t xml:space="preserve"> deberán presentar cualquiera de los documentos siguientes:</w:t>
            </w:r>
          </w:p>
        </w:tc>
        <w:tc>
          <w:tcPr>
            <w:tcW w:w="476" w:type="pct"/>
          </w:tcPr>
          <w:p w:rsidR="003F331F" w:rsidRPr="0064338C" w:rsidRDefault="003F331F" w:rsidP="00D81119">
            <w:pPr>
              <w:pStyle w:val="INCISO"/>
              <w:spacing w:line="228"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Texto"/>
              <w:spacing w:line="228" w:lineRule="exact"/>
              <w:ind w:firstLine="0"/>
            </w:pPr>
            <w:r w:rsidRPr="0064338C">
              <w:rPr>
                <w:b/>
              </w:rPr>
              <w:t xml:space="preserve">B.1. </w:t>
            </w:r>
            <w:r w:rsidRPr="0064338C">
              <w:rPr>
                <w:b/>
              </w:rPr>
              <w:tab/>
              <w:t>Sociedades, Asociaciones, Organizaciones</w:t>
            </w:r>
            <w:r w:rsidRPr="0064338C">
              <w:t>: Escritura pública con la que acredite su constitución conforme a las leyes mexicanas.</w:t>
            </w:r>
          </w:p>
        </w:tc>
        <w:tc>
          <w:tcPr>
            <w:tcW w:w="2644" w:type="pct"/>
          </w:tcPr>
          <w:p w:rsidR="003F331F" w:rsidRPr="0064338C" w:rsidRDefault="003F331F" w:rsidP="00364095">
            <w:pPr>
              <w:pStyle w:val="Texto"/>
              <w:spacing w:line="228" w:lineRule="exact"/>
              <w:ind w:firstLine="0"/>
            </w:pPr>
            <w:r w:rsidRPr="0064338C">
              <w:rPr>
                <w:b/>
              </w:rPr>
              <w:t xml:space="preserve">B.1. </w:t>
            </w:r>
            <w:r w:rsidRPr="0064338C">
              <w:rPr>
                <w:b/>
              </w:rPr>
              <w:tab/>
              <w:t>Sociedades, Asociaciones, Organizaciones</w:t>
            </w:r>
            <w:r w:rsidRPr="0064338C">
              <w:t>: Escritura pública con la que acredite su constitución conforme a las leyes mexicanas.</w:t>
            </w:r>
          </w:p>
        </w:tc>
        <w:tc>
          <w:tcPr>
            <w:tcW w:w="476" w:type="pct"/>
          </w:tcPr>
          <w:p w:rsidR="003F331F" w:rsidRPr="0064338C" w:rsidRDefault="003F331F" w:rsidP="00D81119">
            <w:pPr>
              <w:pStyle w:val="Texto"/>
              <w:spacing w:line="228"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spacing w:line="228" w:lineRule="exact"/>
              <w:ind w:firstLine="0"/>
            </w:pPr>
            <w:r w:rsidRPr="0064338C">
              <w:rPr>
                <w:b/>
              </w:rPr>
              <w:tab/>
              <w:t>Adicionalmente, las Organizaciones de la Sociedad Civil deberán presentar</w:t>
            </w:r>
            <w:r w:rsidRPr="0064338C">
              <w:t>: Registro Federal de Organizaciones de la Sociedad Civil. Su registro lo podrán realizar mediante el trámite SEDESOL-19-002, mismo que se puede consultar en el Registro Federal de Trámites y Servicios.</w:t>
            </w:r>
          </w:p>
        </w:tc>
        <w:tc>
          <w:tcPr>
            <w:tcW w:w="2644" w:type="pct"/>
          </w:tcPr>
          <w:p w:rsidR="003F331F" w:rsidRPr="0064338C" w:rsidRDefault="003F331F" w:rsidP="00364095">
            <w:pPr>
              <w:pStyle w:val="Texto"/>
              <w:spacing w:line="228" w:lineRule="exact"/>
              <w:ind w:firstLine="0"/>
            </w:pPr>
            <w:r w:rsidRPr="0064338C">
              <w:rPr>
                <w:b/>
              </w:rPr>
              <w:tab/>
              <w:t>Adicionalmente, las Organizaciones de la Sociedad Civil deberán presentar</w:t>
            </w:r>
            <w:r w:rsidRPr="0064338C">
              <w:t>: Registro Federal de Organizaciones de la Sociedad Civil. Su registro lo podrán realizar mediante el trámite SEDESOL-19-002, mismo que se puede consultar en el Registro Federal de Trámites y Servicios.</w:t>
            </w:r>
          </w:p>
        </w:tc>
        <w:tc>
          <w:tcPr>
            <w:tcW w:w="476" w:type="pct"/>
          </w:tcPr>
          <w:p w:rsidR="003F331F" w:rsidRPr="0064338C" w:rsidRDefault="003F331F" w:rsidP="00D81119">
            <w:pPr>
              <w:pStyle w:val="Texto"/>
              <w:spacing w:line="228"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spacing w:line="228" w:lineRule="exact"/>
              <w:ind w:firstLine="0"/>
            </w:pPr>
            <w:r w:rsidRPr="0064338C">
              <w:rPr>
                <w:b/>
              </w:rPr>
              <w:t xml:space="preserve">B.2. </w:t>
            </w:r>
            <w:r w:rsidRPr="0064338C">
              <w:rPr>
                <w:b/>
              </w:rPr>
              <w:tab/>
              <w:t>Ejidos y Comunidades</w:t>
            </w:r>
            <w:r w:rsidRPr="0064338C">
              <w:t>: Carpeta básica, Carpeta agraria o documento idóneo con el que acrediten su existencia legal.</w:t>
            </w:r>
          </w:p>
        </w:tc>
        <w:tc>
          <w:tcPr>
            <w:tcW w:w="2644" w:type="pct"/>
          </w:tcPr>
          <w:p w:rsidR="003F331F" w:rsidRPr="0064338C" w:rsidRDefault="003F331F" w:rsidP="00364095">
            <w:pPr>
              <w:pStyle w:val="Texto"/>
              <w:spacing w:line="228" w:lineRule="exact"/>
              <w:ind w:firstLine="0"/>
            </w:pPr>
            <w:r w:rsidRPr="0064338C">
              <w:rPr>
                <w:b/>
              </w:rPr>
              <w:t xml:space="preserve">B.2. </w:t>
            </w:r>
            <w:r w:rsidRPr="0064338C">
              <w:rPr>
                <w:b/>
              </w:rPr>
              <w:tab/>
              <w:t>Ejidos y Comunidades</w:t>
            </w:r>
            <w:r w:rsidRPr="0064338C">
              <w:t>: Carpeta básica, Carpeta agraria o documento idóneo con el que acrediten su existencia legal.</w:t>
            </w:r>
          </w:p>
        </w:tc>
        <w:tc>
          <w:tcPr>
            <w:tcW w:w="476" w:type="pct"/>
          </w:tcPr>
          <w:p w:rsidR="003F331F" w:rsidRPr="0064338C" w:rsidRDefault="003F331F" w:rsidP="00D81119">
            <w:pPr>
              <w:pStyle w:val="Texto"/>
              <w:spacing w:line="228" w:lineRule="exact"/>
              <w:ind w:firstLine="0"/>
              <w:rPr>
                <w:rFonts w:eastAsia="Calibri"/>
                <w:szCs w:val="18"/>
                <w:lang w:val="es-MX" w:eastAsia="en-US"/>
              </w:rPr>
            </w:pPr>
          </w:p>
        </w:tc>
      </w:tr>
      <w:tr w:rsidR="0064338C" w:rsidRPr="0064338C" w:rsidTr="00CF135F">
        <w:tc>
          <w:tcPr>
            <w:tcW w:w="1880" w:type="pct"/>
          </w:tcPr>
          <w:p w:rsidR="00222A84" w:rsidRPr="0064338C" w:rsidRDefault="00222A84" w:rsidP="00635EF1">
            <w:pPr>
              <w:pStyle w:val="ROMANOS"/>
              <w:spacing w:line="228" w:lineRule="exact"/>
              <w:ind w:left="0" w:firstLine="0"/>
              <w:rPr>
                <w:b/>
              </w:rPr>
            </w:pPr>
          </w:p>
        </w:tc>
        <w:tc>
          <w:tcPr>
            <w:tcW w:w="2644" w:type="pct"/>
          </w:tcPr>
          <w:p w:rsidR="00222A84" w:rsidRPr="0064338C" w:rsidRDefault="00222A84" w:rsidP="007E067C">
            <w:pPr>
              <w:pBdr>
                <w:top w:val="nil"/>
                <w:left w:val="nil"/>
                <w:bottom w:val="nil"/>
                <w:right w:val="nil"/>
                <w:between w:val="nil"/>
              </w:pBdr>
              <w:spacing w:after="101"/>
              <w:jc w:val="both"/>
              <w:rPr>
                <w:rFonts w:ascii="Arial" w:eastAsia="Arial" w:hAnsi="Arial" w:cs="Arial"/>
                <w:sz w:val="18"/>
                <w:szCs w:val="18"/>
              </w:rPr>
            </w:pPr>
            <w:r w:rsidRPr="00FB33CF">
              <w:rPr>
                <w:rFonts w:ascii="Arial" w:eastAsia="Arial" w:hAnsi="Arial" w:cs="Arial"/>
                <w:b/>
                <w:color w:val="FF0000"/>
                <w:sz w:val="18"/>
                <w:szCs w:val="18"/>
              </w:rPr>
              <w:t xml:space="preserve">C. </w:t>
            </w:r>
            <w:r w:rsidRPr="00FB33CF">
              <w:rPr>
                <w:rFonts w:ascii="Arial" w:eastAsia="Arial" w:hAnsi="Arial" w:cs="Arial"/>
                <w:b/>
                <w:color w:val="FF0000"/>
                <w:sz w:val="18"/>
                <w:szCs w:val="18"/>
              </w:rPr>
              <w:tab/>
            </w:r>
            <w:r w:rsidRPr="00FB33CF">
              <w:rPr>
                <w:rFonts w:ascii="Arial" w:eastAsia="Arial" w:hAnsi="Arial" w:cs="Arial"/>
                <w:color w:val="FF0000"/>
                <w:sz w:val="18"/>
                <w:szCs w:val="18"/>
              </w:rPr>
              <w:t xml:space="preserve">Para el caso de integrantes de </w:t>
            </w:r>
            <w:r w:rsidRPr="00FB33CF">
              <w:rPr>
                <w:rFonts w:ascii="Arial" w:eastAsia="Arial" w:hAnsi="Arial" w:cs="Arial"/>
                <w:b/>
                <w:color w:val="FF0000"/>
                <w:sz w:val="18"/>
                <w:szCs w:val="18"/>
              </w:rPr>
              <w:t>pueblos originarios</w:t>
            </w:r>
            <w:r w:rsidRPr="00FB33CF">
              <w:rPr>
                <w:rFonts w:ascii="Arial" w:eastAsia="Arial" w:hAnsi="Arial" w:cs="Arial"/>
                <w:color w:val="FF0000"/>
                <w:sz w:val="18"/>
                <w:szCs w:val="18"/>
              </w:rPr>
              <w:t xml:space="preserve"> se pod</w:t>
            </w:r>
            <w:r w:rsidR="007E067C">
              <w:rPr>
                <w:rFonts w:ascii="Arial" w:eastAsia="Arial" w:hAnsi="Arial" w:cs="Arial"/>
                <w:color w:val="FF0000"/>
                <w:sz w:val="18"/>
                <w:szCs w:val="18"/>
              </w:rPr>
              <w:t>rán identificar con: acta de</w:t>
            </w:r>
            <w:r w:rsidRPr="00FB33CF">
              <w:rPr>
                <w:rFonts w:ascii="Arial" w:eastAsia="Arial" w:hAnsi="Arial" w:cs="Arial"/>
                <w:color w:val="FF0000"/>
                <w:sz w:val="18"/>
                <w:szCs w:val="18"/>
              </w:rPr>
              <w:t xml:space="preserve"> nacimiento, o constancia de identidad expedida por cualquier autoridad ejidal, comunal, municipal o instituciones vinculadas con apoyos a este sector</w:t>
            </w:r>
            <w:r w:rsidR="007E067C">
              <w:rPr>
                <w:rFonts w:ascii="Arial" w:eastAsia="Arial" w:hAnsi="Arial" w:cs="Arial"/>
                <w:color w:val="FF0000"/>
                <w:sz w:val="18"/>
                <w:szCs w:val="18"/>
              </w:rPr>
              <w:t>.</w:t>
            </w:r>
          </w:p>
        </w:tc>
        <w:tc>
          <w:tcPr>
            <w:tcW w:w="476" w:type="pct"/>
          </w:tcPr>
          <w:p w:rsidR="00222A84" w:rsidRPr="0064338C" w:rsidRDefault="00222A84" w:rsidP="00D81119">
            <w:pPr>
              <w:pStyle w:val="ROMANOS"/>
              <w:spacing w:line="228" w:lineRule="exact"/>
              <w:ind w:left="0" w:firstLine="0"/>
              <w:rPr>
                <w:rFonts w:eastAsia="Calibri"/>
                <w:lang w:val="es-MX" w:eastAsia="en-US"/>
              </w:rPr>
            </w:pPr>
            <w:r w:rsidRPr="0064338C">
              <w:rPr>
                <w:rFonts w:eastAsia="Calibri"/>
                <w:lang w:val="es-MX" w:eastAsia="en-US"/>
              </w:rPr>
              <w:t>Se incluyen requisitos para pueblos originarios.</w:t>
            </w:r>
          </w:p>
        </w:tc>
      </w:tr>
      <w:tr w:rsidR="0064338C" w:rsidRPr="0064338C" w:rsidTr="00CF135F">
        <w:tc>
          <w:tcPr>
            <w:tcW w:w="1880" w:type="pct"/>
          </w:tcPr>
          <w:p w:rsidR="003F331F" w:rsidRPr="0064338C" w:rsidRDefault="003F331F" w:rsidP="00635EF1">
            <w:pPr>
              <w:pStyle w:val="ROMANOS"/>
              <w:spacing w:line="228" w:lineRule="exact"/>
              <w:ind w:left="0" w:firstLine="0"/>
            </w:pPr>
            <w:r w:rsidRPr="0064338C">
              <w:rPr>
                <w:b/>
              </w:rPr>
              <w:t>IV.</w:t>
            </w:r>
            <w:r w:rsidRPr="0064338C">
              <w:rPr>
                <w:b/>
              </w:rPr>
              <w:tab/>
            </w:r>
            <w:r w:rsidRPr="0064338C">
              <w:t xml:space="preserve">Cuando el apoyo se solicite a través de </w:t>
            </w:r>
            <w:r w:rsidRPr="0064338C">
              <w:rPr>
                <w:b/>
              </w:rPr>
              <w:t>REPRESENTANTE LEGAL</w:t>
            </w:r>
            <w:r w:rsidRPr="0064338C">
              <w:t>, además de presentar lo establecido en la fracción III inmediata anterior, se deberá presentar:</w:t>
            </w:r>
          </w:p>
        </w:tc>
        <w:tc>
          <w:tcPr>
            <w:tcW w:w="2644" w:type="pct"/>
          </w:tcPr>
          <w:p w:rsidR="003F331F" w:rsidRPr="0064338C" w:rsidRDefault="003F331F" w:rsidP="00364095">
            <w:pPr>
              <w:pStyle w:val="ROMANOS"/>
              <w:spacing w:line="228" w:lineRule="exact"/>
              <w:ind w:left="0" w:firstLine="0"/>
            </w:pPr>
            <w:r w:rsidRPr="0064338C">
              <w:rPr>
                <w:b/>
              </w:rPr>
              <w:t>IV.</w:t>
            </w:r>
            <w:r w:rsidRPr="0064338C">
              <w:rPr>
                <w:b/>
              </w:rPr>
              <w:tab/>
            </w:r>
            <w:r w:rsidRPr="0064338C">
              <w:t xml:space="preserve">Cuando el apoyo se solicite a través de </w:t>
            </w:r>
            <w:r w:rsidRPr="0064338C">
              <w:rPr>
                <w:b/>
              </w:rPr>
              <w:t>REPRESENTANTE LEGAL</w:t>
            </w:r>
            <w:r w:rsidRPr="0064338C">
              <w:t>, además de presentar lo establecido en la fracción III inmediata anterior, se deberá presentar:</w:t>
            </w:r>
          </w:p>
        </w:tc>
        <w:tc>
          <w:tcPr>
            <w:tcW w:w="476" w:type="pct"/>
          </w:tcPr>
          <w:p w:rsidR="003F331F" w:rsidRPr="0064338C" w:rsidRDefault="003F331F" w:rsidP="00D81119">
            <w:pPr>
              <w:pStyle w:val="ROMANOS"/>
              <w:spacing w:line="228"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INCISO"/>
              <w:spacing w:line="228" w:lineRule="exact"/>
              <w:ind w:left="0" w:firstLine="0"/>
            </w:pPr>
            <w:r w:rsidRPr="0064338C">
              <w:rPr>
                <w:b/>
              </w:rPr>
              <w:t>1.</w:t>
            </w:r>
            <w:r w:rsidRPr="0064338C">
              <w:rPr>
                <w:b/>
              </w:rPr>
              <w:tab/>
            </w:r>
            <w:r w:rsidRPr="0064338C">
              <w:t>Identificación oficial del representante legal, misma que podrá ser alguna de las señaladas en la fracción III, literal “A” inmediata anterior; y</w:t>
            </w:r>
          </w:p>
        </w:tc>
        <w:tc>
          <w:tcPr>
            <w:tcW w:w="2644" w:type="pct"/>
          </w:tcPr>
          <w:p w:rsidR="003F331F" w:rsidRPr="0064338C" w:rsidRDefault="003F331F" w:rsidP="00364095">
            <w:pPr>
              <w:pStyle w:val="INCISO"/>
              <w:spacing w:line="228" w:lineRule="exact"/>
              <w:ind w:left="0" w:firstLine="0"/>
            </w:pPr>
            <w:r w:rsidRPr="0064338C">
              <w:rPr>
                <w:b/>
              </w:rPr>
              <w:t>1.</w:t>
            </w:r>
            <w:r w:rsidRPr="0064338C">
              <w:rPr>
                <w:b/>
              </w:rPr>
              <w:tab/>
            </w:r>
            <w:r w:rsidRPr="0064338C">
              <w:t>Identificación oficial del representante legal, misma que podrá ser alguna de las señaladas en la fracción III, literal “A” inmediata anterior; y</w:t>
            </w:r>
          </w:p>
        </w:tc>
        <w:tc>
          <w:tcPr>
            <w:tcW w:w="476" w:type="pct"/>
          </w:tcPr>
          <w:p w:rsidR="003F331F" w:rsidRPr="0064338C" w:rsidRDefault="003F331F" w:rsidP="00D81119">
            <w:pPr>
              <w:pStyle w:val="INCISO"/>
              <w:spacing w:line="228"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INCISO"/>
              <w:spacing w:line="228" w:lineRule="exact"/>
              <w:ind w:left="0" w:firstLine="0"/>
            </w:pPr>
            <w:r w:rsidRPr="0064338C">
              <w:rPr>
                <w:b/>
              </w:rPr>
              <w:t>2.</w:t>
            </w:r>
            <w:r w:rsidRPr="0064338C">
              <w:rPr>
                <w:b/>
              </w:rPr>
              <w:tab/>
            </w:r>
            <w:r w:rsidRPr="0064338C">
              <w:t>Para acreditar la representación legal:</w:t>
            </w:r>
          </w:p>
        </w:tc>
        <w:tc>
          <w:tcPr>
            <w:tcW w:w="2644" w:type="pct"/>
          </w:tcPr>
          <w:p w:rsidR="003F331F" w:rsidRPr="0064338C" w:rsidRDefault="003F331F" w:rsidP="00364095">
            <w:pPr>
              <w:pStyle w:val="INCISO"/>
              <w:spacing w:line="228" w:lineRule="exact"/>
              <w:ind w:left="0" w:firstLine="0"/>
            </w:pPr>
            <w:r w:rsidRPr="0064338C">
              <w:rPr>
                <w:b/>
              </w:rPr>
              <w:t>2.</w:t>
            </w:r>
            <w:r w:rsidRPr="0064338C">
              <w:rPr>
                <w:b/>
              </w:rPr>
              <w:tab/>
            </w:r>
            <w:r w:rsidRPr="0064338C">
              <w:t>Para acreditar la representación legal:</w:t>
            </w:r>
          </w:p>
        </w:tc>
        <w:tc>
          <w:tcPr>
            <w:tcW w:w="476" w:type="pct"/>
          </w:tcPr>
          <w:p w:rsidR="003F331F" w:rsidRPr="0064338C" w:rsidRDefault="003F331F" w:rsidP="00D81119">
            <w:pPr>
              <w:pStyle w:val="INCISO"/>
              <w:spacing w:line="228"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Texto"/>
              <w:spacing w:line="228" w:lineRule="exact"/>
              <w:ind w:firstLine="0"/>
              <w:rPr>
                <w:b/>
              </w:rPr>
            </w:pPr>
            <w:r w:rsidRPr="0064338C">
              <w:rPr>
                <w:b/>
              </w:rPr>
              <w:t>A.</w:t>
            </w:r>
            <w:r w:rsidRPr="0064338C">
              <w:rPr>
                <w:b/>
              </w:rPr>
              <w:tab/>
              <w:t>Representante Legal de una Persona Física:</w:t>
            </w:r>
          </w:p>
        </w:tc>
        <w:tc>
          <w:tcPr>
            <w:tcW w:w="2644" w:type="pct"/>
          </w:tcPr>
          <w:p w:rsidR="003F331F" w:rsidRPr="0064338C" w:rsidRDefault="003F331F" w:rsidP="00364095">
            <w:pPr>
              <w:pStyle w:val="Texto"/>
              <w:spacing w:line="228" w:lineRule="exact"/>
              <w:ind w:firstLine="0"/>
              <w:rPr>
                <w:b/>
              </w:rPr>
            </w:pPr>
            <w:r w:rsidRPr="0064338C">
              <w:rPr>
                <w:b/>
              </w:rPr>
              <w:t>A.</w:t>
            </w:r>
            <w:r w:rsidRPr="0064338C">
              <w:rPr>
                <w:b/>
              </w:rPr>
              <w:tab/>
              <w:t>Representante Legal de una Persona Física:</w:t>
            </w:r>
          </w:p>
        </w:tc>
        <w:tc>
          <w:tcPr>
            <w:tcW w:w="476" w:type="pct"/>
          </w:tcPr>
          <w:p w:rsidR="003F331F" w:rsidRPr="0064338C" w:rsidRDefault="003F331F" w:rsidP="00D81119">
            <w:pPr>
              <w:pStyle w:val="Texto"/>
              <w:spacing w:line="228"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numPr>
                <w:ilvl w:val="0"/>
                <w:numId w:val="1"/>
              </w:numPr>
              <w:spacing w:line="228" w:lineRule="exact"/>
              <w:ind w:left="2059"/>
            </w:pPr>
            <w:r w:rsidRPr="0064338C">
              <w:t xml:space="preserve">Poder notarial para actos de administración o dominio. El poder notarial podrá tener la vigencia que el Código Civil de cada Entidad Federativa le otorgue a </w:t>
            </w:r>
            <w:r w:rsidRPr="0064338C">
              <w:lastRenderedPageBreak/>
              <w:t>dicho documento, o bien;</w:t>
            </w:r>
          </w:p>
        </w:tc>
        <w:tc>
          <w:tcPr>
            <w:tcW w:w="2644" w:type="pct"/>
          </w:tcPr>
          <w:p w:rsidR="003F331F" w:rsidRPr="0064338C" w:rsidRDefault="003F331F" w:rsidP="00364095">
            <w:pPr>
              <w:pStyle w:val="Texto"/>
              <w:numPr>
                <w:ilvl w:val="0"/>
                <w:numId w:val="1"/>
              </w:numPr>
              <w:spacing w:line="228" w:lineRule="exact"/>
              <w:ind w:left="2059"/>
            </w:pPr>
            <w:r w:rsidRPr="0064338C">
              <w:lastRenderedPageBreak/>
              <w:t>Poder notarial para actos de administración o dominio. El poder notarial podrá tener la vigencia que el Código Civil de cada Entidad Federativa le otorgue a dicho documento, o bien;</w:t>
            </w:r>
          </w:p>
        </w:tc>
        <w:tc>
          <w:tcPr>
            <w:tcW w:w="476" w:type="pct"/>
          </w:tcPr>
          <w:p w:rsidR="003F331F" w:rsidRPr="0064338C" w:rsidRDefault="003F331F" w:rsidP="00B22FD8">
            <w:pPr>
              <w:pStyle w:val="Texto"/>
              <w:spacing w:line="228" w:lineRule="exact"/>
              <w:ind w:left="1699" w:firstLine="0"/>
              <w:rPr>
                <w:rFonts w:eastAsia="Calibri"/>
                <w:szCs w:val="18"/>
                <w:lang w:val="es-MX" w:eastAsia="en-US"/>
              </w:rPr>
            </w:pPr>
          </w:p>
        </w:tc>
      </w:tr>
      <w:tr w:rsidR="0064338C" w:rsidRPr="0064338C" w:rsidTr="00CF135F">
        <w:tc>
          <w:tcPr>
            <w:tcW w:w="1880" w:type="pct"/>
          </w:tcPr>
          <w:p w:rsidR="003F331F" w:rsidRPr="0064338C" w:rsidRDefault="003F331F" w:rsidP="00B929BA">
            <w:pPr>
              <w:pStyle w:val="Texto"/>
              <w:numPr>
                <w:ilvl w:val="0"/>
                <w:numId w:val="1"/>
              </w:numPr>
              <w:spacing w:line="228" w:lineRule="exact"/>
              <w:ind w:left="2059"/>
            </w:pPr>
            <w:r w:rsidRPr="0064338C">
              <w:lastRenderedPageBreak/>
              <w:t xml:space="preserve">Carta poder simple </w:t>
            </w:r>
            <w:r w:rsidRPr="0064338C">
              <w:rPr>
                <w:b/>
                <w:u w:val="single"/>
              </w:rPr>
              <w:t>en original</w:t>
            </w:r>
            <w:r w:rsidRPr="0064338C">
              <w:t xml:space="preserve"> firmada por el otorgante, ante dos testigos y ratificadas todas las firmas ante fedatario público.</w:t>
            </w:r>
          </w:p>
        </w:tc>
        <w:tc>
          <w:tcPr>
            <w:tcW w:w="2644" w:type="pct"/>
          </w:tcPr>
          <w:p w:rsidR="003F331F" w:rsidRPr="0064338C" w:rsidRDefault="003F331F" w:rsidP="00364095">
            <w:pPr>
              <w:pStyle w:val="Texto"/>
              <w:numPr>
                <w:ilvl w:val="0"/>
                <w:numId w:val="1"/>
              </w:numPr>
              <w:spacing w:line="228" w:lineRule="exact"/>
              <w:ind w:left="2059"/>
            </w:pPr>
            <w:r w:rsidRPr="0064338C">
              <w:t xml:space="preserve">Carta poder simple </w:t>
            </w:r>
            <w:r w:rsidRPr="0064338C">
              <w:rPr>
                <w:b/>
                <w:u w:val="single"/>
              </w:rPr>
              <w:t>en original</w:t>
            </w:r>
            <w:r w:rsidRPr="0064338C">
              <w:t xml:space="preserve"> firmada por el otorgante, ante dos testigos y ratificadas todas las firmas ante fedatario público.</w:t>
            </w:r>
          </w:p>
        </w:tc>
        <w:tc>
          <w:tcPr>
            <w:tcW w:w="476" w:type="pct"/>
          </w:tcPr>
          <w:p w:rsidR="003F331F" w:rsidRPr="0064338C" w:rsidRDefault="003F331F" w:rsidP="00953B77">
            <w:pPr>
              <w:rPr>
                <w:szCs w:val="18"/>
              </w:rPr>
            </w:pPr>
          </w:p>
        </w:tc>
      </w:tr>
      <w:tr w:rsidR="0064338C" w:rsidRPr="0064338C" w:rsidTr="00CF135F">
        <w:tc>
          <w:tcPr>
            <w:tcW w:w="1880" w:type="pct"/>
          </w:tcPr>
          <w:p w:rsidR="003F331F" w:rsidRPr="0064338C" w:rsidRDefault="003F331F" w:rsidP="00635EF1">
            <w:pPr>
              <w:pStyle w:val="Texto"/>
              <w:spacing w:line="228" w:lineRule="exact"/>
              <w:ind w:firstLine="0"/>
            </w:pPr>
            <w:r w:rsidRPr="0064338C">
              <w:rPr>
                <w:b/>
              </w:rPr>
              <w:tab/>
            </w:r>
            <w:r w:rsidRPr="0064338C">
              <w:rPr>
                <w:b/>
                <w:u w:val="single"/>
              </w:rPr>
              <w:t>La carta poder simple deberá reunir los siguientes requisitos:</w:t>
            </w:r>
          </w:p>
        </w:tc>
        <w:tc>
          <w:tcPr>
            <w:tcW w:w="2644" w:type="pct"/>
          </w:tcPr>
          <w:p w:rsidR="003F331F" w:rsidRPr="0064338C" w:rsidRDefault="003F331F" w:rsidP="00364095">
            <w:pPr>
              <w:pStyle w:val="Texto"/>
              <w:spacing w:line="228" w:lineRule="exact"/>
              <w:ind w:firstLine="0"/>
            </w:pPr>
            <w:r w:rsidRPr="0064338C">
              <w:rPr>
                <w:b/>
              </w:rPr>
              <w:tab/>
            </w:r>
            <w:r w:rsidRPr="0064338C">
              <w:rPr>
                <w:b/>
                <w:u w:val="single"/>
              </w:rPr>
              <w:t>La carta poder simple deberá reunir los siguientes requisitos:</w:t>
            </w:r>
          </w:p>
        </w:tc>
        <w:tc>
          <w:tcPr>
            <w:tcW w:w="476" w:type="pct"/>
          </w:tcPr>
          <w:p w:rsidR="003F331F" w:rsidRPr="0064338C" w:rsidRDefault="003F331F" w:rsidP="00D81119">
            <w:pPr>
              <w:pStyle w:val="Texto"/>
              <w:spacing w:line="228"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spacing w:line="228" w:lineRule="exact"/>
              <w:ind w:firstLine="0"/>
            </w:pPr>
            <w:r w:rsidRPr="0064338C">
              <w:rPr>
                <w:b/>
              </w:rPr>
              <w:t>i.</w:t>
            </w:r>
            <w:r w:rsidRPr="0064338C">
              <w:rPr>
                <w:b/>
              </w:rPr>
              <w:tab/>
            </w:r>
            <w:r w:rsidRPr="0064338C">
              <w:t>Otorgar la facultad al representante legal para solicitar apoyos ante la CONAFOR, a nombre de la persona solicitante;</w:t>
            </w:r>
          </w:p>
        </w:tc>
        <w:tc>
          <w:tcPr>
            <w:tcW w:w="2644" w:type="pct"/>
          </w:tcPr>
          <w:p w:rsidR="003F331F" w:rsidRPr="0064338C" w:rsidRDefault="003F331F" w:rsidP="00364095">
            <w:pPr>
              <w:pStyle w:val="Texto"/>
              <w:spacing w:line="228" w:lineRule="exact"/>
              <w:ind w:firstLine="0"/>
            </w:pPr>
            <w:r w:rsidRPr="0064338C">
              <w:rPr>
                <w:b/>
              </w:rPr>
              <w:t>i.</w:t>
            </w:r>
            <w:r w:rsidRPr="0064338C">
              <w:rPr>
                <w:b/>
              </w:rPr>
              <w:tab/>
            </w:r>
            <w:r w:rsidRPr="0064338C">
              <w:t>Otorgar la facultad al representante legal para solicitar apoyos ante la CONAFOR, a nombre de la persona solicitante;</w:t>
            </w:r>
          </w:p>
        </w:tc>
        <w:tc>
          <w:tcPr>
            <w:tcW w:w="476" w:type="pct"/>
          </w:tcPr>
          <w:p w:rsidR="003F331F" w:rsidRPr="0064338C" w:rsidRDefault="003F331F" w:rsidP="00D81119">
            <w:pPr>
              <w:pStyle w:val="Texto"/>
              <w:spacing w:line="228"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spacing w:line="228" w:lineRule="exact"/>
              <w:ind w:firstLine="0"/>
            </w:pPr>
            <w:r w:rsidRPr="0064338C">
              <w:rPr>
                <w:b/>
              </w:rPr>
              <w:t>ii.</w:t>
            </w:r>
            <w:r w:rsidRPr="0064338C">
              <w:rPr>
                <w:b/>
              </w:rPr>
              <w:tab/>
            </w:r>
            <w:r w:rsidRPr="0064338C">
              <w:t>Estar vigente al momento de solicitar el apoyo;</w:t>
            </w:r>
          </w:p>
        </w:tc>
        <w:tc>
          <w:tcPr>
            <w:tcW w:w="2644" w:type="pct"/>
          </w:tcPr>
          <w:p w:rsidR="003F331F" w:rsidRPr="0064338C" w:rsidRDefault="003F331F" w:rsidP="00364095">
            <w:pPr>
              <w:pStyle w:val="Texto"/>
              <w:spacing w:line="228" w:lineRule="exact"/>
              <w:ind w:firstLine="0"/>
            </w:pPr>
            <w:r w:rsidRPr="0064338C">
              <w:rPr>
                <w:b/>
              </w:rPr>
              <w:t>ii.</w:t>
            </w:r>
            <w:r w:rsidRPr="0064338C">
              <w:rPr>
                <w:b/>
              </w:rPr>
              <w:tab/>
            </w:r>
            <w:r w:rsidRPr="0064338C">
              <w:t>Estar vigente al momento de solicitar el apoyo;</w:t>
            </w:r>
          </w:p>
        </w:tc>
        <w:tc>
          <w:tcPr>
            <w:tcW w:w="476" w:type="pct"/>
          </w:tcPr>
          <w:p w:rsidR="003F331F" w:rsidRPr="0064338C" w:rsidRDefault="003F331F" w:rsidP="00D81119">
            <w:pPr>
              <w:pStyle w:val="Texto"/>
              <w:spacing w:line="228"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spacing w:line="228" w:lineRule="exact"/>
              <w:ind w:firstLine="0"/>
            </w:pPr>
            <w:r w:rsidRPr="0064338C">
              <w:rPr>
                <w:b/>
              </w:rPr>
              <w:t>iii.</w:t>
            </w:r>
            <w:r w:rsidRPr="0064338C">
              <w:rPr>
                <w:b/>
              </w:rPr>
              <w:tab/>
            </w:r>
            <w:r w:rsidRPr="0064338C">
              <w:t>No podrá tener una antigüedad mayor a seis meses a partir de la fecha de su expedición.</w:t>
            </w:r>
          </w:p>
        </w:tc>
        <w:tc>
          <w:tcPr>
            <w:tcW w:w="2644" w:type="pct"/>
          </w:tcPr>
          <w:p w:rsidR="003F331F" w:rsidRPr="0064338C" w:rsidRDefault="003F331F" w:rsidP="00364095">
            <w:pPr>
              <w:pStyle w:val="Texto"/>
              <w:spacing w:line="228" w:lineRule="exact"/>
              <w:ind w:firstLine="0"/>
            </w:pPr>
            <w:r w:rsidRPr="0064338C">
              <w:rPr>
                <w:b/>
              </w:rPr>
              <w:t>iii.</w:t>
            </w:r>
            <w:r w:rsidRPr="0064338C">
              <w:rPr>
                <w:b/>
              </w:rPr>
              <w:tab/>
            </w:r>
            <w:r w:rsidRPr="0064338C">
              <w:t>No podrá tener una antigüedad mayor a seis meses a partir de la fecha de su expedición.</w:t>
            </w:r>
          </w:p>
        </w:tc>
        <w:tc>
          <w:tcPr>
            <w:tcW w:w="476" w:type="pct"/>
          </w:tcPr>
          <w:p w:rsidR="003F331F" w:rsidRPr="0064338C" w:rsidRDefault="003F331F" w:rsidP="00D81119">
            <w:pPr>
              <w:pStyle w:val="Texto"/>
              <w:spacing w:line="228"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spacing w:line="228" w:lineRule="exact"/>
              <w:ind w:firstLine="0"/>
              <w:rPr>
                <w:b/>
              </w:rPr>
            </w:pPr>
            <w:r w:rsidRPr="0064338C">
              <w:rPr>
                <w:b/>
              </w:rPr>
              <w:t>B.</w:t>
            </w:r>
            <w:r w:rsidRPr="0064338C">
              <w:rPr>
                <w:b/>
              </w:rPr>
              <w:tab/>
              <w:t>Representante Legal de una Persona Moral o Jurídico-Colectiva:</w:t>
            </w:r>
          </w:p>
        </w:tc>
        <w:tc>
          <w:tcPr>
            <w:tcW w:w="2644" w:type="pct"/>
          </w:tcPr>
          <w:p w:rsidR="003F331F" w:rsidRPr="0064338C" w:rsidRDefault="003F331F" w:rsidP="00364095">
            <w:pPr>
              <w:pStyle w:val="Texto"/>
              <w:spacing w:line="228" w:lineRule="exact"/>
              <w:ind w:firstLine="0"/>
              <w:rPr>
                <w:b/>
              </w:rPr>
            </w:pPr>
            <w:r w:rsidRPr="0064338C">
              <w:rPr>
                <w:b/>
              </w:rPr>
              <w:t>B.</w:t>
            </w:r>
            <w:r w:rsidRPr="0064338C">
              <w:rPr>
                <w:b/>
              </w:rPr>
              <w:tab/>
              <w:t>Representante Legal de una Persona Moral o Jurídico-Colectiva:</w:t>
            </w:r>
          </w:p>
        </w:tc>
        <w:tc>
          <w:tcPr>
            <w:tcW w:w="476" w:type="pct"/>
          </w:tcPr>
          <w:p w:rsidR="003F331F" w:rsidRPr="0064338C" w:rsidRDefault="003F331F" w:rsidP="00D81119">
            <w:pPr>
              <w:pStyle w:val="Texto"/>
              <w:spacing w:line="228"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spacing w:line="228" w:lineRule="exact"/>
              <w:ind w:firstLine="0"/>
              <w:rPr>
                <w:b/>
              </w:rPr>
            </w:pPr>
            <w:r w:rsidRPr="0064338C">
              <w:rPr>
                <w:b/>
              </w:rPr>
              <w:t xml:space="preserve">B.1. </w:t>
            </w:r>
            <w:r w:rsidRPr="0064338C">
              <w:rPr>
                <w:b/>
              </w:rPr>
              <w:tab/>
              <w:t>Sociedades, Asociaciones, Organizaciones:</w:t>
            </w:r>
          </w:p>
        </w:tc>
        <w:tc>
          <w:tcPr>
            <w:tcW w:w="2644" w:type="pct"/>
          </w:tcPr>
          <w:p w:rsidR="003F331F" w:rsidRPr="0064338C" w:rsidRDefault="003F331F" w:rsidP="00364095">
            <w:pPr>
              <w:pStyle w:val="Texto"/>
              <w:spacing w:line="228" w:lineRule="exact"/>
              <w:ind w:firstLine="0"/>
              <w:rPr>
                <w:b/>
              </w:rPr>
            </w:pPr>
            <w:r w:rsidRPr="0064338C">
              <w:rPr>
                <w:b/>
              </w:rPr>
              <w:t xml:space="preserve">B.1. </w:t>
            </w:r>
            <w:r w:rsidRPr="0064338C">
              <w:rPr>
                <w:b/>
              </w:rPr>
              <w:tab/>
              <w:t>Sociedades, Asociaciones, Organizaciones:</w:t>
            </w:r>
          </w:p>
        </w:tc>
        <w:tc>
          <w:tcPr>
            <w:tcW w:w="476" w:type="pct"/>
          </w:tcPr>
          <w:p w:rsidR="003F331F" w:rsidRPr="0064338C" w:rsidRDefault="003F331F" w:rsidP="00D81119">
            <w:pPr>
              <w:pStyle w:val="Texto"/>
              <w:spacing w:line="228"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numPr>
                <w:ilvl w:val="0"/>
                <w:numId w:val="2"/>
              </w:numPr>
              <w:spacing w:line="228" w:lineRule="exact"/>
              <w:ind w:left="2059"/>
            </w:pPr>
            <w:r w:rsidRPr="0064338C">
              <w:t>Testimonio original o copias certificadas del poder notarial para actos de administración o dominio. El poder notarial podrá tener la vigencia que el Código Civil de cada Entidad Federativa le otorgue a dicho documento.</w:t>
            </w:r>
          </w:p>
        </w:tc>
        <w:tc>
          <w:tcPr>
            <w:tcW w:w="2644" w:type="pct"/>
          </w:tcPr>
          <w:p w:rsidR="003F331F" w:rsidRPr="0064338C" w:rsidRDefault="003F331F" w:rsidP="00364095">
            <w:pPr>
              <w:pStyle w:val="Texto"/>
              <w:numPr>
                <w:ilvl w:val="0"/>
                <w:numId w:val="2"/>
              </w:numPr>
              <w:spacing w:line="228" w:lineRule="exact"/>
              <w:ind w:left="2059"/>
            </w:pPr>
            <w:r w:rsidRPr="0064338C">
              <w:t>Testimonio original o copias certificadas del poder notarial para actos de administración o dominio. El poder notarial podrá tener la vigencia que el Código Civil de cada Entidad Federativa le otorgue a dicho documento.</w:t>
            </w:r>
          </w:p>
        </w:tc>
        <w:tc>
          <w:tcPr>
            <w:tcW w:w="476" w:type="pct"/>
          </w:tcPr>
          <w:p w:rsidR="003F331F" w:rsidRPr="0064338C" w:rsidRDefault="003F331F" w:rsidP="00B22FD8">
            <w:pPr>
              <w:pStyle w:val="Texto"/>
              <w:spacing w:line="228" w:lineRule="exact"/>
              <w:ind w:left="1699"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spacing w:line="228" w:lineRule="exact"/>
              <w:ind w:firstLine="0"/>
              <w:rPr>
                <w:b/>
              </w:rPr>
            </w:pPr>
            <w:r w:rsidRPr="0064338C">
              <w:rPr>
                <w:b/>
              </w:rPr>
              <w:t xml:space="preserve">B.2. </w:t>
            </w:r>
            <w:r w:rsidRPr="0064338C">
              <w:rPr>
                <w:b/>
              </w:rPr>
              <w:tab/>
              <w:t>Ejidos o Comunidades deberán presentar cualquiera de los documentos siguientes:</w:t>
            </w:r>
          </w:p>
        </w:tc>
        <w:tc>
          <w:tcPr>
            <w:tcW w:w="2644" w:type="pct"/>
          </w:tcPr>
          <w:p w:rsidR="003F331F" w:rsidRPr="0064338C" w:rsidRDefault="003F331F" w:rsidP="00364095">
            <w:pPr>
              <w:pStyle w:val="Texto"/>
              <w:spacing w:line="228" w:lineRule="exact"/>
              <w:ind w:firstLine="0"/>
              <w:rPr>
                <w:b/>
              </w:rPr>
            </w:pPr>
            <w:r w:rsidRPr="0064338C">
              <w:rPr>
                <w:b/>
              </w:rPr>
              <w:t xml:space="preserve">B.2. </w:t>
            </w:r>
            <w:r w:rsidRPr="0064338C">
              <w:rPr>
                <w:b/>
              </w:rPr>
              <w:tab/>
              <w:t>Ejidos o Comunidades deberán presentar cualquiera de los documentos siguientes:</w:t>
            </w:r>
          </w:p>
        </w:tc>
        <w:tc>
          <w:tcPr>
            <w:tcW w:w="476" w:type="pct"/>
          </w:tcPr>
          <w:p w:rsidR="003F331F" w:rsidRPr="0064338C" w:rsidRDefault="003F331F" w:rsidP="00B22FD8">
            <w:pPr>
              <w:pStyle w:val="Texto"/>
              <w:spacing w:line="228"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numPr>
                <w:ilvl w:val="0"/>
                <w:numId w:val="3"/>
              </w:numPr>
              <w:spacing w:line="228" w:lineRule="exact"/>
              <w:ind w:left="2059"/>
            </w:pPr>
            <w:r w:rsidRPr="0064338C">
              <w:t>Acta de Asamblea en la que fueron elegidos los órganos de representación; o</w:t>
            </w:r>
          </w:p>
        </w:tc>
        <w:tc>
          <w:tcPr>
            <w:tcW w:w="2644" w:type="pct"/>
          </w:tcPr>
          <w:p w:rsidR="003F331F" w:rsidRPr="0064338C" w:rsidRDefault="003F331F" w:rsidP="00364095">
            <w:pPr>
              <w:pStyle w:val="Texto"/>
              <w:numPr>
                <w:ilvl w:val="0"/>
                <w:numId w:val="3"/>
              </w:numPr>
              <w:spacing w:line="228" w:lineRule="exact"/>
              <w:ind w:left="2059"/>
            </w:pPr>
            <w:r w:rsidRPr="0064338C">
              <w:t>Acta de Asamblea en la que fueron elegidos los órganos de representación; o</w:t>
            </w:r>
          </w:p>
        </w:tc>
        <w:tc>
          <w:tcPr>
            <w:tcW w:w="476" w:type="pct"/>
          </w:tcPr>
          <w:p w:rsidR="003F331F" w:rsidRPr="0064338C" w:rsidRDefault="003F331F" w:rsidP="00B22FD8">
            <w:pPr>
              <w:pStyle w:val="Texto"/>
              <w:spacing w:line="228" w:lineRule="exact"/>
              <w:ind w:left="1699"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numPr>
                <w:ilvl w:val="0"/>
                <w:numId w:val="3"/>
              </w:numPr>
              <w:spacing w:line="228" w:lineRule="exact"/>
              <w:ind w:left="2059"/>
            </w:pPr>
            <w:r w:rsidRPr="0064338C">
              <w:t>Acta de Asamblea en la que se otorga la representación legal a un tercero para solicitar apoyos ante la CONAFOR; o</w:t>
            </w:r>
          </w:p>
        </w:tc>
        <w:tc>
          <w:tcPr>
            <w:tcW w:w="2644" w:type="pct"/>
          </w:tcPr>
          <w:p w:rsidR="003F331F" w:rsidRPr="0064338C" w:rsidRDefault="003F331F" w:rsidP="00364095">
            <w:pPr>
              <w:pStyle w:val="Texto"/>
              <w:numPr>
                <w:ilvl w:val="0"/>
                <w:numId w:val="3"/>
              </w:numPr>
              <w:spacing w:line="228" w:lineRule="exact"/>
              <w:ind w:left="2059"/>
            </w:pPr>
            <w:r w:rsidRPr="0064338C">
              <w:t>Acta de Asamblea en la que se otorga la representación legal a un tercero para solicitar apoyos ante la CONAFOR; o</w:t>
            </w:r>
          </w:p>
        </w:tc>
        <w:tc>
          <w:tcPr>
            <w:tcW w:w="476" w:type="pct"/>
          </w:tcPr>
          <w:p w:rsidR="003F331F" w:rsidRPr="0064338C" w:rsidRDefault="003F331F" w:rsidP="00B22FD8">
            <w:pPr>
              <w:pStyle w:val="Texto"/>
              <w:spacing w:line="228" w:lineRule="exact"/>
              <w:ind w:left="1699"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numPr>
                <w:ilvl w:val="0"/>
                <w:numId w:val="3"/>
              </w:numPr>
              <w:spacing w:line="228" w:lineRule="exact"/>
              <w:ind w:left="2059"/>
            </w:pPr>
            <w:r w:rsidRPr="0064338C">
              <w:t>Credencial vigente expedida por el Registro Agrario Nacional donde se señale el órgano de representación.</w:t>
            </w:r>
          </w:p>
        </w:tc>
        <w:tc>
          <w:tcPr>
            <w:tcW w:w="2644" w:type="pct"/>
          </w:tcPr>
          <w:p w:rsidR="003F331F" w:rsidRPr="0064338C" w:rsidRDefault="003F331F" w:rsidP="00364095">
            <w:pPr>
              <w:pStyle w:val="Texto"/>
              <w:numPr>
                <w:ilvl w:val="0"/>
                <w:numId w:val="3"/>
              </w:numPr>
              <w:spacing w:line="228" w:lineRule="exact"/>
              <w:ind w:left="2059"/>
            </w:pPr>
            <w:r w:rsidRPr="0064338C">
              <w:t>Credencial vigente expedida por el Registro Agrario Nacional donde se señale el órgano de representación.</w:t>
            </w:r>
          </w:p>
        </w:tc>
        <w:tc>
          <w:tcPr>
            <w:tcW w:w="476" w:type="pct"/>
          </w:tcPr>
          <w:p w:rsidR="003F331F" w:rsidRPr="0064338C" w:rsidRDefault="003F331F" w:rsidP="00B22FD8">
            <w:pPr>
              <w:pStyle w:val="Texto"/>
              <w:spacing w:line="228" w:lineRule="exact"/>
              <w:ind w:left="1699" w:firstLine="0"/>
              <w:rPr>
                <w:rFonts w:eastAsia="Calibri"/>
                <w:szCs w:val="18"/>
                <w:lang w:val="es-MX" w:eastAsia="en-US"/>
              </w:rPr>
            </w:pPr>
          </w:p>
        </w:tc>
      </w:tr>
      <w:tr w:rsidR="0064338C" w:rsidRPr="0064338C" w:rsidTr="00CF135F">
        <w:tc>
          <w:tcPr>
            <w:tcW w:w="1880" w:type="pct"/>
          </w:tcPr>
          <w:p w:rsidR="003F331F" w:rsidRPr="0064338C" w:rsidRDefault="003F331F" w:rsidP="004D2551">
            <w:pPr>
              <w:autoSpaceDE w:val="0"/>
              <w:autoSpaceDN w:val="0"/>
              <w:adjustRightInd w:val="0"/>
              <w:rPr>
                <w:b/>
              </w:rPr>
            </w:pPr>
            <w:r w:rsidRPr="0064338C">
              <w:rPr>
                <w:rFonts w:ascii="Arial-BoldMT" w:hAnsi="Arial-BoldMT" w:cs="Arial-BoldMT"/>
                <w:b/>
                <w:bCs/>
                <w:sz w:val="18"/>
                <w:szCs w:val="18"/>
              </w:rPr>
              <w:t xml:space="preserve">Adicionalmente, el ejido o comunidad deberá </w:t>
            </w:r>
            <w:r w:rsidRPr="0064338C">
              <w:rPr>
                <w:rFonts w:ascii="Arial-BoldMT" w:hAnsi="Arial-BoldMT" w:cs="Arial-BoldMT"/>
                <w:b/>
                <w:bCs/>
                <w:sz w:val="18"/>
                <w:szCs w:val="18"/>
              </w:rPr>
              <w:lastRenderedPageBreak/>
              <w:t>presentar el acta mediante la cual la asamblea de ejidatarios o comuneros brinda su consentimiento a los Representantes Legales para solicitar apoyos a la CONAFOR, de las Reglas 2018.</w:t>
            </w:r>
          </w:p>
        </w:tc>
        <w:tc>
          <w:tcPr>
            <w:tcW w:w="2644" w:type="pct"/>
          </w:tcPr>
          <w:p w:rsidR="003F331F" w:rsidRPr="0064338C" w:rsidRDefault="003F331F" w:rsidP="00364095">
            <w:pPr>
              <w:autoSpaceDE w:val="0"/>
              <w:autoSpaceDN w:val="0"/>
              <w:adjustRightInd w:val="0"/>
              <w:rPr>
                <w:b/>
              </w:rPr>
            </w:pPr>
            <w:r w:rsidRPr="0064338C">
              <w:rPr>
                <w:rFonts w:ascii="Arial-BoldMT" w:hAnsi="Arial-BoldMT" w:cs="Arial-BoldMT"/>
                <w:b/>
                <w:bCs/>
                <w:sz w:val="18"/>
                <w:szCs w:val="18"/>
              </w:rPr>
              <w:lastRenderedPageBreak/>
              <w:t xml:space="preserve">Adicionalmente, el ejido o comunidad deberá presentar el acta </w:t>
            </w:r>
            <w:r w:rsidRPr="0064338C">
              <w:rPr>
                <w:rFonts w:ascii="Arial-BoldMT" w:hAnsi="Arial-BoldMT" w:cs="Arial-BoldMT"/>
                <w:b/>
                <w:bCs/>
                <w:sz w:val="18"/>
                <w:szCs w:val="18"/>
              </w:rPr>
              <w:lastRenderedPageBreak/>
              <w:t>mediante la cual la asamblea de ejidatarios o comuneros brinda su consentimiento a los Representantes Legales para solicitar apoyos a la CONAFOR, de las Reglas 201</w:t>
            </w:r>
            <w:r w:rsidRPr="00FB33CF">
              <w:rPr>
                <w:rFonts w:ascii="Arial-BoldMT" w:hAnsi="Arial-BoldMT" w:cs="Arial-BoldMT"/>
                <w:b/>
                <w:bCs/>
                <w:color w:val="FF0000"/>
                <w:sz w:val="18"/>
                <w:szCs w:val="18"/>
              </w:rPr>
              <w:t>9</w:t>
            </w:r>
            <w:r w:rsidRPr="0064338C">
              <w:rPr>
                <w:rFonts w:ascii="Arial-BoldMT" w:hAnsi="Arial-BoldMT" w:cs="Arial-BoldMT"/>
                <w:b/>
                <w:bCs/>
                <w:sz w:val="18"/>
                <w:szCs w:val="18"/>
              </w:rPr>
              <w:t>.</w:t>
            </w:r>
          </w:p>
        </w:tc>
        <w:tc>
          <w:tcPr>
            <w:tcW w:w="476" w:type="pct"/>
          </w:tcPr>
          <w:p w:rsidR="003F331F" w:rsidRPr="0064338C" w:rsidRDefault="00222A84" w:rsidP="00D81119">
            <w:pPr>
              <w:pStyle w:val="Texto"/>
              <w:spacing w:line="228" w:lineRule="exact"/>
              <w:ind w:firstLine="0"/>
              <w:rPr>
                <w:rFonts w:eastAsia="Calibri"/>
                <w:szCs w:val="18"/>
                <w:lang w:val="es-MX" w:eastAsia="en-US"/>
              </w:rPr>
            </w:pPr>
            <w:r w:rsidRPr="0064338C">
              <w:rPr>
                <w:rFonts w:eastAsia="Calibri"/>
                <w:szCs w:val="18"/>
                <w:lang w:val="es-MX" w:eastAsia="en-US"/>
              </w:rPr>
              <w:lastRenderedPageBreak/>
              <w:t>Actualizac</w:t>
            </w:r>
            <w:r w:rsidRPr="0064338C">
              <w:rPr>
                <w:rFonts w:eastAsia="Calibri"/>
                <w:szCs w:val="18"/>
                <w:lang w:val="es-MX" w:eastAsia="en-US"/>
              </w:rPr>
              <w:lastRenderedPageBreak/>
              <w:t>ión del año.</w:t>
            </w:r>
          </w:p>
        </w:tc>
      </w:tr>
      <w:tr w:rsidR="0064338C" w:rsidRPr="0064338C" w:rsidTr="00CF135F">
        <w:tc>
          <w:tcPr>
            <w:tcW w:w="1880" w:type="pct"/>
          </w:tcPr>
          <w:p w:rsidR="003F331F" w:rsidRPr="0064338C" w:rsidRDefault="003F331F" w:rsidP="004D2551">
            <w:pPr>
              <w:autoSpaceDE w:val="0"/>
              <w:autoSpaceDN w:val="0"/>
              <w:adjustRightInd w:val="0"/>
            </w:pPr>
            <w:r w:rsidRPr="0064338C">
              <w:rPr>
                <w:rFonts w:ascii="Arial-BoldMT" w:hAnsi="Arial-BoldMT" w:cs="Arial-BoldMT"/>
                <w:b/>
                <w:bCs/>
                <w:sz w:val="18"/>
                <w:szCs w:val="18"/>
              </w:rPr>
              <w:lastRenderedPageBreak/>
              <w:t xml:space="preserve">V. </w:t>
            </w:r>
            <w:r w:rsidRPr="0064338C">
              <w:rPr>
                <w:rFonts w:ascii="ArialMT" w:hAnsi="ArialMT" w:cs="ArialMT"/>
                <w:sz w:val="18"/>
                <w:szCs w:val="18"/>
              </w:rPr>
              <w:t xml:space="preserve">Acreditar la </w:t>
            </w:r>
            <w:r w:rsidRPr="0064338C">
              <w:rPr>
                <w:rFonts w:ascii="Arial-BoldMT" w:hAnsi="Arial-BoldMT" w:cs="Arial-BoldMT"/>
                <w:b/>
                <w:bCs/>
                <w:sz w:val="18"/>
                <w:szCs w:val="18"/>
              </w:rPr>
              <w:t xml:space="preserve">NACIONALIDAD MEXICANA </w:t>
            </w:r>
            <w:r w:rsidRPr="0064338C">
              <w:rPr>
                <w:rFonts w:ascii="ArialMT" w:hAnsi="ArialMT" w:cs="ArialMT"/>
                <w:sz w:val="18"/>
                <w:szCs w:val="18"/>
              </w:rPr>
              <w:t>con cualquiera de los documentos establecidos en la fracción III del presente artículo, según corresponda.</w:t>
            </w:r>
          </w:p>
        </w:tc>
        <w:tc>
          <w:tcPr>
            <w:tcW w:w="2644" w:type="pct"/>
          </w:tcPr>
          <w:p w:rsidR="003F331F" w:rsidRPr="0064338C" w:rsidRDefault="003F331F" w:rsidP="00364095">
            <w:pPr>
              <w:autoSpaceDE w:val="0"/>
              <w:autoSpaceDN w:val="0"/>
              <w:adjustRightInd w:val="0"/>
            </w:pPr>
            <w:r w:rsidRPr="0064338C">
              <w:rPr>
                <w:rFonts w:ascii="Arial-BoldMT" w:hAnsi="Arial-BoldMT" w:cs="Arial-BoldMT"/>
                <w:b/>
                <w:bCs/>
                <w:sz w:val="18"/>
                <w:szCs w:val="18"/>
              </w:rPr>
              <w:t xml:space="preserve">V. </w:t>
            </w:r>
            <w:r w:rsidRPr="0064338C">
              <w:rPr>
                <w:rFonts w:ascii="ArialMT" w:hAnsi="ArialMT" w:cs="ArialMT"/>
                <w:sz w:val="18"/>
                <w:szCs w:val="18"/>
              </w:rPr>
              <w:t xml:space="preserve">Acreditar la </w:t>
            </w:r>
            <w:r w:rsidRPr="0064338C">
              <w:rPr>
                <w:rFonts w:ascii="Arial-BoldMT" w:hAnsi="Arial-BoldMT" w:cs="Arial-BoldMT"/>
                <w:b/>
                <w:bCs/>
                <w:sz w:val="18"/>
                <w:szCs w:val="18"/>
              </w:rPr>
              <w:t xml:space="preserve">NACIONALIDAD MEXICANA </w:t>
            </w:r>
            <w:r w:rsidRPr="0064338C">
              <w:rPr>
                <w:rFonts w:ascii="ArialMT" w:hAnsi="ArialMT" w:cs="ArialMT"/>
                <w:sz w:val="18"/>
                <w:szCs w:val="18"/>
              </w:rPr>
              <w:t>con cualquiera de los documentos establecidos en la fracción III del presente artículo, según corresponda.</w:t>
            </w:r>
          </w:p>
        </w:tc>
        <w:tc>
          <w:tcPr>
            <w:tcW w:w="476" w:type="pct"/>
          </w:tcPr>
          <w:p w:rsidR="003F331F" w:rsidRPr="0064338C" w:rsidRDefault="003F331F" w:rsidP="00D81119">
            <w:pPr>
              <w:pStyle w:val="ROMANOS"/>
              <w:spacing w:line="228" w:lineRule="exact"/>
              <w:ind w:left="0" w:firstLine="0"/>
              <w:rPr>
                <w:rFonts w:eastAsia="Calibri"/>
                <w:lang w:val="es-MX" w:eastAsia="en-US"/>
              </w:rPr>
            </w:pPr>
          </w:p>
        </w:tc>
      </w:tr>
      <w:tr w:rsidR="0064338C" w:rsidRPr="0064338C" w:rsidTr="00CF135F">
        <w:tc>
          <w:tcPr>
            <w:tcW w:w="1880" w:type="pct"/>
          </w:tcPr>
          <w:p w:rsidR="003F331F" w:rsidRPr="0064338C" w:rsidRDefault="003F331F" w:rsidP="004D2551">
            <w:pPr>
              <w:autoSpaceDE w:val="0"/>
              <w:autoSpaceDN w:val="0"/>
              <w:adjustRightInd w:val="0"/>
            </w:pPr>
            <w:r w:rsidRPr="0064338C">
              <w:rPr>
                <w:rFonts w:ascii="Arial-BoldMT" w:hAnsi="Arial-BoldMT" w:cs="Arial-BoldMT"/>
                <w:b/>
                <w:bCs/>
                <w:sz w:val="18"/>
                <w:szCs w:val="18"/>
              </w:rPr>
              <w:t xml:space="preserve">VI. </w:t>
            </w:r>
            <w:r w:rsidRPr="0064338C">
              <w:rPr>
                <w:rFonts w:ascii="ArialMT" w:hAnsi="ArialMT" w:cs="ArialMT"/>
                <w:sz w:val="18"/>
                <w:szCs w:val="18"/>
              </w:rPr>
              <w:t xml:space="preserve">Acreditar su </w:t>
            </w:r>
            <w:r w:rsidRPr="0064338C">
              <w:rPr>
                <w:rFonts w:ascii="Arial-BoldMT" w:hAnsi="Arial-BoldMT" w:cs="Arial-BoldMT"/>
                <w:b/>
                <w:bCs/>
                <w:sz w:val="18"/>
                <w:szCs w:val="18"/>
              </w:rPr>
              <w:t xml:space="preserve">LEGAL PROPIEDAD O LEGITIMA POSESION </w:t>
            </w:r>
            <w:r w:rsidRPr="0064338C">
              <w:rPr>
                <w:rFonts w:ascii="ArialMT" w:hAnsi="ArialMT" w:cs="ArialMT"/>
                <w:sz w:val="18"/>
                <w:szCs w:val="18"/>
              </w:rPr>
              <w:t>del terreno al que se destinará el apoyo, con el título legal correspondiente.</w:t>
            </w:r>
          </w:p>
        </w:tc>
        <w:tc>
          <w:tcPr>
            <w:tcW w:w="2644" w:type="pct"/>
          </w:tcPr>
          <w:p w:rsidR="003F331F" w:rsidRPr="0064338C" w:rsidRDefault="003F331F" w:rsidP="00364095">
            <w:pPr>
              <w:autoSpaceDE w:val="0"/>
              <w:autoSpaceDN w:val="0"/>
              <w:adjustRightInd w:val="0"/>
            </w:pPr>
            <w:r w:rsidRPr="0064338C">
              <w:rPr>
                <w:rFonts w:ascii="Arial-BoldMT" w:hAnsi="Arial-BoldMT" w:cs="Arial-BoldMT"/>
                <w:b/>
                <w:bCs/>
                <w:sz w:val="18"/>
                <w:szCs w:val="18"/>
              </w:rPr>
              <w:t xml:space="preserve">VI. </w:t>
            </w:r>
            <w:r w:rsidRPr="0064338C">
              <w:rPr>
                <w:rFonts w:ascii="ArialMT" w:hAnsi="ArialMT" w:cs="ArialMT"/>
                <w:sz w:val="18"/>
                <w:szCs w:val="18"/>
              </w:rPr>
              <w:t xml:space="preserve">Acreditar su </w:t>
            </w:r>
            <w:r w:rsidRPr="0064338C">
              <w:rPr>
                <w:rFonts w:ascii="Arial-BoldMT" w:hAnsi="Arial-BoldMT" w:cs="Arial-BoldMT"/>
                <w:b/>
                <w:bCs/>
                <w:sz w:val="18"/>
                <w:szCs w:val="18"/>
              </w:rPr>
              <w:t xml:space="preserve">LEGAL PROPIEDAD O LEGITIMA POSESION </w:t>
            </w:r>
            <w:r w:rsidRPr="0064338C">
              <w:rPr>
                <w:rFonts w:ascii="ArialMT" w:hAnsi="ArialMT" w:cs="ArialMT"/>
                <w:sz w:val="18"/>
                <w:szCs w:val="18"/>
              </w:rPr>
              <w:t>del terreno al que se destinará el apoyo, con el título legal correspondiente.</w:t>
            </w:r>
          </w:p>
        </w:tc>
        <w:tc>
          <w:tcPr>
            <w:tcW w:w="476" w:type="pct"/>
          </w:tcPr>
          <w:p w:rsidR="003F331F" w:rsidRPr="0064338C" w:rsidRDefault="003F331F" w:rsidP="00D81119">
            <w:pPr>
              <w:pStyle w:val="ROMANOS"/>
              <w:spacing w:line="228"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INCISO"/>
              <w:spacing w:after="94"/>
              <w:ind w:left="0" w:firstLine="0"/>
              <w:rPr>
                <w:b/>
              </w:rPr>
            </w:pPr>
            <w:r w:rsidRPr="0064338C">
              <w:rPr>
                <w:b/>
              </w:rPr>
              <w:t>1.</w:t>
            </w:r>
            <w:r w:rsidRPr="0064338C">
              <w:rPr>
                <w:b/>
              </w:rPr>
              <w:tab/>
              <w:t>PERSONAS FÍSICAS Y MORALES, distintas a ejidos y comunidades, deberán presentar cualquiera de los documentos siguientes:</w:t>
            </w:r>
          </w:p>
        </w:tc>
        <w:tc>
          <w:tcPr>
            <w:tcW w:w="2644" w:type="pct"/>
          </w:tcPr>
          <w:p w:rsidR="003F331F" w:rsidRPr="0064338C" w:rsidRDefault="003F331F" w:rsidP="00364095">
            <w:pPr>
              <w:pStyle w:val="INCISO"/>
              <w:spacing w:after="94"/>
              <w:ind w:left="0" w:firstLine="0"/>
              <w:rPr>
                <w:b/>
              </w:rPr>
            </w:pPr>
            <w:r w:rsidRPr="0064338C">
              <w:rPr>
                <w:b/>
              </w:rPr>
              <w:t>1.</w:t>
            </w:r>
            <w:r w:rsidRPr="0064338C">
              <w:rPr>
                <w:b/>
              </w:rPr>
              <w:tab/>
              <w:t>PERSONAS FÍSICAS Y MORALES, distintas a ejidos y comunidades, deberán presentar cualquiera de los documentos siguientes:</w:t>
            </w:r>
          </w:p>
        </w:tc>
        <w:tc>
          <w:tcPr>
            <w:tcW w:w="476" w:type="pct"/>
          </w:tcPr>
          <w:p w:rsidR="003F331F" w:rsidRPr="0064338C" w:rsidRDefault="003F331F" w:rsidP="00D81119">
            <w:pPr>
              <w:pStyle w:val="INCISO"/>
              <w:spacing w:after="94"/>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Texto"/>
              <w:numPr>
                <w:ilvl w:val="0"/>
                <w:numId w:val="4"/>
              </w:numPr>
              <w:tabs>
                <w:tab w:val="left" w:pos="1449"/>
              </w:tabs>
              <w:spacing w:after="94"/>
              <w:ind w:left="1454"/>
            </w:pPr>
            <w:r w:rsidRPr="0064338C">
              <w:t>Testimonio de la Escritura Pública del bien inmueble en que se ejecutará el apoyo.</w:t>
            </w:r>
          </w:p>
        </w:tc>
        <w:tc>
          <w:tcPr>
            <w:tcW w:w="2644" w:type="pct"/>
          </w:tcPr>
          <w:p w:rsidR="003F331F" w:rsidRPr="0064338C" w:rsidRDefault="003F331F" w:rsidP="00364095">
            <w:pPr>
              <w:pStyle w:val="Texto"/>
              <w:numPr>
                <w:ilvl w:val="0"/>
                <w:numId w:val="4"/>
              </w:numPr>
              <w:tabs>
                <w:tab w:val="left" w:pos="1449"/>
              </w:tabs>
              <w:spacing w:after="94"/>
              <w:ind w:left="1454"/>
            </w:pPr>
            <w:r w:rsidRPr="0064338C">
              <w:t>Testimonio de la Escritura Pública del bien inmueble en que se ejecutará el apoyo.</w:t>
            </w:r>
          </w:p>
        </w:tc>
        <w:tc>
          <w:tcPr>
            <w:tcW w:w="476" w:type="pct"/>
          </w:tcPr>
          <w:p w:rsidR="003F331F" w:rsidRPr="0064338C" w:rsidRDefault="003F331F" w:rsidP="00B22FD8">
            <w:pPr>
              <w:pStyle w:val="Texto"/>
              <w:tabs>
                <w:tab w:val="left" w:pos="1449"/>
              </w:tabs>
              <w:spacing w:after="94"/>
              <w:ind w:left="1094"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numPr>
                <w:ilvl w:val="0"/>
                <w:numId w:val="4"/>
              </w:numPr>
              <w:tabs>
                <w:tab w:val="left" w:pos="1449"/>
              </w:tabs>
              <w:spacing w:after="94"/>
              <w:ind w:left="1454"/>
            </w:pPr>
            <w:r w:rsidRPr="0064338C">
              <w:t>Instrumento jurídico con el que se acredite la legal propiedad, de conformidad a los supuestos establecidos en el Código Civil de cada Entidad Federativa.</w:t>
            </w:r>
          </w:p>
        </w:tc>
        <w:tc>
          <w:tcPr>
            <w:tcW w:w="2644" w:type="pct"/>
          </w:tcPr>
          <w:p w:rsidR="003F331F" w:rsidRPr="0064338C" w:rsidRDefault="003F331F" w:rsidP="00364095">
            <w:pPr>
              <w:pStyle w:val="Texto"/>
              <w:numPr>
                <w:ilvl w:val="0"/>
                <w:numId w:val="4"/>
              </w:numPr>
              <w:tabs>
                <w:tab w:val="left" w:pos="1449"/>
              </w:tabs>
              <w:spacing w:after="94"/>
              <w:ind w:left="1454"/>
            </w:pPr>
            <w:r w:rsidRPr="0064338C">
              <w:t>Instrumento jurídico con el que se acredite la legal propiedad, de conformidad a los supuestos establecidos en el Código Civil de cada Entidad Federativa.</w:t>
            </w:r>
          </w:p>
        </w:tc>
        <w:tc>
          <w:tcPr>
            <w:tcW w:w="476" w:type="pct"/>
          </w:tcPr>
          <w:p w:rsidR="003F331F" w:rsidRPr="0064338C" w:rsidRDefault="003F331F" w:rsidP="00B22FD8">
            <w:pPr>
              <w:pStyle w:val="Texto"/>
              <w:tabs>
                <w:tab w:val="left" w:pos="1449"/>
              </w:tabs>
              <w:spacing w:after="94"/>
              <w:ind w:left="1094"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numPr>
                <w:ilvl w:val="0"/>
                <w:numId w:val="4"/>
              </w:numPr>
              <w:tabs>
                <w:tab w:val="left" w:pos="1449"/>
              </w:tabs>
              <w:spacing w:after="94"/>
              <w:ind w:left="1454"/>
            </w:pPr>
            <w:r w:rsidRPr="0064338C">
              <w:t>Documento legal en el que conste el acto jurídico por virtud del cual se adquirió la posesión de la superficie en la cual se ejecutará el apoyo, mismo que deberá cumplir las formalidades establecidas en el Código Civil de cada Entidad Federativa.</w:t>
            </w:r>
          </w:p>
        </w:tc>
        <w:tc>
          <w:tcPr>
            <w:tcW w:w="2644" w:type="pct"/>
          </w:tcPr>
          <w:p w:rsidR="003F331F" w:rsidRPr="0064338C" w:rsidRDefault="003F331F" w:rsidP="00364095">
            <w:pPr>
              <w:pStyle w:val="Texto"/>
              <w:numPr>
                <w:ilvl w:val="0"/>
                <w:numId w:val="4"/>
              </w:numPr>
              <w:tabs>
                <w:tab w:val="left" w:pos="1449"/>
              </w:tabs>
              <w:spacing w:after="94"/>
              <w:ind w:left="1454"/>
            </w:pPr>
            <w:r w:rsidRPr="0064338C">
              <w:t>Documento legal en el que conste el acto jurídico por virtud del cual se adquirió la posesión de la superficie en la cual se ejecutará el apoyo, mismo que deberá cumplir las formalidades establecidas en el Código Civil de cada Entidad Federativa.</w:t>
            </w:r>
          </w:p>
        </w:tc>
        <w:tc>
          <w:tcPr>
            <w:tcW w:w="476" w:type="pct"/>
          </w:tcPr>
          <w:p w:rsidR="003F331F" w:rsidRPr="0064338C" w:rsidRDefault="003F331F" w:rsidP="00B22FD8">
            <w:pPr>
              <w:pStyle w:val="Texto"/>
              <w:tabs>
                <w:tab w:val="left" w:pos="1449"/>
              </w:tabs>
              <w:spacing w:after="94"/>
              <w:ind w:left="1094"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numPr>
                <w:ilvl w:val="0"/>
                <w:numId w:val="4"/>
              </w:numPr>
              <w:tabs>
                <w:tab w:val="left" w:pos="1449"/>
              </w:tabs>
              <w:spacing w:after="94"/>
              <w:ind w:left="1454"/>
            </w:pPr>
            <w:r w:rsidRPr="0064338C">
              <w:t>En caso de no contar con un instrumento jurídico con el que se acredite la legal posesión, ésta se acreditará de conformidad con los supuestos establecidos en el Código Civil de cada Entidad Federativa.</w:t>
            </w:r>
          </w:p>
        </w:tc>
        <w:tc>
          <w:tcPr>
            <w:tcW w:w="2644" w:type="pct"/>
          </w:tcPr>
          <w:p w:rsidR="003F331F" w:rsidRPr="0064338C" w:rsidRDefault="003F331F" w:rsidP="00364095">
            <w:pPr>
              <w:pStyle w:val="Texto"/>
              <w:numPr>
                <w:ilvl w:val="0"/>
                <w:numId w:val="4"/>
              </w:numPr>
              <w:tabs>
                <w:tab w:val="left" w:pos="1449"/>
              </w:tabs>
              <w:spacing w:after="94"/>
              <w:ind w:left="1454"/>
            </w:pPr>
            <w:r w:rsidRPr="0064338C">
              <w:t>En caso de no contar con un instrumento jurídico con el que se acredite la legal posesión, ésta se acreditará de conformidad con los supuestos establecidos en el Código Civil de cada Entidad Federativa.</w:t>
            </w:r>
          </w:p>
        </w:tc>
        <w:tc>
          <w:tcPr>
            <w:tcW w:w="476" w:type="pct"/>
          </w:tcPr>
          <w:p w:rsidR="003F331F" w:rsidRPr="0064338C" w:rsidRDefault="003F331F" w:rsidP="00B22FD8">
            <w:pPr>
              <w:pStyle w:val="Texto"/>
              <w:tabs>
                <w:tab w:val="left" w:pos="1449"/>
              </w:tabs>
              <w:spacing w:after="94"/>
              <w:ind w:left="1094"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INCISO"/>
              <w:spacing w:after="94"/>
              <w:ind w:left="0" w:firstLine="0"/>
              <w:rPr>
                <w:b/>
              </w:rPr>
            </w:pPr>
            <w:r w:rsidRPr="0064338C">
              <w:rPr>
                <w:b/>
              </w:rPr>
              <w:t>2.</w:t>
            </w:r>
            <w:r w:rsidRPr="0064338C">
              <w:rPr>
                <w:b/>
              </w:rPr>
              <w:tab/>
              <w:t>NÚCLEOS EJIDALES Y COMUNALES que soliciten apoyos para destinarlos a áreas de uso común, deberán presentar cualquiera de los documentos siguientes:</w:t>
            </w:r>
          </w:p>
        </w:tc>
        <w:tc>
          <w:tcPr>
            <w:tcW w:w="2644" w:type="pct"/>
          </w:tcPr>
          <w:p w:rsidR="003F331F" w:rsidRPr="0064338C" w:rsidRDefault="003F331F" w:rsidP="00364095">
            <w:pPr>
              <w:pStyle w:val="INCISO"/>
              <w:spacing w:after="94"/>
              <w:ind w:left="0" w:firstLine="0"/>
              <w:rPr>
                <w:b/>
              </w:rPr>
            </w:pPr>
            <w:r w:rsidRPr="0064338C">
              <w:rPr>
                <w:b/>
              </w:rPr>
              <w:t>2.</w:t>
            </w:r>
            <w:r w:rsidRPr="0064338C">
              <w:rPr>
                <w:b/>
              </w:rPr>
              <w:tab/>
              <w:t>NÚCLEOS EJIDALES Y COMUNALES que soliciten apoyos para destinarlos a áreas de uso común, deberán presentar cualquiera de los documentos siguientes:</w:t>
            </w:r>
          </w:p>
        </w:tc>
        <w:tc>
          <w:tcPr>
            <w:tcW w:w="476" w:type="pct"/>
          </w:tcPr>
          <w:p w:rsidR="003F331F" w:rsidRPr="0064338C" w:rsidRDefault="003F331F" w:rsidP="00B22FD8">
            <w:pPr>
              <w:pStyle w:val="INCISO"/>
              <w:spacing w:after="94"/>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Texto"/>
              <w:numPr>
                <w:ilvl w:val="0"/>
                <w:numId w:val="5"/>
              </w:numPr>
              <w:tabs>
                <w:tab w:val="left" w:pos="1449"/>
              </w:tabs>
              <w:spacing w:after="94"/>
              <w:ind w:left="1454"/>
            </w:pPr>
            <w:r w:rsidRPr="0064338C">
              <w:t>Carpeta básica que contenga la resolución presidencial o dotación que da origen a la comunidad o ejido, actas de posesión y deslinde, y plano definitivo.</w:t>
            </w:r>
          </w:p>
        </w:tc>
        <w:tc>
          <w:tcPr>
            <w:tcW w:w="2644" w:type="pct"/>
          </w:tcPr>
          <w:p w:rsidR="003F331F" w:rsidRPr="0064338C" w:rsidRDefault="003F331F" w:rsidP="00364095">
            <w:pPr>
              <w:pStyle w:val="Texto"/>
              <w:numPr>
                <w:ilvl w:val="0"/>
                <w:numId w:val="5"/>
              </w:numPr>
              <w:tabs>
                <w:tab w:val="left" w:pos="1449"/>
              </w:tabs>
              <w:spacing w:after="94"/>
              <w:ind w:left="1454"/>
            </w:pPr>
            <w:r w:rsidRPr="0064338C">
              <w:t>Carpeta básica que contenga la resolución presidencial o dotación que da origen a la comunidad o ejido, actas de posesión y deslinde, y plano definitivo.</w:t>
            </w:r>
          </w:p>
        </w:tc>
        <w:tc>
          <w:tcPr>
            <w:tcW w:w="476" w:type="pct"/>
          </w:tcPr>
          <w:p w:rsidR="003F331F" w:rsidRPr="0064338C" w:rsidRDefault="003F331F" w:rsidP="00B22FD8">
            <w:pPr>
              <w:pStyle w:val="Texto"/>
              <w:tabs>
                <w:tab w:val="left" w:pos="1449"/>
              </w:tabs>
              <w:spacing w:after="94"/>
              <w:ind w:left="1094"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numPr>
                <w:ilvl w:val="0"/>
                <w:numId w:val="5"/>
              </w:numPr>
              <w:tabs>
                <w:tab w:val="left" w:pos="1449"/>
              </w:tabs>
              <w:spacing w:after="94"/>
              <w:ind w:left="1454"/>
            </w:pPr>
            <w:r w:rsidRPr="0064338C">
              <w:t xml:space="preserve">Carpeta agraria resultado de los trabajos de certificación, plano de las tierras de uso común y Acta de Delimitación, Destino y Asignación de Tierras ejidales o comunales </w:t>
            </w:r>
            <w:r w:rsidRPr="0064338C">
              <w:lastRenderedPageBreak/>
              <w:t>(ADDAT).</w:t>
            </w:r>
          </w:p>
        </w:tc>
        <w:tc>
          <w:tcPr>
            <w:tcW w:w="2644" w:type="pct"/>
          </w:tcPr>
          <w:p w:rsidR="003F331F" w:rsidRPr="0064338C" w:rsidRDefault="003F331F" w:rsidP="00364095">
            <w:pPr>
              <w:pStyle w:val="Texto"/>
              <w:numPr>
                <w:ilvl w:val="0"/>
                <w:numId w:val="5"/>
              </w:numPr>
              <w:tabs>
                <w:tab w:val="left" w:pos="1449"/>
              </w:tabs>
              <w:spacing w:after="94"/>
              <w:ind w:left="1454"/>
            </w:pPr>
            <w:r w:rsidRPr="0064338C">
              <w:lastRenderedPageBreak/>
              <w:t>Carpeta agraria resultado de los trabajos de certificación, plano de las tierras de uso común y Acta de Delimitación, Destino y Asignación de Tierras ejidales o comunales (ADDAT).</w:t>
            </w:r>
          </w:p>
        </w:tc>
        <w:tc>
          <w:tcPr>
            <w:tcW w:w="476" w:type="pct"/>
          </w:tcPr>
          <w:p w:rsidR="003F331F" w:rsidRPr="0064338C" w:rsidRDefault="003F331F" w:rsidP="00B22FD8">
            <w:pPr>
              <w:pStyle w:val="Texto"/>
              <w:tabs>
                <w:tab w:val="left" w:pos="1449"/>
              </w:tabs>
              <w:spacing w:after="94"/>
              <w:ind w:left="1094"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numPr>
                <w:ilvl w:val="0"/>
                <w:numId w:val="5"/>
              </w:numPr>
              <w:tabs>
                <w:tab w:val="left" w:pos="1449"/>
              </w:tabs>
              <w:spacing w:after="94"/>
              <w:ind w:left="1454"/>
            </w:pPr>
            <w:r w:rsidRPr="0064338C">
              <w:lastRenderedPageBreak/>
              <w:t>Constancia de posesión expedida por el Registro Agrario Nacional.</w:t>
            </w:r>
          </w:p>
        </w:tc>
        <w:tc>
          <w:tcPr>
            <w:tcW w:w="2644" w:type="pct"/>
          </w:tcPr>
          <w:p w:rsidR="003F331F" w:rsidRPr="0064338C" w:rsidRDefault="003F331F" w:rsidP="00364095">
            <w:pPr>
              <w:pStyle w:val="Texto"/>
              <w:numPr>
                <w:ilvl w:val="0"/>
                <w:numId w:val="5"/>
              </w:numPr>
              <w:tabs>
                <w:tab w:val="left" w:pos="1449"/>
              </w:tabs>
              <w:spacing w:after="94"/>
              <w:ind w:left="1454"/>
            </w:pPr>
            <w:r w:rsidRPr="0064338C">
              <w:t>Constancia de posesión expedida por el Registro Agrario Nacional.</w:t>
            </w:r>
          </w:p>
        </w:tc>
        <w:tc>
          <w:tcPr>
            <w:tcW w:w="476" w:type="pct"/>
          </w:tcPr>
          <w:p w:rsidR="003F331F" w:rsidRPr="0064338C" w:rsidRDefault="003F331F" w:rsidP="00B22FD8">
            <w:pPr>
              <w:pStyle w:val="Texto"/>
              <w:tabs>
                <w:tab w:val="left" w:pos="1449"/>
              </w:tabs>
              <w:spacing w:after="94"/>
              <w:ind w:left="1094"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INCISO"/>
              <w:spacing w:after="94"/>
              <w:ind w:left="0" w:firstLine="0"/>
              <w:rPr>
                <w:b/>
              </w:rPr>
            </w:pPr>
            <w:r w:rsidRPr="0064338C">
              <w:rPr>
                <w:b/>
              </w:rPr>
              <w:t>3.</w:t>
            </w:r>
            <w:r w:rsidRPr="0064338C">
              <w:rPr>
                <w:b/>
              </w:rPr>
              <w:tab/>
              <w:t>EJIDATARIOS, COMUNEROS, POSESIONARIOS, AVECINDADOS O TERCEROS que soliciten apoyos para destinarlos a tierras parceladas, deberán presentar cualquiera de los documentos siguientes:</w:t>
            </w:r>
          </w:p>
        </w:tc>
        <w:tc>
          <w:tcPr>
            <w:tcW w:w="2644" w:type="pct"/>
          </w:tcPr>
          <w:p w:rsidR="003F331F" w:rsidRPr="0064338C" w:rsidRDefault="003F331F" w:rsidP="00364095">
            <w:pPr>
              <w:pStyle w:val="INCISO"/>
              <w:spacing w:after="94"/>
              <w:ind w:left="0" w:firstLine="0"/>
              <w:rPr>
                <w:b/>
              </w:rPr>
            </w:pPr>
            <w:r w:rsidRPr="0064338C">
              <w:rPr>
                <w:b/>
              </w:rPr>
              <w:t>3.</w:t>
            </w:r>
            <w:r w:rsidRPr="0064338C">
              <w:rPr>
                <w:b/>
              </w:rPr>
              <w:tab/>
              <w:t>EJIDATARIOS, COMUNEROS, POSESIONARIOS, AVECINDADOS O TERCEROS que soliciten apoyos para destinarlos a tierras parceladas, deberán presentar cualquiera de los documentos siguientes:</w:t>
            </w:r>
          </w:p>
        </w:tc>
        <w:tc>
          <w:tcPr>
            <w:tcW w:w="476" w:type="pct"/>
          </w:tcPr>
          <w:p w:rsidR="003F331F" w:rsidRPr="0064338C" w:rsidRDefault="003F331F" w:rsidP="00B22FD8">
            <w:pPr>
              <w:pStyle w:val="INCISO"/>
              <w:spacing w:after="94"/>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Texto"/>
              <w:numPr>
                <w:ilvl w:val="0"/>
                <w:numId w:val="6"/>
              </w:numPr>
              <w:tabs>
                <w:tab w:val="left" w:pos="1449"/>
              </w:tabs>
              <w:spacing w:after="94"/>
              <w:ind w:left="1454"/>
            </w:pPr>
            <w:r w:rsidRPr="0064338C">
              <w:t>Certificado de derechos parcelarios o agrarios.</w:t>
            </w:r>
          </w:p>
        </w:tc>
        <w:tc>
          <w:tcPr>
            <w:tcW w:w="2644" w:type="pct"/>
          </w:tcPr>
          <w:p w:rsidR="003F331F" w:rsidRPr="0064338C" w:rsidRDefault="003F331F" w:rsidP="00364095">
            <w:pPr>
              <w:pStyle w:val="Texto"/>
              <w:numPr>
                <w:ilvl w:val="0"/>
                <w:numId w:val="6"/>
              </w:numPr>
              <w:tabs>
                <w:tab w:val="left" w:pos="1449"/>
              </w:tabs>
              <w:spacing w:after="94"/>
              <w:ind w:left="1454"/>
            </w:pPr>
            <w:r w:rsidRPr="0064338C">
              <w:t>Certificado de derechos parcelarios o agrarios.</w:t>
            </w:r>
          </w:p>
        </w:tc>
        <w:tc>
          <w:tcPr>
            <w:tcW w:w="476" w:type="pct"/>
          </w:tcPr>
          <w:p w:rsidR="003F331F" w:rsidRPr="0064338C" w:rsidRDefault="003F331F" w:rsidP="00B22FD8">
            <w:pPr>
              <w:pStyle w:val="Texto"/>
              <w:tabs>
                <w:tab w:val="left" w:pos="1449"/>
              </w:tabs>
              <w:spacing w:after="94"/>
              <w:ind w:left="1094"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numPr>
                <w:ilvl w:val="0"/>
                <w:numId w:val="6"/>
              </w:numPr>
              <w:tabs>
                <w:tab w:val="left" w:pos="1449"/>
              </w:tabs>
              <w:spacing w:after="94"/>
              <w:ind w:left="1454"/>
            </w:pPr>
            <w:r w:rsidRPr="0064338C">
              <w:t>Documento emitido por la asamblea de ejidatarios o comuneros en el que les reconozca la posesión o uso del terreno.</w:t>
            </w:r>
          </w:p>
        </w:tc>
        <w:tc>
          <w:tcPr>
            <w:tcW w:w="2644" w:type="pct"/>
          </w:tcPr>
          <w:p w:rsidR="003F331F" w:rsidRPr="0064338C" w:rsidRDefault="003F331F" w:rsidP="00364095">
            <w:pPr>
              <w:pStyle w:val="Texto"/>
              <w:numPr>
                <w:ilvl w:val="0"/>
                <w:numId w:val="6"/>
              </w:numPr>
              <w:tabs>
                <w:tab w:val="left" w:pos="1449"/>
              </w:tabs>
              <w:spacing w:after="94"/>
              <w:ind w:left="1454"/>
            </w:pPr>
            <w:r w:rsidRPr="0064338C">
              <w:t>Documento emitido por la asamblea de ejidatarios o comuneros en el que les reconozca la posesión o uso del terreno.</w:t>
            </w:r>
          </w:p>
        </w:tc>
        <w:tc>
          <w:tcPr>
            <w:tcW w:w="476" w:type="pct"/>
          </w:tcPr>
          <w:p w:rsidR="003F331F" w:rsidRPr="0064338C" w:rsidRDefault="003F331F" w:rsidP="00B22FD8">
            <w:pPr>
              <w:pStyle w:val="Texto"/>
              <w:tabs>
                <w:tab w:val="left" w:pos="1449"/>
              </w:tabs>
              <w:spacing w:after="94"/>
              <w:ind w:left="1094"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numPr>
                <w:ilvl w:val="0"/>
                <w:numId w:val="6"/>
              </w:numPr>
              <w:tabs>
                <w:tab w:val="left" w:pos="1449"/>
              </w:tabs>
              <w:spacing w:after="94"/>
              <w:ind w:left="1454"/>
            </w:pPr>
            <w:r w:rsidRPr="0064338C">
              <w:t>En caso de que se acredite la posesión por medio de un usufructo, comodato, arrendamiento, mediería, o cualquier acto jurídico no prohibido por la ley, se deberá presentar el contrato celebrado entre el titular de la parcela y posesionario, inscrito en el Registro Agrario Nacional.</w:t>
            </w:r>
          </w:p>
        </w:tc>
        <w:tc>
          <w:tcPr>
            <w:tcW w:w="2644" w:type="pct"/>
          </w:tcPr>
          <w:p w:rsidR="003F331F" w:rsidRPr="0064338C" w:rsidRDefault="003F331F" w:rsidP="00364095">
            <w:pPr>
              <w:pStyle w:val="Texto"/>
              <w:numPr>
                <w:ilvl w:val="0"/>
                <w:numId w:val="6"/>
              </w:numPr>
              <w:tabs>
                <w:tab w:val="left" w:pos="1449"/>
              </w:tabs>
              <w:spacing w:after="94"/>
              <w:ind w:left="1454"/>
            </w:pPr>
            <w:r w:rsidRPr="0064338C">
              <w:t>En caso de que se acredite la posesión por medio de un usufructo, comodato, arrendamiento, mediería, o cualquier acto jurídico no prohibido por la ley, se deberá presentar el contrato celebrado entre el titular de la parcela y posesionario, inscrito en el Registro Agrario Nacional.</w:t>
            </w:r>
          </w:p>
        </w:tc>
        <w:tc>
          <w:tcPr>
            <w:tcW w:w="476" w:type="pct"/>
          </w:tcPr>
          <w:p w:rsidR="003F331F" w:rsidRPr="0064338C" w:rsidRDefault="003F331F" w:rsidP="00B22FD8">
            <w:pPr>
              <w:pStyle w:val="Texto"/>
              <w:tabs>
                <w:tab w:val="left" w:pos="1449"/>
              </w:tabs>
              <w:spacing w:after="94"/>
              <w:ind w:left="1094"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spacing w:after="94"/>
              <w:ind w:firstLine="0"/>
            </w:pPr>
            <w:r w:rsidRPr="0064338C">
              <w:t>Para los supuestos establecidos en los numerales 2 y 3 de la presente fracción, se podrá acreditar la titularidad del predio mediante la sentencia o resolución emitida por una autoridad jurisdiccional competente y el Auto que declare a la sentencia ejecutoriada, misma que deberá estar inscrita en el Registro Agrario Nacional.</w:t>
            </w:r>
          </w:p>
        </w:tc>
        <w:tc>
          <w:tcPr>
            <w:tcW w:w="2644" w:type="pct"/>
          </w:tcPr>
          <w:p w:rsidR="003F331F" w:rsidRPr="0064338C" w:rsidRDefault="003F331F" w:rsidP="00364095">
            <w:pPr>
              <w:pStyle w:val="Texto"/>
              <w:spacing w:after="94"/>
              <w:ind w:firstLine="0"/>
            </w:pPr>
            <w:r w:rsidRPr="0064338C">
              <w:t>Para los supuestos establecidos en los numerales 2 y 3 de la presente fracción, se podrá acreditar la titularidad del predio mediante la sentencia o resolución emitida por una autoridad jurisdiccional competente y el Auto que declare a la sentencia ejecutoriada, misma que deberá estar inscrita en el Registro Agrario Nacional.</w:t>
            </w:r>
          </w:p>
        </w:tc>
        <w:tc>
          <w:tcPr>
            <w:tcW w:w="476" w:type="pct"/>
          </w:tcPr>
          <w:p w:rsidR="003F331F" w:rsidRPr="0064338C" w:rsidRDefault="003F331F" w:rsidP="00D81119">
            <w:pPr>
              <w:pStyle w:val="Texto"/>
              <w:spacing w:after="94"/>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spacing w:after="94"/>
              <w:ind w:firstLine="0"/>
            </w:pPr>
            <w:r w:rsidRPr="0064338C">
              <w:t>Para los supuestos establecidos en los numerales 1, 2 y 3 de la presente fracción, se requiere que la vigencia del documento con el que se acredite la legal posesión del terreno sea acorde con el desarrollo de las actividades objeto de apoyo.</w:t>
            </w:r>
          </w:p>
        </w:tc>
        <w:tc>
          <w:tcPr>
            <w:tcW w:w="2644" w:type="pct"/>
          </w:tcPr>
          <w:p w:rsidR="003F331F" w:rsidRPr="0064338C" w:rsidRDefault="003F331F" w:rsidP="00364095">
            <w:pPr>
              <w:pStyle w:val="Texto"/>
              <w:spacing w:after="94"/>
              <w:ind w:firstLine="0"/>
            </w:pPr>
            <w:r w:rsidRPr="0064338C">
              <w:t>Para los supuestos establecidos en los numerales 1, 2 y 3 de la presente fracción, se requiere que la vigencia del documento con el que se acredite la legal posesión del terreno sea acorde con el desarrollo de las actividades objeto de apoyo.</w:t>
            </w:r>
          </w:p>
        </w:tc>
        <w:tc>
          <w:tcPr>
            <w:tcW w:w="476" w:type="pct"/>
          </w:tcPr>
          <w:p w:rsidR="003F331F" w:rsidRPr="0064338C" w:rsidRDefault="003F331F" w:rsidP="00D81119">
            <w:pPr>
              <w:pStyle w:val="Texto"/>
              <w:spacing w:after="94"/>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spacing w:after="94"/>
              <w:ind w:firstLine="0"/>
            </w:pPr>
            <w:r w:rsidRPr="0064338C">
              <w:t>Para predios en copropiedad, además de presentar los documentos legales que la acrediten, se requiere un escrito libre en el que todas las personas copropietarias estén de acuerdo en solicitar apoyos a la CONAFOR y nombren a un representante para solicitar y recibir los apoyos, de conformidad a lo señalado en la fracción IV del presente artículo, según corresponda.</w:t>
            </w:r>
          </w:p>
        </w:tc>
        <w:tc>
          <w:tcPr>
            <w:tcW w:w="2644" w:type="pct"/>
          </w:tcPr>
          <w:p w:rsidR="003F331F" w:rsidRPr="0064338C" w:rsidRDefault="003F331F" w:rsidP="00364095">
            <w:pPr>
              <w:pStyle w:val="Texto"/>
              <w:spacing w:after="94"/>
              <w:ind w:firstLine="0"/>
            </w:pPr>
            <w:r w:rsidRPr="0064338C">
              <w:t>Para predios en copropiedad, además de presentar los documentos legales que la acrediten, se requiere un escrito libre en el que todas las personas copropietarias estén de acuerdo en solicitar apoyos a la CONAFOR y nombren a un representante para solicitar y recibir los apoyos, de conformidad a lo señalado en la fracción IV del presente artículo, según corresponda.</w:t>
            </w:r>
          </w:p>
        </w:tc>
        <w:tc>
          <w:tcPr>
            <w:tcW w:w="476" w:type="pct"/>
          </w:tcPr>
          <w:p w:rsidR="003F331F" w:rsidRPr="0064338C" w:rsidRDefault="003F331F" w:rsidP="00D81119">
            <w:pPr>
              <w:pStyle w:val="Texto"/>
              <w:spacing w:after="94"/>
              <w:ind w:firstLine="0"/>
              <w:rPr>
                <w:rFonts w:eastAsia="Calibri"/>
                <w:szCs w:val="18"/>
                <w:lang w:val="es-MX" w:eastAsia="en-US"/>
              </w:rPr>
            </w:pPr>
          </w:p>
        </w:tc>
      </w:tr>
      <w:tr w:rsidR="0064338C" w:rsidRPr="0064338C" w:rsidTr="00CF135F">
        <w:tc>
          <w:tcPr>
            <w:tcW w:w="1880" w:type="pct"/>
          </w:tcPr>
          <w:p w:rsidR="003F331F" w:rsidRPr="0064338C" w:rsidRDefault="003F331F" w:rsidP="000B66EE">
            <w:pPr>
              <w:pStyle w:val="ROMANOS"/>
              <w:spacing w:after="94"/>
              <w:ind w:left="0" w:firstLine="0"/>
            </w:pPr>
            <w:r w:rsidRPr="0064338C">
              <w:rPr>
                <w:b/>
              </w:rPr>
              <w:t>VII.</w:t>
            </w:r>
            <w:r w:rsidRPr="0064338C">
              <w:rPr>
                <w:b/>
              </w:rPr>
              <w:tab/>
            </w:r>
            <w:r w:rsidRPr="0064338C">
              <w:rPr>
                <w:rFonts w:ascii="ArialMT" w:hAnsi="ArialMT" w:cs="ArialMT"/>
              </w:rPr>
              <w:t xml:space="preserve">Para todos los conceptos o modalidades de apoyo que impliquen la realización de actividades en un terreno, la persona solicitante deberá presentar el o los polígonos georreferenciados del predio y/o de la superficie en donde se aplicarán los apoyos, según lo requieran los criterios técnicos de cada </w:t>
            </w:r>
            <w:r w:rsidRPr="0064338C">
              <w:rPr>
                <w:rFonts w:ascii="ArialMT" w:hAnsi="ArialMT" w:cs="ArialMT"/>
              </w:rPr>
              <w:lastRenderedPageBreak/>
              <w:t>concepto o modalidad de apoyo. Los polígonos deberán elaborarse conforme a los parámetros para la generación de la cartografía señalados en la fracción XXXIX del artículo 3 de las presentes Reglas.</w:t>
            </w:r>
          </w:p>
        </w:tc>
        <w:tc>
          <w:tcPr>
            <w:tcW w:w="2644" w:type="pct"/>
          </w:tcPr>
          <w:p w:rsidR="003F331F" w:rsidRPr="0064338C" w:rsidRDefault="003F331F" w:rsidP="007F4739">
            <w:pPr>
              <w:pStyle w:val="ROMANOS"/>
              <w:spacing w:after="94"/>
              <w:ind w:left="0" w:firstLine="0"/>
            </w:pPr>
            <w:r w:rsidRPr="0064338C">
              <w:rPr>
                <w:b/>
              </w:rPr>
              <w:lastRenderedPageBreak/>
              <w:t>VII.</w:t>
            </w:r>
            <w:r w:rsidRPr="0064338C">
              <w:rPr>
                <w:b/>
              </w:rPr>
              <w:tab/>
            </w:r>
            <w:r w:rsidRPr="0064338C">
              <w:rPr>
                <w:rFonts w:ascii="ArialMT" w:hAnsi="ArialMT" w:cs="ArialMT"/>
              </w:rPr>
              <w:t>Para todos los conceptos o modalidades de apoyo que impliquen la realización de actividades en un terreno, la persona solicitante deberá presentar el o los polígonos georreferenciados del predio y/o de la superficie en donde se aplicarán los apoyos, según lo requieran los criterios técnicos de cada concepto o modalidad de apoyo. Los polígonos deberán elaborarse conforme a los parámetros para la generación de la cartografía señalados en la fracción X</w:t>
            </w:r>
            <w:r w:rsidR="00562E72" w:rsidRPr="00FB33CF">
              <w:rPr>
                <w:rFonts w:ascii="ArialMT" w:hAnsi="ArialMT" w:cs="ArialMT"/>
                <w:color w:val="FF0000"/>
              </w:rPr>
              <w:t>L</w:t>
            </w:r>
            <w:r w:rsidRPr="00FB33CF">
              <w:rPr>
                <w:rFonts w:ascii="ArialMT" w:hAnsi="ArialMT" w:cs="ArialMT"/>
                <w:color w:val="FF0000"/>
              </w:rPr>
              <w:t>V</w:t>
            </w:r>
            <w:r w:rsidR="006F1AFC">
              <w:rPr>
                <w:rFonts w:ascii="ArialMT" w:hAnsi="ArialMT" w:cs="ArialMT"/>
                <w:color w:val="FF0000"/>
              </w:rPr>
              <w:t>I</w:t>
            </w:r>
            <w:r w:rsidRPr="0064338C">
              <w:rPr>
                <w:rFonts w:ascii="ArialMT" w:hAnsi="ArialMT" w:cs="ArialMT"/>
              </w:rPr>
              <w:t xml:space="preserve"> del </w:t>
            </w:r>
            <w:r w:rsidRPr="0064338C">
              <w:rPr>
                <w:rFonts w:ascii="ArialMT" w:hAnsi="ArialMT" w:cs="ArialMT"/>
              </w:rPr>
              <w:lastRenderedPageBreak/>
              <w:t xml:space="preserve">artículo 3 de las presentes Reglas. </w:t>
            </w:r>
            <w:r w:rsidRPr="00FB33CF">
              <w:rPr>
                <w:rFonts w:eastAsia="Arial"/>
                <w:color w:val="FF0000"/>
              </w:rPr>
              <w:t>El polígono georreferenciado del predio o superficie donde se aplicará el apoyo, no deberá exceder el 5% de la superficie límite para el concepto o modalidad solicitada. Además, deberá excluir las superficies de uso agrícola, pecuario o diferente al forestal.</w:t>
            </w:r>
          </w:p>
        </w:tc>
        <w:tc>
          <w:tcPr>
            <w:tcW w:w="476" w:type="pct"/>
          </w:tcPr>
          <w:p w:rsidR="003F331F" w:rsidRPr="0064338C" w:rsidRDefault="003F331F" w:rsidP="00D81119">
            <w:pPr>
              <w:pStyle w:val="ROMANOS"/>
              <w:spacing w:after="94"/>
              <w:ind w:left="0" w:firstLine="0"/>
              <w:rPr>
                <w:rFonts w:eastAsia="Calibri"/>
                <w:lang w:val="es-MX" w:eastAsia="en-US"/>
              </w:rPr>
            </w:pPr>
            <w:r w:rsidRPr="0064338C">
              <w:rPr>
                <w:rFonts w:eastAsia="Calibri"/>
                <w:lang w:val="es-MX" w:eastAsia="en-US"/>
              </w:rPr>
              <w:lastRenderedPageBreak/>
              <w:t xml:space="preserve">Especificidad en los requisitos que deberán cumplir los </w:t>
            </w:r>
            <w:r w:rsidRPr="0064338C">
              <w:rPr>
                <w:rFonts w:eastAsia="Calibri"/>
                <w:lang w:val="es-MX" w:eastAsia="en-US"/>
              </w:rPr>
              <w:lastRenderedPageBreak/>
              <w:t>polígonos propuestos para el apoyo.</w:t>
            </w:r>
          </w:p>
        </w:tc>
      </w:tr>
      <w:tr w:rsidR="0064338C" w:rsidRPr="0064338C" w:rsidTr="00CF135F">
        <w:tc>
          <w:tcPr>
            <w:tcW w:w="1880" w:type="pct"/>
          </w:tcPr>
          <w:p w:rsidR="003F331F" w:rsidRPr="0064338C" w:rsidRDefault="003F331F" w:rsidP="00635EF1">
            <w:pPr>
              <w:pStyle w:val="ROMANOS"/>
              <w:spacing w:after="94"/>
              <w:ind w:left="0" w:firstLine="0"/>
            </w:pPr>
            <w:r w:rsidRPr="0064338C">
              <w:rPr>
                <w:b/>
              </w:rPr>
              <w:lastRenderedPageBreak/>
              <w:t>VIII.</w:t>
            </w:r>
            <w:r w:rsidRPr="0064338C">
              <w:rPr>
                <w:b/>
              </w:rPr>
              <w:tab/>
            </w:r>
            <w:r w:rsidRPr="0064338C">
              <w:t>Cuando varias personas se agrupen para solicitar apoyos, deberán cumplir los requisitos establecidos en este artículo y además deberán:</w:t>
            </w:r>
          </w:p>
        </w:tc>
        <w:tc>
          <w:tcPr>
            <w:tcW w:w="2644" w:type="pct"/>
          </w:tcPr>
          <w:p w:rsidR="003F331F" w:rsidRPr="0064338C" w:rsidRDefault="003F331F" w:rsidP="00364095">
            <w:pPr>
              <w:pStyle w:val="ROMANOS"/>
              <w:spacing w:after="94"/>
              <w:ind w:left="0" w:firstLine="0"/>
            </w:pPr>
            <w:r w:rsidRPr="0064338C">
              <w:rPr>
                <w:b/>
              </w:rPr>
              <w:t>VIII.</w:t>
            </w:r>
            <w:r w:rsidRPr="0064338C">
              <w:rPr>
                <w:b/>
              </w:rPr>
              <w:tab/>
            </w:r>
            <w:r w:rsidRPr="0064338C">
              <w:t>Cuando varias personas se agrupen para solicitar apoyos, deberán cumplir los requisitos establecidos en este artículo y además deberán:</w:t>
            </w:r>
          </w:p>
        </w:tc>
        <w:tc>
          <w:tcPr>
            <w:tcW w:w="476" w:type="pct"/>
          </w:tcPr>
          <w:p w:rsidR="003F331F" w:rsidRPr="0064338C" w:rsidRDefault="003F331F" w:rsidP="00D81119">
            <w:pPr>
              <w:pStyle w:val="ROMANOS"/>
              <w:spacing w:after="94"/>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INCISO"/>
              <w:spacing w:after="94"/>
              <w:ind w:left="0" w:firstLine="0"/>
            </w:pPr>
            <w:r w:rsidRPr="0064338C">
              <w:rPr>
                <w:b/>
              </w:rPr>
              <w:t>A.</w:t>
            </w:r>
            <w:r w:rsidRPr="0064338C">
              <w:rPr>
                <w:b/>
              </w:rPr>
              <w:tab/>
            </w:r>
            <w:r w:rsidRPr="0064338C">
              <w:t>Nombrar a un miembro de la agrupación como representante, de conformidad con lo establecido en la fracción IV de este artículo. El representante deberá tener las facultades para solicitar y recibir el recurso económico a nombre de la agrupación;</w:t>
            </w:r>
          </w:p>
        </w:tc>
        <w:tc>
          <w:tcPr>
            <w:tcW w:w="2644" w:type="pct"/>
          </w:tcPr>
          <w:p w:rsidR="003F331F" w:rsidRPr="0064338C" w:rsidRDefault="003F331F" w:rsidP="00364095">
            <w:pPr>
              <w:pStyle w:val="INCISO"/>
              <w:spacing w:after="94"/>
              <w:ind w:left="0" w:firstLine="0"/>
            </w:pPr>
            <w:r w:rsidRPr="0064338C">
              <w:rPr>
                <w:b/>
              </w:rPr>
              <w:t>A.</w:t>
            </w:r>
            <w:r w:rsidRPr="0064338C">
              <w:rPr>
                <w:b/>
              </w:rPr>
              <w:tab/>
            </w:r>
            <w:r w:rsidRPr="0064338C">
              <w:t>Nombrar a un miembro de la agrupación como representante, de conformidad con lo establecido en la fracción IV de este artículo. El representante deberá tener las facultades para solicitar y recibir el recurso económico a nombre de la agrupación;</w:t>
            </w:r>
          </w:p>
        </w:tc>
        <w:tc>
          <w:tcPr>
            <w:tcW w:w="476" w:type="pct"/>
          </w:tcPr>
          <w:p w:rsidR="003F331F" w:rsidRPr="0064338C" w:rsidRDefault="003F331F" w:rsidP="00D81119">
            <w:pPr>
              <w:pStyle w:val="INCISO"/>
              <w:spacing w:after="94"/>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INCISO"/>
              <w:spacing w:after="94"/>
              <w:ind w:left="0" w:firstLine="0"/>
            </w:pPr>
            <w:r w:rsidRPr="0064338C">
              <w:rPr>
                <w:b/>
              </w:rPr>
              <w:t>B.</w:t>
            </w:r>
            <w:r w:rsidRPr="0064338C">
              <w:rPr>
                <w:b/>
              </w:rPr>
              <w:tab/>
            </w:r>
            <w:r w:rsidRPr="0064338C">
              <w:t>Cada integrante del grupo deberá acreditar, en lo particular, los requisitos establecidos en la fracción II, III, V, VI, y VII de este artículo;</w:t>
            </w:r>
          </w:p>
        </w:tc>
        <w:tc>
          <w:tcPr>
            <w:tcW w:w="2644" w:type="pct"/>
          </w:tcPr>
          <w:p w:rsidR="003F331F" w:rsidRPr="0064338C" w:rsidRDefault="003F331F" w:rsidP="00364095">
            <w:pPr>
              <w:pStyle w:val="INCISO"/>
              <w:spacing w:after="94"/>
              <w:ind w:left="0" w:firstLine="0"/>
            </w:pPr>
            <w:r w:rsidRPr="0064338C">
              <w:rPr>
                <w:b/>
              </w:rPr>
              <w:t>B.</w:t>
            </w:r>
            <w:r w:rsidRPr="0064338C">
              <w:rPr>
                <w:b/>
              </w:rPr>
              <w:tab/>
            </w:r>
            <w:r w:rsidRPr="0064338C">
              <w:t>Cada integrante del grupo deberá acreditar, en lo particular, los requisitos establecidos en la fracción II, III, V, VI, y VII de este artículo;</w:t>
            </w:r>
          </w:p>
        </w:tc>
        <w:tc>
          <w:tcPr>
            <w:tcW w:w="476" w:type="pct"/>
          </w:tcPr>
          <w:p w:rsidR="003F331F" w:rsidRPr="0064338C" w:rsidRDefault="003F331F" w:rsidP="00D81119">
            <w:pPr>
              <w:pStyle w:val="INCISO"/>
              <w:spacing w:after="94"/>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INCISO"/>
              <w:spacing w:after="94"/>
              <w:ind w:left="0" w:firstLine="0"/>
            </w:pPr>
            <w:r w:rsidRPr="0064338C">
              <w:rPr>
                <w:b/>
              </w:rPr>
              <w:t>C.</w:t>
            </w:r>
            <w:r w:rsidRPr="0064338C">
              <w:rPr>
                <w:b/>
              </w:rPr>
              <w:tab/>
            </w:r>
            <w:r w:rsidRPr="0064338C">
              <w:t>La solicitud deberá estar firmada por todos los integrantes de la agrupación o por su representante.</w:t>
            </w:r>
          </w:p>
        </w:tc>
        <w:tc>
          <w:tcPr>
            <w:tcW w:w="2644" w:type="pct"/>
          </w:tcPr>
          <w:p w:rsidR="003F331F" w:rsidRPr="0064338C" w:rsidRDefault="003F331F" w:rsidP="00364095">
            <w:pPr>
              <w:pStyle w:val="INCISO"/>
              <w:spacing w:after="94"/>
              <w:ind w:left="0" w:firstLine="0"/>
            </w:pPr>
            <w:r w:rsidRPr="0064338C">
              <w:rPr>
                <w:b/>
              </w:rPr>
              <w:t>C.</w:t>
            </w:r>
            <w:r w:rsidRPr="0064338C">
              <w:rPr>
                <w:b/>
              </w:rPr>
              <w:tab/>
            </w:r>
            <w:r w:rsidRPr="0064338C">
              <w:t>La solicitud deberá estar firmada por todos los integrantes de la agrupación o por su representante.</w:t>
            </w:r>
          </w:p>
        </w:tc>
        <w:tc>
          <w:tcPr>
            <w:tcW w:w="476" w:type="pct"/>
          </w:tcPr>
          <w:p w:rsidR="003F331F" w:rsidRPr="0064338C" w:rsidRDefault="003F331F" w:rsidP="00D81119">
            <w:pPr>
              <w:pStyle w:val="INCISO"/>
              <w:spacing w:after="94"/>
              <w:ind w:left="0" w:firstLine="0"/>
              <w:rPr>
                <w:rFonts w:eastAsia="Calibri"/>
                <w:lang w:val="es-MX" w:eastAsia="en-US"/>
              </w:rPr>
            </w:pPr>
          </w:p>
        </w:tc>
      </w:tr>
      <w:tr w:rsidR="0064338C" w:rsidRPr="0064338C" w:rsidTr="00CF135F">
        <w:tc>
          <w:tcPr>
            <w:tcW w:w="1880" w:type="pct"/>
            <w:shd w:val="clear" w:color="auto" w:fill="auto"/>
          </w:tcPr>
          <w:p w:rsidR="003F331F" w:rsidRPr="0064338C" w:rsidRDefault="003F331F" w:rsidP="008908EE">
            <w:pPr>
              <w:pStyle w:val="INCISO"/>
              <w:spacing w:after="94"/>
              <w:ind w:left="0" w:firstLine="0"/>
              <w:rPr>
                <w:b/>
              </w:rPr>
            </w:pPr>
            <w:r w:rsidRPr="0064338C">
              <w:rPr>
                <w:b/>
              </w:rPr>
              <w:t>Los Grupos participativos de interés común</w:t>
            </w:r>
            <w:r w:rsidRPr="0064338C">
              <w:t>, además de lo anterior, deberán presentar el acta de asamblea mediante la cual reconocen a los integrantes del grupo como avecindados o residentes del ejido o comunidad y, en su caso, la anuencia del titular de la parcela o de la asamblea, según corresponda, para ejecutar actividades en la parcela o en el territorio de uso común ejidal o comunal.</w:t>
            </w:r>
          </w:p>
        </w:tc>
        <w:tc>
          <w:tcPr>
            <w:tcW w:w="2644" w:type="pct"/>
          </w:tcPr>
          <w:p w:rsidR="003F331F" w:rsidRPr="0064338C" w:rsidRDefault="003F331F" w:rsidP="00364095">
            <w:pPr>
              <w:pStyle w:val="INCISO"/>
              <w:spacing w:after="94"/>
              <w:ind w:left="0" w:firstLine="0"/>
              <w:rPr>
                <w:b/>
              </w:rPr>
            </w:pPr>
            <w:r w:rsidRPr="0064338C">
              <w:rPr>
                <w:b/>
              </w:rPr>
              <w:t>Los Grupos participativos de interés común</w:t>
            </w:r>
            <w:r w:rsidRPr="0064338C">
              <w:t>, además de lo anterior, deberán presentar el acta de asamblea mediante la cual reconocen a los integrantes del grupo como avecindados o residentes del ejido o comunidad y, en su caso, la anuencia del titular de la parcela o de la asamblea, según corresponda, para ejecutar actividades en la parcela o en el territorio de uso común ejidal o comunal.</w:t>
            </w:r>
          </w:p>
        </w:tc>
        <w:tc>
          <w:tcPr>
            <w:tcW w:w="476" w:type="pct"/>
            <w:shd w:val="clear" w:color="auto" w:fill="auto"/>
          </w:tcPr>
          <w:p w:rsidR="003F331F" w:rsidRPr="0064338C" w:rsidRDefault="003F331F" w:rsidP="00D81119">
            <w:pPr>
              <w:pStyle w:val="INCISO"/>
              <w:spacing w:after="94"/>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21" w:lineRule="exact"/>
              <w:ind w:left="0" w:firstLine="0"/>
            </w:pPr>
            <w:r w:rsidRPr="0064338C">
              <w:rPr>
                <w:b/>
              </w:rPr>
              <w:t>IX.</w:t>
            </w:r>
            <w:r w:rsidRPr="0064338C">
              <w:rPr>
                <w:b/>
              </w:rPr>
              <w:tab/>
            </w:r>
            <w:r w:rsidRPr="0064338C">
              <w:t>Las personas provenientes de pueblos y comunidades indígenas, acreditarán los requisitos conforme a la documentación antes señalada en el presente artículo. En caso de no contar con ella, la entrega de documentos y requisitos se hará con base en los usos y costumbres correspondientes a cada pueblo o comunidad indígena.</w:t>
            </w:r>
          </w:p>
        </w:tc>
        <w:tc>
          <w:tcPr>
            <w:tcW w:w="2644" w:type="pct"/>
          </w:tcPr>
          <w:p w:rsidR="003F331F" w:rsidRPr="0064338C" w:rsidRDefault="003F331F" w:rsidP="00364095">
            <w:pPr>
              <w:pStyle w:val="ROMANOS"/>
              <w:spacing w:line="221" w:lineRule="exact"/>
              <w:ind w:left="0" w:firstLine="0"/>
            </w:pPr>
            <w:r w:rsidRPr="0064338C">
              <w:rPr>
                <w:b/>
              </w:rPr>
              <w:t>IX.</w:t>
            </w:r>
            <w:r w:rsidRPr="0064338C">
              <w:rPr>
                <w:b/>
              </w:rPr>
              <w:tab/>
            </w:r>
            <w:r w:rsidRPr="0064338C">
              <w:t>Las personas provenientes de pueblos y comunidades indígenas, acreditarán los requisitos conforme a la documentación antes señalada en el presente artículo. En caso de no contar con ella, la entrega de documentos y requisitos se hará con base en los usos y costumbres correspondientes a cada pueblo o comunidad indígena.</w:t>
            </w:r>
          </w:p>
        </w:tc>
        <w:tc>
          <w:tcPr>
            <w:tcW w:w="476" w:type="pct"/>
          </w:tcPr>
          <w:p w:rsidR="003F331F" w:rsidRPr="0064338C" w:rsidRDefault="003F331F" w:rsidP="00D81119">
            <w:pPr>
              <w:pStyle w:val="ROMANOS"/>
              <w:spacing w:line="221"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21" w:lineRule="exact"/>
              <w:ind w:left="0" w:firstLine="0"/>
            </w:pPr>
            <w:r w:rsidRPr="0064338C">
              <w:rPr>
                <w:b/>
              </w:rPr>
              <w:t>X.</w:t>
            </w:r>
            <w:r w:rsidRPr="0064338C">
              <w:rPr>
                <w:b/>
              </w:rPr>
              <w:tab/>
            </w:r>
            <w:r w:rsidRPr="0064338C">
              <w:t xml:space="preserve">Las personas interesadas en aportar recursos económicos, humanos y operativos para promover mecanismos locales de pago por servicios ambientales a través de fondos concurrentes deberán cumplir únicamente con los requisitos establecidos el Anexo Técnico del Componente V. Servicios Ambientales para el concepto </w:t>
            </w:r>
            <w:r w:rsidRPr="0064338C">
              <w:rPr>
                <w:b/>
              </w:rPr>
              <w:t>SA.2 Mecanismos locales de pago por servicios ambientales a través de fondos concurrente</w:t>
            </w:r>
            <w:r w:rsidRPr="0064338C">
              <w:t>s, ubicado en el Anexo 1 de estas Reglas. En el caso de las personas proveedoras de servicios ambientales, deberán cumplir con los requisitos que les sean aplicables del presente artículo.</w:t>
            </w:r>
          </w:p>
        </w:tc>
        <w:tc>
          <w:tcPr>
            <w:tcW w:w="2644" w:type="pct"/>
          </w:tcPr>
          <w:p w:rsidR="003F331F" w:rsidRPr="0064338C" w:rsidRDefault="003F331F" w:rsidP="00364095">
            <w:pPr>
              <w:pStyle w:val="ROMANOS"/>
              <w:spacing w:line="221" w:lineRule="exact"/>
              <w:ind w:left="0" w:firstLine="0"/>
            </w:pPr>
            <w:r w:rsidRPr="0064338C">
              <w:rPr>
                <w:b/>
              </w:rPr>
              <w:t>X.</w:t>
            </w:r>
            <w:r w:rsidRPr="0064338C">
              <w:rPr>
                <w:b/>
              </w:rPr>
              <w:tab/>
            </w:r>
            <w:r w:rsidRPr="0064338C">
              <w:t xml:space="preserve">Las personas interesadas en aportar recursos económicos, humanos y operativos para promover mecanismos locales de pago por servicios ambientales a través de fondos concurrentes deberán cumplir únicamente con los requisitos establecidos el Anexo Técnico del Componente V. Servicios Ambientales para el concepto </w:t>
            </w:r>
            <w:r w:rsidRPr="0064338C">
              <w:rPr>
                <w:b/>
              </w:rPr>
              <w:t>SA.2 Mecanismos locales de pago por servicios ambientales a través de fondos concurrente</w:t>
            </w:r>
            <w:r w:rsidRPr="0064338C">
              <w:t>s, ubicado en el Anexo 1 de estas Reglas. En el caso de las personas proveedoras de servicios ambientales, deberán cumplir con los requisitos que les sean aplicables del presente artículo.</w:t>
            </w:r>
          </w:p>
        </w:tc>
        <w:tc>
          <w:tcPr>
            <w:tcW w:w="476" w:type="pct"/>
          </w:tcPr>
          <w:p w:rsidR="003F331F" w:rsidRPr="0064338C" w:rsidRDefault="003F331F" w:rsidP="00D81119">
            <w:pPr>
              <w:pStyle w:val="ROMANOS"/>
              <w:spacing w:line="221"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21" w:lineRule="exact"/>
              <w:ind w:left="0" w:firstLine="0"/>
            </w:pPr>
            <w:r w:rsidRPr="0064338C">
              <w:rPr>
                <w:b/>
              </w:rPr>
              <w:t>XI.</w:t>
            </w:r>
            <w:r w:rsidRPr="0064338C">
              <w:rPr>
                <w:b/>
              </w:rPr>
              <w:tab/>
            </w:r>
            <w:r w:rsidRPr="0064338C">
              <w:t xml:space="preserve">Las personas solicitantes del concepto de apoyo </w:t>
            </w:r>
            <w:r w:rsidRPr="0064338C">
              <w:rPr>
                <w:b/>
              </w:rPr>
              <w:t>DC.6 Becas para alumnos en Sistema educativo CECFOR</w:t>
            </w:r>
            <w:r w:rsidRPr="0064338C">
              <w:t xml:space="preserve"> deberán presentar </w:t>
            </w:r>
            <w:r w:rsidRPr="0064338C">
              <w:lastRenderedPageBreak/>
              <w:t>únicamente los requisitos específicos establecidos en el Anexo Técnico del Componente II. Gobernanza y Desarrollo de Capacidades ubicado en el Anexo 1 de estas Reglas;</w:t>
            </w:r>
          </w:p>
        </w:tc>
        <w:tc>
          <w:tcPr>
            <w:tcW w:w="2644" w:type="pct"/>
          </w:tcPr>
          <w:p w:rsidR="003F331F" w:rsidRPr="0064338C" w:rsidRDefault="003F331F" w:rsidP="00364095">
            <w:pPr>
              <w:pStyle w:val="ROMANOS"/>
              <w:spacing w:line="221" w:lineRule="exact"/>
              <w:ind w:left="0" w:firstLine="0"/>
            </w:pPr>
            <w:r w:rsidRPr="0064338C">
              <w:rPr>
                <w:b/>
              </w:rPr>
              <w:lastRenderedPageBreak/>
              <w:t>XI.</w:t>
            </w:r>
            <w:r w:rsidRPr="0064338C">
              <w:rPr>
                <w:b/>
              </w:rPr>
              <w:tab/>
            </w:r>
            <w:r w:rsidRPr="0064338C">
              <w:t xml:space="preserve">Las personas solicitantes del concepto de apoyo </w:t>
            </w:r>
            <w:r w:rsidRPr="0064338C">
              <w:rPr>
                <w:b/>
              </w:rPr>
              <w:t>DC.6 Becas para alumnos en Sistema educativo CECFOR</w:t>
            </w:r>
            <w:r w:rsidRPr="0064338C">
              <w:t xml:space="preserve"> deberán presentar únicamente los requisitos específicos establecidos en el </w:t>
            </w:r>
            <w:r w:rsidRPr="0064338C">
              <w:lastRenderedPageBreak/>
              <w:t>Anexo Técnico del Componente II. Gobernanza y Desarrollo de Capacidades ubicado en el Anexo 1 de estas Reglas;</w:t>
            </w:r>
          </w:p>
        </w:tc>
        <w:tc>
          <w:tcPr>
            <w:tcW w:w="476" w:type="pct"/>
          </w:tcPr>
          <w:p w:rsidR="003F331F" w:rsidRPr="0064338C" w:rsidRDefault="003F331F" w:rsidP="00D81119">
            <w:pPr>
              <w:pStyle w:val="ROMANOS"/>
              <w:spacing w:line="221"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21" w:lineRule="exact"/>
              <w:ind w:left="0" w:firstLine="0"/>
            </w:pPr>
            <w:r w:rsidRPr="0064338C">
              <w:rPr>
                <w:b/>
              </w:rPr>
              <w:lastRenderedPageBreak/>
              <w:t>XII.</w:t>
            </w:r>
            <w:r w:rsidRPr="0064338C">
              <w:rPr>
                <w:b/>
              </w:rPr>
              <w:tab/>
            </w:r>
            <w:r w:rsidRPr="0064338C">
              <w:t>En caso de que la persona solicite el apoyo para aplicarlo en un predio con autorización o aviso vigente de aprovechamiento forestal maderable, no maderable o plantaciones forestales comerciales, deberá presentar copia electrónica legible, con el acuse de recibido y número de bitácora que comprueba el ingreso ante la SEMARNAT de los siguientes informes, según corresponda al tipo de aprovechamiento:</w:t>
            </w:r>
          </w:p>
        </w:tc>
        <w:tc>
          <w:tcPr>
            <w:tcW w:w="2644" w:type="pct"/>
          </w:tcPr>
          <w:p w:rsidR="003F331F" w:rsidRPr="0064338C" w:rsidRDefault="003F331F" w:rsidP="00364095">
            <w:pPr>
              <w:pStyle w:val="ROMANOS"/>
              <w:spacing w:line="221" w:lineRule="exact"/>
              <w:ind w:left="0" w:firstLine="0"/>
            </w:pPr>
            <w:r w:rsidRPr="0064338C">
              <w:rPr>
                <w:b/>
              </w:rPr>
              <w:t>XII.</w:t>
            </w:r>
            <w:r w:rsidRPr="0064338C">
              <w:rPr>
                <w:b/>
              </w:rPr>
              <w:tab/>
            </w:r>
            <w:r w:rsidRPr="0064338C">
              <w:t>En caso de que la persona solicite el apoyo para aplicarlo en un predio con autorización o aviso vigente de aprovechamiento forestal maderable, no maderable o plantaciones forestales comerciales, deberá presentar copia electrónica legible, con el acuse de recibido y número de bitácora que comprueba el ingreso ante la SEMARNAT de los siguientes informes, según corresponda al tipo de aprovechamiento:</w:t>
            </w:r>
          </w:p>
        </w:tc>
        <w:tc>
          <w:tcPr>
            <w:tcW w:w="476" w:type="pct"/>
          </w:tcPr>
          <w:p w:rsidR="003F331F" w:rsidRPr="0064338C" w:rsidRDefault="003F331F" w:rsidP="00D81119">
            <w:pPr>
              <w:pStyle w:val="ROMANOS"/>
              <w:spacing w:line="221"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INCISO"/>
              <w:spacing w:line="221" w:lineRule="exact"/>
              <w:ind w:left="0" w:firstLine="0"/>
            </w:pPr>
            <w:r w:rsidRPr="0064338C">
              <w:rPr>
                <w:b/>
              </w:rPr>
              <w:t>i.</w:t>
            </w:r>
            <w:r w:rsidRPr="0064338C">
              <w:rPr>
                <w:b/>
              </w:rPr>
              <w:tab/>
            </w:r>
            <w:r w:rsidRPr="0064338C">
              <w:t>El informe de ejecución, desarrollo y cumplimiento del programa de manejo forestal o el informe de actividades del programa de manejo de plantaciones forestales comerciales correspondiente a la anualidad inmediata anterior, de conformidad con el artículo 62 fracción IX y 91 de la Ley General de Desarrollo Forestal Sustentable, así como el 27 y 52 de su Reglamento, excepto para programas de manejo nuevos que ejercen su primera anualidad;</w:t>
            </w:r>
          </w:p>
        </w:tc>
        <w:tc>
          <w:tcPr>
            <w:tcW w:w="2644" w:type="pct"/>
          </w:tcPr>
          <w:p w:rsidR="003F331F" w:rsidRPr="0064338C" w:rsidRDefault="003F331F" w:rsidP="00562E72">
            <w:pPr>
              <w:pStyle w:val="INCISO"/>
              <w:spacing w:line="221" w:lineRule="exact"/>
              <w:ind w:left="0" w:firstLine="0"/>
            </w:pPr>
            <w:r w:rsidRPr="0064338C">
              <w:rPr>
                <w:b/>
              </w:rPr>
              <w:t>i.</w:t>
            </w:r>
            <w:r w:rsidRPr="0064338C">
              <w:rPr>
                <w:b/>
              </w:rPr>
              <w:tab/>
            </w:r>
            <w:r w:rsidRPr="0064338C">
              <w:t xml:space="preserve">El informe de ejecución, desarrollo y cumplimiento del programa de manejo forestal o el informe de actividades del programa de manejo de plantaciones forestales comerciales correspondiente a la anualidad inmediata anterior, de conformidad con el artículo </w:t>
            </w:r>
            <w:r w:rsidR="00A6061B" w:rsidRPr="00FB33CF">
              <w:rPr>
                <w:color w:val="FF0000"/>
              </w:rPr>
              <w:t xml:space="preserve">50 fracción XIII, </w:t>
            </w:r>
            <w:r w:rsidRPr="0064338C">
              <w:t>62 fracción IX y 91 de la Ley General de Desarrollo Forestal Sustentable, así como el 27</w:t>
            </w:r>
            <w:r w:rsidR="00A6061B" w:rsidRPr="00FB33CF">
              <w:rPr>
                <w:color w:val="FF0000"/>
              </w:rPr>
              <w:t>, 43 fracción VIII</w:t>
            </w:r>
            <w:r w:rsidRPr="0064338C">
              <w:t xml:space="preserve"> y 52 de su Reglamento, excepto para programas de manejo nuevos que ejercen su primera anualidad;</w:t>
            </w:r>
          </w:p>
        </w:tc>
        <w:tc>
          <w:tcPr>
            <w:tcW w:w="476" w:type="pct"/>
          </w:tcPr>
          <w:p w:rsidR="003F331F" w:rsidRPr="0064338C" w:rsidRDefault="00A6061B" w:rsidP="00D81119">
            <w:pPr>
              <w:pStyle w:val="INCISO"/>
              <w:spacing w:line="221" w:lineRule="exact"/>
              <w:ind w:left="0" w:firstLine="0"/>
              <w:rPr>
                <w:rFonts w:eastAsia="Calibri"/>
                <w:lang w:val="es-MX" w:eastAsia="en-US"/>
              </w:rPr>
            </w:pPr>
            <w:r w:rsidRPr="0064338C">
              <w:rPr>
                <w:rFonts w:eastAsia="Calibri"/>
                <w:lang w:val="es-MX" w:eastAsia="en-US"/>
              </w:rPr>
              <w:t>Adecuación de articulado.</w:t>
            </w:r>
          </w:p>
        </w:tc>
      </w:tr>
      <w:tr w:rsidR="0064338C" w:rsidRPr="0064338C" w:rsidTr="00CF135F">
        <w:tc>
          <w:tcPr>
            <w:tcW w:w="1880" w:type="pct"/>
          </w:tcPr>
          <w:p w:rsidR="003F331F" w:rsidRPr="0064338C" w:rsidRDefault="003F331F" w:rsidP="00635EF1">
            <w:pPr>
              <w:pStyle w:val="INCISO"/>
              <w:spacing w:line="221" w:lineRule="exact"/>
              <w:ind w:left="0" w:firstLine="0"/>
            </w:pPr>
            <w:r w:rsidRPr="0064338C">
              <w:rPr>
                <w:b/>
              </w:rPr>
              <w:t>ii.</w:t>
            </w:r>
            <w:r w:rsidRPr="0064338C">
              <w:rPr>
                <w:b/>
              </w:rPr>
              <w:tab/>
            </w:r>
            <w:r w:rsidRPr="0064338C">
              <w:t>El último informe de las cantidades aprovechadas de conformidad con la Norma Oficial Mexicana que regula su aprovechamiento de acuerdo al tipo producto, excepto quienes inician su primera intervención;</w:t>
            </w:r>
          </w:p>
        </w:tc>
        <w:tc>
          <w:tcPr>
            <w:tcW w:w="2644" w:type="pct"/>
          </w:tcPr>
          <w:p w:rsidR="003F331F" w:rsidRPr="0064338C" w:rsidRDefault="003F331F" w:rsidP="00364095">
            <w:pPr>
              <w:pStyle w:val="INCISO"/>
              <w:spacing w:line="221" w:lineRule="exact"/>
              <w:ind w:left="0" w:firstLine="0"/>
            </w:pPr>
            <w:r w:rsidRPr="0064338C">
              <w:rPr>
                <w:b/>
              </w:rPr>
              <w:t>ii.</w:t>
            </w:r>
            <w:r w:rsidRPr="0064338C">
              <w:rPr>
                <w:b/>
              </w:rPr>
              <w:tab/>
            </w:r>
            <w:r w:rsidRPr="0064338C">
              <w:t>El último informe de las cantidades aprovechadas de conformidad con la Norma Oficial Mexicana que regula su aprovechamiento de acuerdo al tipo producto, excepto quienes inician su primera intervención;</w:t>
            </w:r>
          </w:p>
        </w:tc>
        <w:tc>
          <w:tcPr>
            <w:tcW w:w="476" w:type="pct"/>
          </w:tcPr>
          <w:p w:rsidR="003F331F" w:rsidRPr="0064338C" w:rsidRDefault="003F331F" w:rsidP="00D81119">
            <w:pPr>
              <w:pStyle w:val="INCISO"/>
              <w:spacing w:line="221"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INCISO"/>
              <w:spacing w:line="221" w:lineRule="exact"/>
              <w:ind w:left="0" w:firstLine="0"/>
            </w:pPr>
            <w:r w:rsidRPr="0064338C">
              <w:rPr>
                <w:b/>
              </w:rPr>
              <w:t>iii.</w:t>
            </w:r>
            <w:r w:rsidRPr="0064338C">
              <w:rPr>
                <w:b/>
              </w:rPr>
              <w:tab/>
            </w:r>
            <w:r w:rsidRPr="0064338C">
              <w:t>El informe de actividades para especies incluidas en la NOM-059-SEMARNAT-2010, de conformidad con lo establecido en el artículo 42 y 91 de la Ley General de Vida Silvestre y 50 Fracción I de su Reglamento.</w:t>
            </w:r>
          </w:p>
        </w:tc>
        <w:tc>
          <w:tcPr>
            <w:tcW w:w="2644" w:type="pct"/>
          </w:tcPr>
          <w:p w:rsidR="003F331F" w:rsidRPr="0064338C" w:rsidRDefault="003F331F" w:rsidP="00364095">
            <w:pPr>
              <w:pStyle w:val="INCISO"/>
              <w:spacing w:line="221" w:lineRule="exact"/>
              <w:ind w:left="0" w:firstLine="0"/>
            </w:pPr>
            <w:r w:rsidRPr="0064338C">
              <w:rPr>
                <w:b/>
              </w:rPr>
              <w:t>iii.</w:t>
            </w:r>
            <w:r w:rsidRPr="0064338C">
              <w:rPr>
                <w:b/>
              </w:rPr>
              <w:tab/>
            </w:r>
            <w:r w:rsidRPr="0064338C">
              <w:t>El informe de actividades para especies incluidas en la NOM-059-SEMARNAT-2010, de conformidad con lo establecido en el artículo 42 y 91 de la Ley General de Vida Silvestre y 50 Fracción I de su Reglamento.</w:t>
            </w:r>
          </w:p>
        </w:tc>
        <w:tc>
          <w:tcPr>
            <w:tcW w:w="476" w:type="pct"/>
          </w:tcPr>
          <w:p w:rsidR="003F331F" w:rsidRPr="0064338C" w:rsidRDefault="003F331F" w:rsidP="00D81119">
            <w:pPr>
              <w:pStyle w:val="INCISO"/>
              <w:spacing w:line="221" w:lineRule="exact"/>
              <w:ind w:left="0" w:firstLine="0"/>
              <w:rPr>
                <w:rFonts w:eastAsia="Calibri"/>
                <w:lang w:val="es-MX" w:eastAsia="en-US"/>
              </w:rPr>
            </w:pPr>
          </w:p>
        </w:tc>
      </w:tr>
      <w:tr w:rsidR="0064338C" w:rsidRPr="0064338C" w:rsidTr="00CF135F">
        <w:tc>
          <w:tcPr>
            <w:tcW w:w="1880" w:type="pct"/>
          </w:tcPr>
          <w:p w:rsidR="003F331F" w:rsidRPr="0064338C" w:rsidRDefault="003F331F" w:rsidP="007908A7">
            <w:pPr>
              <w:pStyle w:val="Texto"/>
              <w:spacing w:line="221" w:lineRule="exact"/>
              <w:ind w:firstLine="0"/>
            </w:pPr>
            <w:r w:rsidRPr="0064338C">
              <w:t>Las personas solicitantes deberán entregar a la CONAFOR copias simples legibles de todos los documentos aquí señalados y presentar sus originales o copias certificadas ante fedatario público para su cotejo, mismas que serán devueltas una vez que hayan sido cotejados. Las presentes Reglas señalarán los documentos que deberán presentarse en original.</w:t>
            </w:r>
          </w:p>
        </w:tc>
        <w:tc>
          <w:tcPr>
            <w:tcW w:w="2644" w:type="pct"/>
          </w:tcPr>
          <w:p w:rsidR="003F331F" w:rsidRPr="0064338C" w:rsidRDefault="003F331F" w:rsidP="0075531B">
            <w:pPr>
              <w:pStyle w:val="Texto"/>
              <w:spacing w:line="221" w:lineRule="exact"/>
              <w:ind w:firstLine="0"/>
            </w:pPr>
            <w:r w:rsidRPr="0064338C">
              <w:t>Las personas solicitantes deberán entregar a la CONAFOR</w:t>
            </w:r>
            <w:r w:rsidRPr="00FB33CF">
              <w:rPr>
                <w:color w:val="FF0000"/>
              </w:rPr>
              <w:t>, en archivo electrónico,</w:t>
            </w:r>
            <w:r w:rsidRPr="0064338C">
              <w:t xml:space="preserve"> copias simples legibles de todos los documentos aquí señalados y presentar sus originales o copias certificadas ante fedatario público para su cotejo, mismas que serán devueltas una vez que hayan sido cotejados. Las presentes Reglas </w:t>
            </w:r>
            <w:r w:rsidR="0075531B" w:rsidRPr="00FB33CF">
              <w:rPr>
                <w:color w:val="FF0000"/>
              </w:rPr>
              <w:t xml:space="preserve">indican </w:t>
            </w:r>
            <w:r w:rsidRPr="0064338C">
              <w:t>los documentos que deberán presentarse en original.</w:t>
            </w:r>
          </w:p>
        </w:tc>
        <w:tc>
          <w:tcPr>
            <w:tcW w:w="476" w:type="pct"/>
          </w:tcPr>
          <w:p w:rsidR="003F331F" w:rsidRPr="0064338C" w:rsidRDefault="003F331F" w:rsidP="00D81119">
            <w:pPr>
              <w:pStyle w:val="Texto"/>
              <w:spacing w:line="221" w:lineRule="exact"/>
              <w:ind w:firstLine="0"/>
              <w:rPr>
                <w:rFonts w:eastAsia="Calibri"/>
                <w:szCs w:val="18"/>
                <w:lang w:val="es-MX" w:eastAsia="en-US"/>
              </w:rPr>
            </w:pPr>
            <w:r w:rsidRPr="0064338C">
              <w:rPr>
                <w:rFonts w:eastAsia="Calibri"/>
                <w:szCs w:val="18"/>
                <w:lang w:val="es-MX" w:eastAsia="en-US"/>
              </w:rPr>
              <w:t>Simplificación de documentación.</w:t>
            </w:r>
          </w:p>
        </w:tc>
      </w:tr>
      <w:tr w:rsidR="0064338C" w:rsidRPr="0064338C" w:rsidTr="00CF135F">
        <w:tc>
          <w:tcPr>
            <w:tcW w:w="1880" w:type="pct"/>
          </w:tcPr>
          <w:p w:rsidR="003F331F" w:rsidRPr="0064338C" w:rsidRDefault="003F331F" w:rsidP="00635EF1">
            <w:pPr>
              <w:pStyle w:val="Texto"/>
              <w:spacing w:line="221" w:lineRule="exact"/>
              <w:ind w:firstLine="0"/>
              <w:jc w:val="center"/>
              <w:rPr>
                <w:b/>
              </w:rPr>
            </w:pPr>
            <w:r w:rsidRPr="0064338C">
              <w:rPr>
                <w:b/>
              </w:rPr>
              <w:t>Capítulo V. Del otorgamiento de los apoyos</w:t>
            </w:r>
          </w:p>
        </w:tc>
        <w:tc>
          <w:tcPr>
            <w:tcW w:w="2644" w:type="pct"/>
          </w:tcPr>
          <w:p w:rsidR="003F331F" w:rsidRPr="0064338C" w:rsidRDefault="003F331F" w:rsidP="00364095">
            <w:pPr>
              <w:pStyle w:val="Texto"/>
              <w:spacing w:line="221" w:lineRule="exact"/>
              <w:ind w:firstLine="0"/>
              <w:jc w:val="center"/>
              <w:rPr>
                <w:b/>
              </w:rPr>
            </w:pPr>
            <w:r w:rsidRPr="0064338C">
              <w:rPr>
                <w:b/>
              </w:rPr>
              <w:t>Capítulo V. Del otorgamiento de los apoyos</w:t>
            </w:r>
          </w:p>
        </w:tc>
        <w:tc>
          <w:tcPr>
            <w:tcW w:w="476" w:type="pct"/>
          </w:tcPr>
          <w:p w:rsidR="003F331F" w:rsidRPr="0064338C" w:rsidRDefault="003F331F" w:rsidP="00D81119">
            <w:pPr>
              <w:pStyle w:val="Texto"/>
              <w:spacing w:line="221"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spacing w:line="221" w:lineRule="exact"/>
              <w:ind w:firstLine="0"/>
              <w:jc w:val="center"/>
              <w:rPr>
                <w:b/>
              </w:rPr>
            </w:pPr>
            <w:r w:rsidRPr="0064338C">
              <w:rPr>
                <w:b/>
              </w:rPr>
              <w:t>Sección I. De la presentación de solicitudes de apoyo</w:t>
            </w:r>
          </w:p>
        </w:tc>
        <w:tc>
          <w:tcPr>
            <w:tcW w:w="2644" w:type="pct"/>
          </w:tcPr>
          <w:p w:rsidR="003F331F" w:rsidRPr="0064338C" w:rsidRDefault="003F331F" w:rsidP="00364095">
            <w:pPr>
              <w:pStyle w:val="Texto"/>
              <w:spacing w:line="221" w:lineRule="exact"/>
              <w:ind w:firstLine="0"/>
              <w:jc w:val="center"/>
              <w:rPr>
                <w:b/>
              </w:rPr>
            </w:pPr>
            <w:r w:rsidRPr="0064338C">
              <w:rPr>
                <w:b/>
              </w:rPr>
              <w:t>Sección I. De la presentación de solicitudes de apoyo</w:t>
            </w:r>
          </w:p>
        </w:tc>
        <w:tc>
          <w:tcPr>
            <w:tcW w:w="476" w:type="pct"/>
          </w:tcPr>
          <w:p w:rsidR="003F331F" w:rsidRPr="0064338C" w:rsidRDefault="003F331F" w:rsidP="00D81119">
            <w:pPr>
              <w:pStyle w:val="Texto"/>
              <w:spacing w:line="221"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0A58EC">
            <w:pPr>
              <w:pStyle w:val="Texto"/>
              <w:spacing w:line="221" w:lineRule="exact"/>
            </w:pPr>
            <w:r w:rsidRPr="0064338C">
              <w:rPr>
                <w:b/>
              </w:rPr>
              <w:t>Artículo 20.</w:t>
            </w:r>
            <w:r w:rsidRPr="0064338C">
              <w:t xml:space="preserve"> Para presentar una solicitud de apoyos del programa, la persona solicitante o su representante legal deberán atender el procedimiento siguiente:</w:t>
            </w:r>
          </w:p>
        </w:tc>
        <w:tc>
          <w:tcPr>
            <w:tcW w:w="2644" w:type="pct"/>
          </w:tcPr>
          <w:p w:rsidR="003F331F" w:rsidRPr="0064338C" w:rsidRDefault="003F331F" w:rsidP="00364095">
            <w:pPr>
              <w:pStyle w:val="Texto"/>
              <w:spacing w:line="221" w:lineRule="exact"/>
            </w:pPr>
            <w:r w:rsidRPr="0064338C">
              <w:rPr>
                <w:b/>
              </w:rPr>
              <w:t>Artículo 20.</w:t>
            </w:r>
            <w:r w:rsidRPr="0064338C">
              <w:t xml:space="preserve"> Para presentar una solicitud de apoyos del programa, la persona solicitante o su representante legal deberán atender el procedimiento siguiente:</w:t>
            </w:r>
          </w:p>
        </w:tc>
        <w:tc>
          <w:tcPr>
            <w:tcW w:w="476" w:type="pct"/>
          </w:tcPr>
          <w:p w:rsidR="003F331F" w:rsidRPr="0064338C" w:rsidRDefault="003F331F" w:rsidP="00D81119">
            <w:pPr>
              <w:pStyle w:val="Texto"/>
              <w:spacing w:line="221"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spacing w:line="221" w:lineRule="exact"/>
              <w:ind w:firstLine="0"/>
              <w:rPr>
                <w:b/>
              </w:rPr>
            </w:pPr>
            <w:r w:rsidRPr="0064338C">
              <w:rPr>
                <w:b/>
              </w:rPr>
              <w:t>I. Registro de la Solicitud Única de Apoyo</w:t>
            </w:r>
          </w:p>
        </w:tc>
        <w:tc>
          <w:tcPr>
            <w:tcW w:w="2644" w:type="pct"/>
          </w:tcPr>
          <w:p w:rsidR="003F331F" w:rsidRPr="0064338C" w:rsidRDefault="003F331F" w:rsidP="00364095">
            <w:pPr>
              <w:pStyle w:val="Texto"/>
              <w:spacing w:line="221" w:lineRule="exact"/>
              <w:ind w:firstLine="0"/>
              <w:rPr>
                <w:b/>
              </w:rPr>
            </w:pPr>
            <w:r w:rsidRPr="0064338C">
              <w:rPr>
                <w:b/>
              </w:rPr>
              <w:t>I. Registro de la Solicitud Única de Apoyo</w:t>
            </w:r>
          </w:p>
        </w:tc>
        <w:tc>
          <w:tcPr>
            <w:tcW w:w="476" w:type="pct"/>
          </w:tcPr>
          <w:p w:rsidR="003F331F" w:rsidRPr="0064338C" w:rsidRDefault="003F331F" w:rsidP="00D81119">
            <w:pPr>
              <w:pStyle w:val="Texto"/>
              <w:spacing w:line="221"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spacing w:line="221" w:lineRule="exact"/>
              <w:ind w:firstLine="0"/>
            </w:pPr>
            <w:r w:rsidRPr="0064338C">
              <w:t xml:space="preserve">Para registrar la solicitud de apoyos, la persona solicitante o su representante legal podrán elegir entre dos alternativas: </w:t>
            </w:r>
            <w:r w:rsidRPr="0064338C">
              <w:rPr>
                <w:b/>
              </w:rPr>
              <w:t>Registro en línea o Registro presencial.</w:t>
            </w:r>
          </w:p>
        </w:tc>
        <w:tc>
          <w:tcPr>
            <w:tcW w:w="2644" w:type="pct"/>
          </w:tcPr>
          <w:p w:rsidR="003F331F" w:rsidRPr="0064338C" w:rsidRDefault="003F331F" w:rsidP="00364095">
            <w:pPr>
              <w:pStyle w:val="Texto"/>
              <w:spacing w:line="221" w:lineRule="exact"/>
              <w:ind w:firstLine="0"/>
            </w:pPr>
            <w:r w:rsidRPr="0064338C">
              <w:t xml:space="preserve">Para registrar la solicitud de apoyos, la persona solicitante o su representante legal podrán elegir entre dos alternativas: </w:t>
            </w:r>
            <w:r w:rsidRPr="0064338C">
              <w:rPr>
                <w:b/>
              </w:rPr>
              <w:t>Registro en línea o Registro presencial.</w:t>
            </w:r>
          </w:p>
        </w:tc>
        <w:tc>
          <w:tcPr>
            <w:tcW w:w="476" w:type="pct"/>
          </w:tcPr>
          <w:p w:rsidR="003F331F" w:rsidRPr="0064338C" w:rsidRDefault="003F331F" w:rsidP="00D81119">
            <w:pPr>
              <w:pStyle w:val="Texto"/>
              <w:spacing w:line="221"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ROMANOS"/>
              <w:spacing w:line="221" w:lineRule="exact"/>
              <w:ind w:left="0" w:firstLine="0"/>
            </w:pPr>
            <w:r w:rsidRPr="0064338C">
              <w:rPr>
                <w:b/>
              </w:rPr>
              <w:lastRenderedPageBreak/>
              <w:t>A.</w:t>
            </w:r>
            <w:r w:rsidRPr="0064338C">
              <w:rPr>
                <w:b/>
              </w:rPr>
              <w:tab/>
              <w:t>Registro en línea</w:t>
            </w:r>
            <w:r w:rsidRPr="0064338C">
              <w:t>.- Este registro permite a la persona solicitante o su representante legal cargar la solicitud única de apoyos en la página de internet de la CONAFOR y generar una cita para entregar a la CONAFOR los requisitos para solicitar apoyos.</w:t>
            </w:r>
          </w:p>
        </w:tc>
        <w:tc>
          <w:tcPr>
            <w:tcW w:w="2644" w:type="pct"/>
          </w:tcPr>
          <w:p w:rsidR="003F331F" w:rsidRPr="0064338C" w:rsidRDefault="003F331F" w:rsidP="00364095">
            <w:pPr>
              <w:pStyle w:val="ROMANOS"/>
              <w:spacing w:line="221" w:lineRule="exact"/>
              <w:ind w:left="0" w:firstLine="0"/>
            </w:pPr>
            <w:r w:rsidRPr="0064338C">
              <w:rPr>
                <w:b/>
              </w:rPr>
              <w:t>A.</w:t>
            </w:r>
            <w:r w:rsidRPr="0064338C">
              <w:rPr>
                <w:b/>
              </w:rPr>
              <w:tab/>
              <w:t>Registro en línea</w:t>
            </w:r>
            <w:r w:rsidRPr="0064338C">
              <w:t>.- Este registro permite a la persona solicitante o su representante legal cargar la solicitud única de apoyos en la página de internet de la CONAFOR y generar una cita para entregar a la CONAFOR los requisitos para solicitar apoyos.</w:t>
            </w:r>
          </w:p>
        </w:tc>
        <w:tc>
          <w:tcPr>
            <w:tcW w:w="476" w:type="pct"/>
          </w:tcPr>
          <w:p w:rsidR="003F331F" w:rsidRPr="0064338C" w:rsidRDefault="003F331F" w:rsidP="00D81119">
            <w:pPr>
              <w:pStyle w:val="ROMANOS"/>
              <w:spacing w:line="221"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21" w:lineRule="exact"/>
              <w:ind w:left="0" w:firstLine="0"/>
            </w:pPr>
            <w:r w:rsidRPr="0064338C">
              <w:tab/>
              <w:t>La persona solicitante o su representante legal que opte por esta alternativa, deberán:</w:t>
            </w:r>
          </w:p>
        </w:tc>
        <w:tc>
          <w:tcPr>
            <w:tcW w:w="2644" w:type="pct"/>
          </w:tcPr>
          <w:p w:rsidR="003F331F" w:rsidRPr="0064338C" w:rsidRDefault="003F331F" w:rsidP="00364095">
            <w:pPr>
              <w:pStyle w:val="ROMANOS"/>
              <w:spacing w:line="221" w:lineRule="exact"/>
              <w:ind w:left="0" w:firstLine="0"/>
            </w:pPr>
            <w:r w:rsidRPr="0064338C">
              <w:tab/>
              <w:t>La persona solicitante o su representante legal que opte por esta alternativa, deberán:</w:t>
            </w:r>
          </w:p>
        </w:tc>
        <w:tc>
          <w:tcPr>
            <w:tcW w:w="476" w:type="pct"/>
          </w:tcPr>
          <w:p w:rsidR="003F331F" w:rsidRPr="0064338C" w:rsidRDefault="003F331F" w:rsidP="00D81119">
            <w:pPr>
              <w:pStyle w:val="ROMANOS"/>
              <w:spacing w:line="221"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INCISO"/>
              <w:spacing w:line="221" w:lineRule="exact"/>
              <w:ind w:left="0" w:firstLine="0"/>
            </w:pPr>
            <w:r w:rsidRPr="0064338C">
              <w:rPr>
                <w:b/>
              </w:rPr>
              <w:t>1.</w:t>
            </w:r>
            <w:r w:rsidRPr="0064338C">
              <w:rPr>
                <w:b/>
              </w:rPr>
              <w:tab/>
            </w:r>
            <w:r w:rsidRPr="0064338C">
              <w:t>Registrarse en el Portal de Trámites de la CONAFOR para generar su cuenta y clave de acceso.</w:t>
            </w:r>
          </w:p>
        </w:tc>
        <w:tc>
          <w:tcPr>
            <w:tcW w:w="2644" w:type="pct"/>
          </w:tcPr>
          <w:p w:rsidR="003F331F" w:rsidRPr="0064338C" w:rsidRDefault="003F331F" w:rsidP="00364095">
            <w:pPr>
              <w:pStyle w:val="INCISO"/>
              <w:spacing w:line="221" w:lineRule="exact"/>
              <w:ind w:left="0" w:firstLine="0"/>
            </w:pPr>
            <w:r w:rsidRPr="0064338C">
              <w:rPr>
                <w:b/>
              </w:rPr>
              <w:t>1.</w:t>
            </w:r>
            <w:r w:rsidRPr="0064338C">
              <w:rPr>
                <w:b/>
              </w:rPr>
              <w:tab/>
            </w:r>
            <w:r w:rsidRPr="0064338C">
              <w:t>Registrarse en el Portal de Trámites de la CONAFOR para generar su cuenta y clave de acceso.</w:t>
            </w:r>
          </w:p>
        </w:tc>
        <w:tc>
          <w:tcPr>
            <w:tcW w:w="476" w:type="pct"/>
          </w:tcPr>
          <w:p w:rsidR="003F331F" w:rsidRPr="0064338C" w:rsidRDefault="003F331F" w:rsidP="00D81119">
            <w:pPr>
              <w:pStyle w:val="INCISO"/>
              <w:spacing w:line="221"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INCISO"/>
              <w:spacing w:line="221" w:lineRule="exact"/>
              <w:ind w:left="0" w:firstLine="0"/>
            </w:pPr>
            <w:r w:rsidRPr="0064338C">
              <w:rPr>
                <w:b/>
              </w:rPr>
              <w:t>2.</w:t>
            </w:r>
            <w:r w:rsidRPr="0064338C">
              <w:rPr>
                <w:b/>
              </w:rPr>
              <w:tab/>
            </w:r>
            <w:r w:rsidRPr="0064338C">
              <w:t>Con su cuenta y clave de acceso deberán llenar la solicitud única de apoyo y el formato técnico complementario correspondiente al componente, concepto o modalidad de apoyo solicitado. También deberán cargar en el sistema de manera clara, legible y en formato electrónico, la documentación que establece el artículo 19 de las presentes Reglas y, en su caso, los requisitos específicos que establezca el componente, concepto o modalidad de apoyo de su interés en las presentes Reglas, en sus anexos o en la convocatoria respectiva.</w:t>
            </w:r>
          </w:p>
        </w:tc>
        <w:tc>
          <w:tcPr>
            <w:tcW w:w="2644" w:type="pct"/>
          </w:tcPr>
          <w:p w:rsidR="003F331F" w:rsidRPr="0064338C" w:rsidRDefault="003F331F" w:rsidP="00364095">
            <w:pPr>
              <w:pStyle w:val="INCISO"/>
              <w:spacing w:line="221" w:lineRule="exact"/>
              <w:ind w:left="0" w:firstLine="0"/>
            </w:pPr>
            <w:r w:rsidRPr="0064338C">
              <w:rPr>
                <w:b/>
              </w:rPr>
              <w:t>2.</w:t>
            </w:r>
            <w:r w:rsidRPr="0064338C">
              <w:rPr>
                <w:b/>
              </w:rPr>
              <w:tab/>
            </w:r>
            <w:r w:rsidRPr="0064338C">
              <w:t>Con su cuenta y clave de acceso deberán llenar la solicitud única de apoyo y el formato técnico complementario correspondiente al componente, concepto o modalidad de apoyo solicitado. También deberán cargar en el sistema de manera clara, legible y en formato electrónico, la documentación que establece el artículo 19 de las presentes Reglas y, en su caso, los requisitos específicos que establezca el componente, concepto o modalidad de apoyo de su interés en las presentes Reglas, en sus anexos o en la convocatoria respectiva.</w:t>
            </w:r>
          </w:p>
        </w:tc>
        <w:tc>
          <w:tcPr>
            <w:tcW w:w="476" w:type="pct"/>
          </w:tcPr>
          <w:p w:rsidR="003F331F" w:rsidRPr="0064338C" w:rsidRDefault="003F331F" w:rsidP="00D81119">
            <w:pPr>
              <w:pStyle w:val="INCISO"/>
              <w:spacing w:line="221"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INCISO"/>
              <w:spacing w:line="225" w:lineRule="exact"/>
              <w:ind w:left="0" w:firstLine="0"/>
            </w:pPr>
            <w:r w:rsidRPr="0064338C">
              <w:rPr>
                <w:b/>
              </w:rPr>
              <w:t>3.</w:t>
            </w:r>
            <w:r w:rsidRPr="0064338C">
              <w:rPr>
                <w:b/>
              </w:rPr>
              <w:tab/>
            </w:r>
            <w:r w:rsidRPr="0064338C">
              <w:t>Hecho lo anterior, el sistema electrónico generará un Folio de Solicitud y una cita para que la persona solicitante o su representante legal acrediten físicamente ante la CONAFOR los requisitos generales y específicos establecidos en las presentes reglas de operación y sus anexos, según el componente, concepto y modalidad de apoyo solicitado.</w:t>
            </w:r>
          </w:p>
        </w:tc>
        <w:tc>
          <w:tcPr>
            <w:tcW w:w="2644" w:type="pct"/>
          </w:tcPr>
          <w:p w:rsidR="003F331F" w:rsidRPr="0064338C" w:rsidRDefault="003F331F" w:rsidP="00364095">
            <w:pPr>
              <w:pStyle w:val="INCISO"/>
              <w:spacing w:line="225" w:lineRule="exact"/>
              <w:ind w:left="0" w:firstLine="0"/>
            </w:pPr>
            <w:r w:rsidRPr="0064338C">
              <w:rPr>
                <w:b/>
              </w:rPr>
              <w:t>3.</w:t>
            </w:r>
            <w:r w:rsidRPr="0064338C">
              <w:rPr>
                <w:b/>
              </w:rPr>
              <w:tab/>
            </w:r>
            <w:r w:rsidRPr="0064338C">
              <w:t>Hecho lo anterior, el sistema electrónico generará un Folio de Solicitud y una cita para que la persona solicitante o su representante legal acrediten físicamente ante la CONAFOR los requisitos generales y específicos establecidos en las presentes reglas de operación y sus anexos, según el componente, concepto y modalidad de apoyo solicitado.</w:t>
            </w:r>
          </w:p>
        </w:tc>
        <w:tc>
          <w:tcPr>
            <w:tcW w:w="476" w:type="pct"/>
          </w:tcPr>
          <w:p w:rsidR="003F331F" w:rsidRPr="0064338C" w:rsidRDefault="003F331F" w:rsidP="00D81119">
            <w:pPr>
              <w:pStyle w:val="INCISO"/>
              <w:spacing w:line="225"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INCISO"/>
              <w:spacing w:line="225" w:lineRule="exact"/>
              <w:ind w:left="0" w:firstLine="0"/>
            </w:pPr>
            <w:r w:rsidRPr="0064338C">
              <w:rPr>
                <w:b/>
              </w:rPr>
              <w:t>4.</w:t>
            </w:r>
            <w:r w:rsidRPr="0064338C">
              <w:rPr>
                <w:b/>
              </w:rPr>
              <w:tab/>
            </w:r>
            <w:r w:rsidRPr="0064338C">
              <w:t>Finalmente, la persona solicitante o su representante legal deberán imprimir la solicitud única de apoyo y el formato técnico complementario, para firmarlo y presentarlo a la CONAFOR en la fecha de cita estipulada, junto con los demás requisitos para solicitar apoyos, en los términos establecidos por la fracción II del presente artículo.</w:t>
            </w:r>
          </w:p>
        </w:tc>
        <w:tc>
          <w:tcPr>
            <w:tcW w:w="2644" w:type="pct"/>
          </w:tcPr>
          <w:p w:rsidR="003F331F" w:rsidRPr="0064338C" w:rsidRDefault="003F331F" w:rsidP="00364095">
            <w:pPr>
              <w:pStyle w:val="INCISO"/>
              <w:spacing w:line="225" w:lineRule="exact"/>
              <w:ind w:left="0" w:firstLine="0"/>
            </w:pPr>
            <w:r w:rsidRPr="0064338C">
              <w:rPr>
                <w:b/>
              </w:rPr>
              <w:t>4.</w:t>
            </w:r>
            <w:r w:rsidRPr="0064338C">
              <w:rPr>
                <w:b/>
              </w:rPr>
              <w:tab/>
            </w:r>
            <w:r w:rsidRPr="0064338C">
              <w:t>Finalmente, la persona solicitante o su representante legal deberán imprimir la solicitud única de apoyo y el formato técnico complementario, para firmarlo y presentarlo a la CONAFOR en la fecha de cita estipulada, junto con los demás requisitos para solicitar apoyos, en los términos establecidos por la fracción II del presente artículo.</w:t>
            </w:r>
          </w:p>
        </w:tc>
        <w:tc>
          <w:tcPr>
            <w:tcW w:w="476" w:type="pct"/>
          </w:tcPr>
          <w:p w:rsidR="003F331F" w:rsidRPr="0064338C" w:rsidRDefault="003F331F" w:rsidP="00D81119">
            <w:pPr>
              <w:pStyle w:val="INCISO"/>
              <w:spacing w:line="225"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INCISO"/>
              <w:spacing w:line="225" w:lineRule="exact"/>
              <w:ind w:left="0" w:firstLine="0"/>
            </w:pPr>
            <w:r w:rsidRPr="0064338C">
              <w:tab/>
              <w:t xml:space="preserve">La persona solicitante del concepto de apoyo </w:t>
            </w:r>
            <w:r w:rsidRPr="0064338C">
              <w:rPr>
                <w:b/>
              </w:rPr>
              <w:t>DC.6 Becas para alumnos en Sistema educativo CECFOR</w:t>
            </w:r>
            <w:r w:rsidRPr="0064338C">
              <w:t>, deberán presentar su solicitud en el Centro de Educación y Capacitación Forestal que le corresponda.</w:t>
            </w:r>
          </w:p>
        </w:tc>
        <w:tc>
          <w:tcPr>
            <w:tcW w:w="2644" w:type="pct"/>
          </w:tcPr>
          <w:p w:rsidR="003F331F" w:rsidRPr="0064338C" w:rsidRDefault="003F331F" w:rsidP="00364095">
            <w:pPr>
              <w:pStyle w:val="INCISO"/>
              <w:spacing w:line="225" w:lineRule="exact"/>
              <w:ind w:left="0" w:firstLine="0"/>
            </w:pPr>
            <w:r w:rsidRPr="0064338C">
              <w:tab/>
              <w:t xml:space="preserve">La persona solicitante del concepto de apoyo </w:t>
            </w:r>
            <w:r w:rsidRPr="0064338C">
              <w:rPr>
                <w:b/>
              </w:rPr>
              <w:t>DC.6 Becas para alumnos en Sistema educativo CECFOR</w:t>
            </w:r>
            <w:r w:rsidRPr="0064338C">
              <w:t>, deberán presentar su solicitud en el Centro de Educación y Capacitación Forestal que le corresponda.</w:t>
            </w:r>
          </w:p>
        </w:tc>
        <w:tc>
          <w:tcPr>
            <w:tcW w:w="476" w:type="pct"/>
          </w:tcPr>
          <w:p w:rsidR="003F331F" w:rsidRPr="0064338C" w:rsidRDefault="003F331F" w:rsidP="00D81119">
            <w:pPr>
              <w:pStyle w:val="INCISO"/>
              <w:spacing w:line="225"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Texto"/>
              <w:spacing w:line="225" w:lineRule="exact"/>
              <w:ind w:firstLine="0"/>
            </w:pPr>
            <w:r w:rsidRPr="0064338C">
              <w:t>En caso de no contar con los servicios tecnológicos de internet, la persona solicitante o su representante legal podrán acudir a la oficina receptora de la Gerencia Estatal de la CONAFOR más cercana, para presentar físicamente su solicitud única de apoyo y los demás requisitos necesarios para solicitar apoyos, como a continuación se detalla.</w:t>
            </w:r>
          </w:p>
        </w:tc>
        <w:tc>
          <w:tcPr>
            <w:tcW w:w="2644" w:type="pct"/>
          </w:tcPr>
          <w:p w:rsidR="003F331F" w:rsidRPr="0064338C" w:rsidRDefault="003F331F" w:rsidP="00364095">
            <w:pPr>
              <w:pStyle w:val="Texto"/>
              <w:spacing w:line="225" w:lineRule="exact"/>
              <w:ind w:firstLine="0"/>
            </w:pPr>
            <w:r w:rsidRPr="0064338C">
              <w:t>En caso de no contar con los servicios tecnológicos de internet, la persona solicitante o su representante legal podrán acudir a la oficina receptora de la Gerencia Estatal de la CONAFOR más cercana, para presentar físicamente su solicitud única de apoyo y los demás requisitos necesarios para solicitar apoyos, como a continuación se detalla.</w:t>
            </w:r>
          </w:p>
        </w:tc>
        <w:tc>
          <w:tcPr>
            <w:tcW w:w="476" w:type="pct"/>
          </w:tcPr>
          <w:p w:rsidR="003F331F" w:rsidRPr="0064338C" w:rsidRDefault="003F331F" w:rsidP="00D81119">
            <w:pPr>
              <w:pStyle w:val="Texto"/>
              <w:spacing w:line="225"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ROMANOS"/>
              <w:spacing w:line="225" w:lineRule="exact"/>
              <w:ind w:left="0" w:firstLine="0"/>
            </w:pPr>
            <w:r w:rsidRPr="0064338C">
              <w:rPr>
                <w:b/>
              </w:rPr>
              <w:t>B.</w:t>
            </w:r>
            <w:r w:rsidRPr="0064338C">
              <w:rPr>
                <w:b/>
              </w:rPr>
              <w:tab/>
              <w:t>Registro presencial</w:t>
            </w:r>
            <w:r w:rsidRPr="0064338C">
              <w:t xml:space="preserve">.- Este registro permite a la persona solicitante o su </w:t>
            </w:r>
            <w:r w:rsidRPr="0064338C">
              <w:lastRenderedPageBreak/>
              <w:t>representante legal registrar y presentar directamente la solicitud única de apoyo, el formato técnico complementario y los demás requisitos para solicitar apoyos, en las oficinas receptoras de las Gerencias Estatales de la CONAFOR.</w:t>
            </w:r>
          </w:p>
        </w:tc>
        <w:tc>
          <w:tcPr>
            <w:tcW w:w="2644" w:type="pct"/>
          </w:tcPr>
          <w:p w:rsidR="003F331F" w:rsidRPr="0064338C" w:rsidRDefault="003F331F" w:rsidP="00364095">
            <w:pPr>
              <w:pStyle w:val="ROMANOS"/>
              <w:spacing w:line="225" w:lineRule="exact"/>
              <w:ind w:left="0" w:firstLine="0"/>
            </w:pPr>
            <w:r w:rsidRPr="0064338C">
              <w:rPr>
                <w:b/>
              </w:rPr>
              <w:lastRenderedPageBreak/>
              <w:t>B.</w:t>
            </w:r>
            <w:r w:rsidRPr="0064338C">
              <w:rPr>
                <w:b/>
              </w:rPr>
              <w:tab/>
              <w:t>Registro presencial</w:t>
            </w:r>
            <w:r w:rsidRPr="0064338C">
              <w:t xml:space="preserve">.- Este registro permite a la persona solicitante o su representante legal registrar y presentar directamente </w:t>
            </w:r>
            <w:r w:rsidRPr="0064338C">
              <w:lastRenderedPageBreak/>
              <w:t>la solicitud única de apoyo, el formato técnico complementario y los demás requisitos para solicitar apoyos, en las oficinas receptoras de las Gerencias Estatales de la CONAFOR.</w:t>
            </w:r>
          </w:p>
        </w:tc>
        <w:tc>
          <w:tcPr>
            <w:tcW w:w="476" w:type="pct"/>
          </w:tcPr>
          <w:p w:rsidR="003F331F" w:rsidRPr="0064338C" w:rsidRDefault="003F331F" w:rsidP="00D81119">
            <w:pPr>
              <w:pStyle w:val="ROMANOS"/>
              <w:spacing w:line="225"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Texto"/>
              <w:spacing w:line="225" w:lineRule="exact"/>
              <w:ind w:firstLine="0"/>
            </w:pPr>
            <w:r w:rsidRPr="0064338C">
              <w:lastRenderedPageBreak/>
              <w:t>La persona solicitante o su representante legal que opte por esta alternativa, deberán llenar con letra de molde, en forma electrónica o con máquina de escribir, la solicitud única de apoyo y el formato técnico complementario correspondiente al componente, concepto o modalidad de apoyo de su interés. Ambos documentos deberán firmarse por la persona solicitante o su representante legal para que puedan ser presentados a la CONAFOR en los términos establecidos por la fracción II del presente artículo.</w:t>
            </w:r>
          </w:p>
        </w:tc>
        <w:tc>
          <w:tcPr>
            <w:tcW w:w="2644" w:type="pct"/>
          </w:tcPr>
          <w:p w:rsidR="003F331F" w:rsidRPr="0064338C" w:rsidRDefault="003F331F" w:rsidP="00364095">
            <w:pPr>
              <w:pStyle w:val="Texto"/>
              <w:spacing w:line="225" w:lineRule="exact"/>
              <w:ind w:firstLine="0"/>
            </w:pPr>
            <w:r w:rsidRPr="0064338C">
              <w:t>La persona solicitante o su representante legal que opte por esta alternativa, deberán llenar con letra de molde, en forma electrónica o con máquina de escribir, la solicitud única de apoyo y el formato técnico complementario correspondiente al componente, concepto o modalidad de apoyo de su interés. Ambos documentos deberán firmarse por la persona solicitante o su representante legal para que puedan ser presentados a la CONAFOR en los términos establecidos por la fracción II del presente artículo.</w:t>
            </w:r>
          </w:p>
        </w:tc>
        <w:tc>
          <w:tcPr>
            <w:tcW w:w="476" w:type="pct"/>
          </w:tcPr>
          <w:p w:rsidR="003F331F" w:rsidRPr="0064338C" w:rsidRDefault="003F331F" w:rsidP="00D81119">
            <w:pPr>
              <w:pStyle w:val="Texto"/>
              <w:spacing w:line="225"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spacing w:line="225" w:lineRule="exact"/>
              <w:ind w:firstLine="0"/>
              <w:rPr>
                <w:b/>
              </w:rPr>
            </w:pPr>
            <w:r w:rsidRPr="0064338C">
              <w:rPr>
                <w:b/>
              </w:rPr>
              <w:t>II. Presentación de los requisitos para solicitar apoyos</w:t>
            </w:r>
          </w:p>
        </w:tc>
        <w:tc>
          <w:tcPr>
            <w:tcW w:w="2644" w:type="pct"/>
          </w:tcPr>
          <w:p w:rsidR="003F331F" w:rsidRPr="0064338C" w:rsidRDefault="003F331F" w:rsidP="00364095">
            <w:pPr>
              <w:pStyle w:val="Texto"/>
              <w:spacing w:line="225" w:lineRule="exact"/>
              <w:ind w:firstLine="0"/>
              <w:rPr>
                <w:b/>
              </w:rPr>
            </w:pPr>
            <w:r w:rsidRPr="0064338C">
              <w:rPr>
                <w:b/>
              </w:rPr>
              <w:t>II. Presentación de los requisitos para solicitar apoyos</w:t>
            </w:r>
          </w:p>
        </w:tc>
        <w:tc>
          <w:tcPr>
            <w:tcW w:w="476" w:type="pct"/>
          </w:tcPr>
          <w:p w:rsidR="003F331F" w:rsidRPr="0064338C" w:rsidRDefault="003F331F" w:rsidP="00D81119">
            <w:pPr>
              <w:pStyle w:val="Texto"/>
              <w:spacing w:line="225"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spacing w:line="225" w:lineRule="exact"/>
              <w:ind w:firstLine="0"/>
            </w:pPr>
            <w:r w:rsidRPr="0064338C">
              <w:t xml:space="preserve">Una vez reunidos todos los requisitos para solicitar apoyos, la persona solicitante o su representante legal deberán presentarlos físicamente en la oficina receptora de la Gerencia Estatal de la CONAFOR más cercana o en el CECFOR correspondiente, en caso de solicitar apoyos para el concepto </w:t>
            </w:r>
            <w:r w:rsidRPr="0064338C">
              <w:rPr>
                <w:b/>
              </w:rPr>
              <w:t>DC.6 Becas para alumnos en Sistema educativo CECFOR</w:t>
            </w:r>
            <w:r w:rsidRPr="0064338C">
              <w:t>.</w:t>
            </w:r>
          </w:p>
        </w:tc>
        <w:tc>
          <w:tcPr>
            <w:tcW w:w="2644" w:type="pct"/>
          </w:tcPr>
          <w:p w:rsidR="003F331F" w:rsidRPr="0064338C" w:rsidRDefault="003F331F" w:rsidP="00364095">
            <w:pPr>
              <w:pStyle w:val="Texto"/>
              <w:spacing w:line="225" w:lineRule="exact"/>
              <w:ind w:firstLine="0"/>
            </w:pPr>
            <w:r w:rsidRPr="0064338C">
              <w:t xml:space="preserve">Una vez reunidos todos los requisitos para solicitar apoyos, la persona solicitante o su representante legal deberán presentarlos físicamente en la oficina receptora de la Gerencia Estatal de la CONAFOR más cercana o en el CECFOR correspondiente, en caso de solicitar apoyos para el concepto </w:t>
            </w:r>
            <w:r w:rsidRPr="0064338C">
              <w:rPr>
                <w:b/>
              </w:rPr>
              <w:t>DC.6 Becas para alumnos en Sistema educativo CECFOR</w:t>
            </w:r>
            <w:r w:rsidRPr="0064338C">
              <w:t>.</w:t>
            </w:r>
          </w:p>
        </w:tc>
        <w:tc>
          <w:tcPr>
            <w:tcW w:w="476" w:type="pct"/>
          </w:tcPr>
          <w:p w:rsidR="003F331F" w:rsidRPr="0064338C" w:rsidRDefault="003F331F" w:rsidP="00D81119">
            <w:pPr>
              <w:pStyle w:val="Texto"/>
              <w:spacing w:line="225"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7908A7">
            <w:pPr>
              <w:pStyle w:val="Texto"/>
              <w:spacing w:line="225" w:lineRule="exact"/>
              <w:ind w:firstLine="0"/>
            </w:pPr>
            <w:r w:rsidRPr="0064338C">
              <w:t>Se deberá entregar a la CONAFOR copia simple de todos los requisitos, así como sus originales o copias certificadas por fedatario público para su cotejo, mismos que serán devueltos una vez que hayan sido cotejados, con excepción de aquellos que deban presentarse en original.</w:t>
            </w:r>
          </w:p>
        </w:tc>
        <w:tc>
          <w:tcPr>
            <w:tcW w:w="2644" w:type="pct"/>
          </w:tcPr>
          <w:p w:rsidR="003F331F" w:rsidRPr="0064338C" w:rsidRDefault="003F331F" w:rsidP="00364095">
            <w:pPr>
              <w:pStyle w:val="Texto"/>
              <w:spacing w:line="225" w:lineRule="exact"/>
              <w:ind w:firstLine="0"/>
            </w:pPr>
            <w:r w:rsidRPr="0064338C">
              <w:t>Se deberá entregar a la CONAFOR copia simple de todos los requisitos, así como sus originales o copias certificadas por fedatario público para su cotejo, mismos que serán devueltos una vez que hayan sido cotejados, con excepción de aquellos que deban presentarse en original.</w:t>
            </w:r>
          </w:p>
        </w:tc>
        <w:tc>
          <w:tcPr>
            <w:tcW w:w="476" w:type="pct"/>
          </w:tcPr>
          <w:p w:rsidR="003F331F" w:rsidRPr="0064338C" w:rsidRDefault="003F331F" w:rsidP="00D81119">
            <w:pPr>
              <w:pStyle w:val="Texto"/>
              <w:spacing w:line="225"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spacing w:line="225" w:lineRule="exact"/>
              <w:ind w:firstLine="0"/>
            </w:pPr>
            <w:r w:rsidRPr="0064338C">
              <w:t>La CONAFOR revisará los requisitos para solicitar apoyos y, en su caso, prevendrá a la persona interesada en ese momento o dentro de los 5 días hábiles siguientes para que complete únicamente la documentación faltante, la cual deberá presentarse dentro del término de 5 días hábiles contados a partir de la notificación. Transcurrido el plazo sin que se desahogue la prevención, la solicitud será desechada.</w:t>
            </w:r>
          </w:p>
        </w:tc>
        <w:tc>
          <w:tcPr>
            <w:tcW w:w="2644" w:type="pct"/>
          </w:tcPr>
          <w:p w:rsidR="003F331F" w:rsidRPr="0064338C" w:rsidRDefault="003F331F" w:rsidP="00364095">
            <w:pPr>
              <w:pStyle w:val="Texto"/>
              <w:spacing w:line="225" w:lineRule="exact"/>
              <w:ind w:firstLine="0"/>
            </w:pPr>
            <w:r w:rsidRPr="0064338C">
              <w:t>La CONAFOR revisará los requisitos para solicitar apoyos y, en su caso, prevendrá a la persona interesada en ese momento o dentro de los 5 días hábiles siguientes para que complete únicamente la documentación faltante, la cual deberá presentarse dentro del término de 5 días hábiles contados a partir de la notificación. Transcurrido el plazo sin que se desahogue la prevención, la solicitud será desechada.</w:t>
            </w:r>
          </w:p>
        </w:tc>
        <w:tc>
          <w:tcPr>
            <w:tcW w:w="476" w:type="pct"/>
          </w:tcPr>
          <w:p w:rsidR="003F331F" w:rsidRPr="0064338C" w:rsidRDefault="003F331F" w:rsidP="00D81119">
            <w:pPr>
              <w:pStyle w:val="Texto"/>
              <w:spacing w:line="225"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spacing w:line="225" w:lineRule="exact"/>
              <w:ind w:firstLine="0"/>
            </w:pPr>
            <w:r w:rsidRPr="0064338C">
              <w:t>La CONAFOR sólo recibirá la solicitud única y los formatos técnicos complementarios que estén llenados completa y correctamente. Tampoco recibirá documentación fuera del plazo establecido para la recepción de solicitudes señalado en la convocatoria correspondiente, ni fuera de las formas establecidas en las presentes Reglas.</w:t>
            </w:r>
          </w:p>
        </w:tc>
        <w:tc>
          <w:tcPr>
            <w:tcW w:w="2644" w:type="pct"/>
          </w:tcPr>
          <w:p w:rsidR="003F331F" w:rsidRPr="0064338C" w:rsidRDefault="003F331F" w:rsidP="00364095">
            <w:pPr>
              <w:pStyle w:val="Texto"/>
              <w:spacing w:line="225" w:lineRule="exact"/>
              <w:ind w:firstLine="0"/>
            </w:pPr>
            <w:r w:rsidRPr="0064338C">
              <w:t>La CONAFOR sólo recibirá la solicitud única y los formatos técnicos complementarios que estén llenados completa y correctamente. Tampoco recibirá documentación fuera del plazo establecido para la recepción de solicitudes señalado en la convocatoria correspondiente, ni fuera de las formas establecidas en las presentes Reglas.</w:t>
            </w:r>
          </w:p>
        </w:tc>
        <w:tc>
          <w:tcPr>
            <w:tcW w:w="476" w:type="pct"/>
          </w:tcPr>
          <w:p w:rsidR="003F331F" w:rsidRPr="0064338C" w:rsidRDefault="003F331F" w:rsidP="00D81119">
            <w:pPr>
              <w:pStyle w:val="Texto"/>
              <w:spacing w:line="225"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spacing w:line="225" w:lineRule="exact"/>
              <w:ind w:firstLine="0"/>
            </w:pPr>
            <w:r w:rsidRPr="0064338C">
              <w:t xml:space="preserve">En caso de que la persona solicitante o su representante legal registre su solicitud única de apoyo </w:t>
            </w:r>
            <w:r w:rsidRPr="0064338C">
              <w:rPr>
                <w:b/>
              </w:rPr>
              <w:t>de manera presencial</w:t>
            </w:r>
            <w:r w:rsidRPr="0064338C">
              <w:t xml:space="preserve">, la CONAFOR le expedirá un </w:t>
            </w:r>
            <w:r w:rsidRPr="0064338C">
              <w:rPr>
                <w:i/>
              </w:rPr>
              <w:t>Folio de Solicitud</w:t>
            </w:r>
            <w:r w:rsidRPr="0064338C">
              <w:t xml:space="preserve"> al momento de la </w:t>
            </w:r>
            <w:r w:rsidRPr="0064338C">
              <w:lastRenderedPageBreak/>
              <w:t>entrega de los requisitos para solicitar apoyos y un comprobante de recepción que contenga el nombre y firma de quien recibe, así como el sello oficial de la oficina receptora.</w:t>
            </w:r>
          </w:p>
        </w:tc>
        <w:tc>
          <w:tcPr>
            <w:tcW w:w="2644" w:type="pct"/>
          </w:tcPr>
          <w:p w:rsidR="003F331F" w:rsidRPr="0064338C" w:rsidRDefault="003F331F" w:rsidP="00364095">
            <w:pPr>
              <w:pStyle w:val="Texto"/>
              <w:spacing w:line="225" w:lineRule="exact"/>
              <w:ind w:firstLine="0"/>
            </w:pPr>
            <w:r w:rsidRPr="0064338C">
              <w:lastRenderedPageBreak/>
              <w:t xml:space="preserve">En caso de que la persona solicitante o su representante legal registre su solicitud única de apoyo </w:t>
            </w:r>
            <w:r w:rsidRPr="0064338C">
              <w:rPr>
                <w:b/>
              </w:rPr>
              <w:t>de manera presencial</w:t>
            </w:r>
            <w:r w:rsidRPr="0064338C">
              <w:t xml:space="preserve">, la CONAFOR le expedirá un </w:t>
            </w:r>
            <w:r w:rsidRPr="0064338C">
              <w:rPr>
                <w:i/>
              </w:rPr>
              <w:t>Folio de Solicitud</w:t>
            </w:r>
            <w:r w:rsidRPr="0064338C">
              <w:t xml:space="preserve"> al momento de la entrega de los requisitos para solicitar apoyos y un comprobante de </w:t>
            </w:r>
            <w:r w:rsidRPr="0064338C">
              <w:lastRenderedPageBreak/>
              <w:t>recepción que contenga el nombre y firma de quien recibe, así como el sello oficial de la oficina receptora.</w:t>
            </w:r>
          </w:p>
        </w:tc>
        <w:tc>
          <w:tcPr>
            <w:tcW w:w="476" w:type="pct"/>
          </w:tcPr>
          <w:p w:rsidR="003F331F" w:rsidRPr="0064338C" w:rsidRDefault="003F331F" w:rsidP="00D81119">
            <w:pPr>
              <w:pStyle w:val="Texto"/>
              <w:spacing w:line="225"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spacing w:line="225" w:lineRule="exact"/>
              <w:ind w:firstLine="0"/>
              <w:rPr>
                <w:b/>
              </w:rPr>
            </w:pPr>
            <w:r w:rsidRPr="0064338C">
              <w:rPr>
                <w:b/>
              </w:rPr>
              <w:lastRenderedPageBreak/>
              <w:t>III. Creación y entrega del Código del Expediente Digital</w:t>
            </w:r>
          </w:p>
        </w:tc>
        <w:tc>
          <w:tcPr>
            <w:tcW w:w="2644" w:type="pct"/>
          </w:tcPr>
          <w:p w:rsidR="003F331F" w:rsidRPr="0064338C" w:rsidRDefault="003F331F" w:rsidP="00364095">
            <w:pPr>
              <w:pStyle w:val="Texto"/>
              <w:spacing w:line="225" w:lineRule="exact"/>
              <w:ind w:firstLine="0"/>
              <w:rPr>
                <w:b/>
              </w:rPr>
            </w:pPr>
            <w:r w:rsidRPr="0064338C">
              <w:rPr>
                <w:b/>
              </w:rPr>
              <w:t>III. Creación y entrega del Código del Expediente Digital</w:t>
            </w:r>
          </w:p>
        </w:tc>
        <w:tc>
          <w:tcPr>
            <w:tcW w:w="476" w:type="pct"/>
          </w:tcPr>
          <w:p w:rsidR="003F331F" w:rsidRPr="0064338C" w:rsidRDefault="003F331F" w:rsidP="00D81119">
            <w:pPr>
              <w:pStyle w:val="Texto"/>
              <w:spacing w:line="225"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spacing w:line="225" w:lineRule="exact"/>
              <w:ind w:firstLine="0"/>
            </w:pPr>
            <w:r w:rsidRPr="0064338C">
              <w:t>Una vez que la persona solicitante o su representante legal hayan acreditado todos los requisitos para solicitar apoyos, la CONAFOR creará un expediente digital. Este expediente digital permitirá que en futuras convocatorias, la persona solicitante o su representante legal presente únicamente la documentación o información que no se haya entregado de acuerdo con los requisitos establecidos por el nuevo programa, o bien, cuando la información o documentación deba ser actualizada.</w:t>
            </w:r>
          </w:p>
        </w:tc>
        <w:tc>
          <w:tcPr>
            <w:tcW w:w="2644" w:type="pct"/>
          </w:tcPr>
          <w:p w:rsidR="003F331F" w:rsidRPr="0064338C" w:rsidRDefault="003F331F" w:rsidP="00364095">
            <w:pPr>
              <w:pStyle w:val="Texto"/>
              <w:spacing w:line="225" w:lineRule="exact"/>
              <w:ind w:firstLine="0"/>
            </w:pPr>
            <w:r w:rsidRPr="0064338C">
              <w:t>Una vez que la persona solicitante o su representante legal hayan acreditado todos los requisitos para solicitar apoyos, la CONAFOR creará un expediente digital. Este expediente digital permitirá que en futuras convocatorias, la persona solicitante o su representante legal presente únicamente la documentación o información que no se haya entregado de acuerdo con los requisitos establecidos por el nuevo programa, o bien, cuando la información o documentación deba ser actualizada.</w:t>
            </w:r>
          </w:p>
        </w:tc>
        <w:tc>
          <w:tcPr>
            <w:tcW w:w="476" w:type="pct"/>
          </w:tcPr>
          <w:p w:rsidR="003F331F" w:rsidRPr="0064338C" w:rsidRDefault="003F331F" w:rsidP="00D81119">
            <w:pPr>
              <w:pStyle w:val="Texto"/>
              <w:spacing w:line="225"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spacing w:line="225" w:lineRule="exact"/>
              <w:ind w:firstLine="0"/>
            </w:pPr>
            <w:r w:rsidRPr="0064338C">
              <w:rPr>
                <w:b/>
              </w:rPr>
              <w:t xml:space="preserve">Artículo 21. </w:t>
            </w:r>
            <w:r w:rsidRPr="0064338C">
              <w:t>Quienes hayan solicitado un apoyo en el ejercicio fiscal anterior y no lo hayan obtenido por haberse agotado los recursos, podrán refrendar su solicitud para el mismo tipo de apoyo cumpliendo únicamente los requisitos I y II del artículo 19 de estas Reglas.</w:t>
            </w:r>
          </w:p>
        </w:tc>
        <w:tc>
          <w:tcPr>
            <w:tcW w:w="2644" w:type="pct"/>
          </w:tcPr>
          <w:p w:rsidR="003F331F" w:rsidRPr="0064338C" w:rsidRDefault="003F331F" w:rsidP="00364095">
            <w:pPr>
              <w:pStyle w:val="Texto"/>
              <w:spacing w:line="225" w:lineRule="exact"/>
              <w:ind w:firstLine="0"/>
            </w:pPr>
            <w:r w:rsidRPr="0064338C">
              <w:rPr>
                <w:b/>
              </w:rPr>
              <w:t xml:space="preserve">Artículo 21. </w:t>
            </w:r>
            <w:r w:rsidRPr="0064338C">
              <w:t>Quienes hayan solicitado un apoyo en el ejercicio fiscal anterior y no lo hayan obtenido por haberse agotado los recursos, podrán refrendar su solicitud para el mismo tipo de apoyo cumpliendo únicamente los requisitos I y II del artículo 19 de estas Reglas.</w:t>
            </w:r>
          </w:p>
        </w:tc>
        <w:tc>
          <w:tcPr>
            <w:tcW w:w="476" w:type="pct"/>
          </w:tcPr>
          <w:p w:rsidR="003F331F" w:rsidRPr="0064338C" w:rsidRDefault="003F331F" w:rsidP="00D81119">
            <w:pPr>
              <w:pStyle w:val="Texto"/>
              <w:spacing w:line="225"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spacing w:line="221" w:lineRule="exact"/>
              <w:ind w:firstLine="0"/>
            </w:pPr>
            <w:r w:rsidRPr="0064338C">
              <w:t>Las personas que hayan resultado beneficiarias en ejercicios fiscales anteriores y soliciten apoyos para el mismo predio, únicamente deberán presentar los requisitos I y II del artículo 19 de estas Reglas.</w:t>
            </w:r>
          </w:p>
        </w:tc>
        <w:tc>
          <w:tcPr>
            <w:tcW w:w="2644" w:type="pct"/>
          </w:tcPr>
          <w:p w:rsidR="003F331F" w:rsidRPr="0064338C" w:rsidRDefault="003F331F" w:rsidP="00364095">
            <w:pPr>
              <w:pStyle w:val="Texto"/>
              <w:spacing w:line="221" w:lineRule="exact"/>
              <w:ind w:firstLine="0"/>
            </w:pPr>
            <w:r w:rsidRPr="0064338C">
              <w:t>Las personas que hayan resultado beneficiarias en ejercicios fiscales anteriores y soliciten apoyos para el mismo predio, únicamente deberán presentar los requisitos I y II del artículo 19 de estas Reglas.</w:t>
            </w:r>
          </w:p>
        </w:tc>
        <w:tc>
          <w:tcPr>
            <w:tcW w:w="476" w:type="pct"/>
          </w:tcPr>
          <w:p w:rsidR="003F331F" w:rsidRPr="0064338C" w:rsidRDefault="003F331F" w:rsidP="00D81119">
            <w:pPr>
              <w:pStyle w:val="Texto"/>
              <w:spacing w:line="221"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spacing w:line="221" w:lineRule="exact"/>
              <w:ind w:firstLine="0"/>
            </w:pPr>
            <w:r w:rsidRPr="0064338C">
              <w:t>Las personas propietarias o poseedoras de los predios que cuenten con un P-PREDIAL aprobado por la CONAFOR, al momento de presentar la solicitud podrán refrendar los apoyos cumpliendo únicamente con los requisitos I y II del artículo 19 de estas Reglas.</w:t>
            </w:r>
          </w:p>
        </w:tc>
        <w:tc>
          <w:tcPr>
            <w:tcW w:w="2644" w:type="pct"/>
          </w:tcPr>
          <w:p w:rsidR="003F331F" w:rsidRPr="0064338C" w:rsidRDefault="003F331F" w:rsidP="00364095">
            <w:pPr>
              <w:pStyle w:val="Texto"/>
              <w:spacing w:line="221" w:lineRule="exact"/>
              <w:ind w:firstLine="0"/>
            </w:pPr>
            <w:r w:rsidRPr="0064338C">
              <w:t xml:space="preserve">Las personas propietarias o </w:t>
            </w:r>
            <w:r w:rsidRPr="00FB33CF">
              <w:rPr>
                <w:color w:val="FF0000"/>
              </w:rPr>
              <w:t xml:space="preserve">legítimas </w:t>
            </w:r>
            <w:r w:rsidRPr="0064338C">
              <w:t>poseedoras de los predios que cuenten con un P-PREDIAL aprobado por la CONAFOR, al momento de presentar la solicitud podrán refrendar los apoyos cumpliendo únicamente con los requisitos I y II del artículo 19 de estas Reglas.</w:t>
            </w:r>
          </w:p>
        </w:tc>
        <w:tc>
          <w:tcPr>
            <w:tcW w:w="476" w:type="pct"/>
          </w:tcPr>
          <w:p w:rsidR="003F331F" w:rsidRPr="0064338C" w:rsidRDefault="003F331F" w:rsidP="00D81119">
            <w:pPr>
              <w:pStyle w:val="Texto"/>
              <w:spacing w:line="221" w:lineRule="exact"/>
              <w:ind w:firstLine="0"/>
              <w:rPr>
                <w:rFonts w:eastAsia="Calibri"/>
                <w:szCs w:val="18"/>
                <w:lang w:val="es-MX" w:eastAsia="en-US"/>
              </w:rPr>
            </w:pPr>
            <w:r w:rsidRPr="0064338C">
              <w:rPr>
                <w:szCs w:val="18"/>
              </w:rPr>
              <w:t>Se adecuó el término con base en la LGDFS.</w:t>
            </w:r>
          </w:p>
        </w:tc>
      </w:tr>
      <w:tr w:rsidR="0064338C" w:rsidRPr="0064338C" w:rsidTr="00CF135F">
        <w:tc>
          <w:tcPr>
            <w:tcW w:w="1880" w:type="pct"/>
          </w:tcPr>
          <w:p w:rsidR="003F331F" w:rsidRPr="0064338C" w:rsidRDefault="003F331F" w:rsidP="00635EF1">
            <w:pPr>
              <w:pStyle w:val="Texto"/>
              <w:spacing w:line="221" w:lineRule="exact"/>
              <w:ind w:firstLine="0"/>
            </w:pPr>
            <w:r w:rsidRPr="0064338C">
              <w:t>En los tres supuestos anteriores, las solicitudes serán calificadas bajo los criterios de ejecución, resolución y prelación establecidos en estas Reglas. Asimismo, cuando algún documento o información haya cambiado o no se haya presentado de conformidad con lo establecido por el artículo 19 de estas Reglas, la persona solicitante deberá presentar la información y documentación actualizada o faltante, debiendo cotejarse con sus originales o copias certificadas.</w:t>
            </w:r>
          </w:p>
        </w:tc>
        <w:tc>
          <w:tcPr>
            <w:tcW w:w="2644" w:type="pct"/>
          </w:tcPr>
          <w:p w:rsidR="003F331F" w:rsidRPr="0064338C" w:rsidRDefault="003F331F" w:rsidP="00364095">
            <w:pPr>
              <w:pStyle w:val="Texto"/>
              <w:spacing w:line="221" w:lineRule="exact"/>
              <w:ind w:firstLine="0"/>
            </w:pPr>
            <w:r w:rsidRPr="0064338C">
              <w:t>En los tres supuestos anteriores, las solicitudes serán calificadas bajo los criterios de ejecución, resolución y prelación establecidos en estas Reglas. Asimismo, cuando algún documento o información haya cambiado o no se haya presentado de conformidad con lo establecido por el artículo 19 de estas Reglas, la persona solicitante deberá presentar la información y documentación actualizada o faltante, debiendo cotejarse con sus originales o copias certificadas.</w:t>
            </w:r>
          </w:p>
        </w:tc>
        <w:tc>
          <w:tcPr>
            <w:tcW w:w="476" w:type="pct"/>
          </w:tcPr>
          <w:p w:rsidR="003F331F" w:rsidRPr="0064338C" w:rsidRDefault="003F331F" w:rsidP="00D81119">
            <w:pPr>
              <w:pStyle w:val="Texto"/>
              <w:spacing w:line="221"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spacing w:line="221" w:lineRule="exact"/>
              <w:ind w:firstLine="0"/>
              <w:jc w:val="center"/>
              <w:rPr>
                <w:b/>
              </w:rPr>
            </w:pPr>
            <w:r w:rsidRPr="0064338C">
              <w:rPr>
                <w:b/>
              </w:rPr>
              <w:t>Sección II. De la recepción, análisis y dictaminación de solicitudes</w:t>
            </w:r>
          </w:p>
        </w:tc>
        <w:tc>
          <w:tcPr>
            <w:tcW w:w="2644" w:type="pct"/>
          </w:tcPr>
          <w:p w:rsidR="003F331F" w:rsidRPr="0064338C" w:rsidRDefault="003F331F" w:rsidP="00364095">
            <w:pPr>
              <w:pStyle w:val="Texto"/>
              <w:spacing w:line="221" w:lineRule="exact"/>
              <w:ind w:firstLine="0"/>
              <w:jc w:val="center"/>
              <w:rPr>
                <w:b/>
              </w:rPr>
            </w:pPr>
            <w:r w:rsidRPr="0064338C">
              <w:rPr>
                <w:b/>
              </w:rPr>
              <w:t>Sección II. De la recepción, análi</w:t>
            </w:r>
            <w:r w:rsidR="006F1AFC">
              <w:rPr>
                <w:b/>
              </w:rPr>
              <w:t>sis y dictam</w:t>
            </w:r>
            <w:r w:rsidRPr="00FB33CF">
              <w:rPr>
                <w:b/>
                <w:color w:val="FF0000"/>
              </w:rPr>
              <w:t>en</w:t>
            </w:r>
            <w:r w:rsidRPr="0064338C">
              <w:rPr>
                <w:b/>
              </w:rPr>
              <w:t xml:space="preserve"> de solicitudes</w:t>
            </w:r>
          </w:p>
        </w:tc>
        <w:tc>
          <w:tcPr>
            <w:tcW w:w="476" w:type="pct"/>
          </w:tcPr>
          <w:p w:rsidR="003F331F" w:rsidRPr="0064338C" w:rsidRDefault="003F331F" w:rsidP="00D81119">
            <w:pPr>
              <w:pStyle w:val="Texto"/>
              <w:spacing w:line="221" w:lineRule="exact"/>
              <w:ind w:firstLine="0"/>
              <w:rPr>
                <w:rFonts w:eastAsia="Calibri"/>
                <w:szCs w:val="18"/>
                <w:lang w:val="es-MX" w:eastAsia="en-US"/>
              </w:rPr>
            </w:pPr>
            <w:r w:rsidRPr="0064338C">
              <w:rPr>
                <w:rFonts w:eastAsia="Calibri"/>
                <w:szCs w:val="18"/>
                <w:lang w:val="es-MX" w:eastAsia="en-US"/>
              </w:rPr>
              <w:t>Mejoró redacción.</w:t>
            </w:r>
          </w:p>
        </w:tc>
      </w:tr>
      <w:tr w:rsidR="0064338C" w:rsidRPr="0064338C" w:rsidTr="00CF135F">
        <w:tc>
          <w:tcPr>
            <w:tcW w:w="1880" w:type="pct"/>
          </w:tcPr>
          <w:p w:rsidR="003F331F" w:rsidRPr="0064338C" w:rsidRDefault="003F331F" w:rsidP="00635EF1">
            <w:pPr>
              <w:pStyle w:val="Texto"/>
              <w:spacing w:line="221" w:lineRule="exact"/>
              <w:ind w:firstLine="0"/>
            </w:pPr>
            <w:r w:rsidRPr="0064338C">
              <w:rPr>
                <w:b/>
              </w:rPr>
              <w:t>Artículo 22.</w:t>
            </w:r>
            <w:r w:rsidRPr="0064338C">
              <w:t xml:space="preserve"> Corresponde a los CECFOR o las Gerencias Estatales recibir las solicitudes, integrar los expedientes digitales y físicos, expedir el folio de solicitud y el código de expediente a cada persona solicitante, así como analizar y dictaminar las solicitudes de apoyo que ingresen en sus respectivas demarcaciones territoriales.</w:t>
            </w:r>
          </w:p>
        </w:tc>
        <w:tc>
          <w:tcPr>
            <w:tcW w:w="2644" w:type="pct"/>
          </w:tcPr>
          <w:p w:rsidR="003F331F" w:rsidRPr="0064338C" w:rsidRDefault="003F331F" w:rsidP="00364095">
            <w:pPr>
              <w:pStyle w:val="Texto"/>
              <w:spacing w:line="221" w:lineRule="exact"/>
              <w:ind w:firstLine="0"/>
            </w:pPr>
            <w:r w:rsidRPr="0064338C">
              <w:rPr>
                <w:b/>
              </w:rPr>
              <w:t>Artículo 22.</w:t>
            </w:r>
            <w:r w:rsidRPr="0064338C">
              <w:t xml:space="preserve"> Corresponde a los CECFOR o las Gerencias Estatales recibir las solicitudes, integrar los expedientes digitales y físicos, expedir el folio de solicitud y el código de expediente a cada persona solicitante, así como analizar y dictaminar las solicitudes de apoyo que ingresen en sus respectivas demarcaciones territoriales.</w:t>
            </w:r>
          </w:p>
        </w:tc>
        <w:tc>
          <w:tcPr>
            <w:tcW w:w="476" w:type="pct"/>
          </w:tcPr>
          <w:p w:rsidR="003F331F" w:rsidRPr="0064338C" w:rsidRDefault="003F331F" w:rsidP="00D81119">
            <w:pPr>
              <w:pStyle w:val="Texto"/>
              <w:spacing w:line="221"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spacing w:line="221" w:lineRule="exact"/>
              <w:ind w:firstLine="0"/>
            </w:pPr>
            <w:r w:rsidRPr="0064338C">
              <w:lastRenderedPageBreak/>
              <w:t>Para hacer expedito y transparente el análisis y la dictaminación de las solicitudes de apoyo, cada CECFOR o Gerencia Estatal desarrollará dicho proceso con apego a lo siguiente:</w:t>
            </w:r>
          </w:p>
        </w:tc>
        <w:tc>
          <w:tcPr>
            <w:tcW w:w="2644" w:type="pct"/>
          </w:tcPr>
          <w:p w:rsidR="003F331F" w:rsidRPr="0064338C" w:rsidRDefault="003F331F" w:rsidP="007E067C">
            <w:pPr>
              <w:pStyle w:val="Texto"/>
              <w:spacing w:line="221" w:lineRule="exact"/>
              <w:ind w:firstLine="0"/>
            </w:pPr>
            <w:r w:rsidRPr="0064338C">
              <w:t xml:space="preserve">Para hacer expedito y transparente el análisis y </w:t>
            </w:r>
            <w:r w:rsidRPr="00FB33CF">
              <w:rPr>
                <w:color w:val="FF0000"/>
              </w:rPr>
              <w:t xml:space="preserve">el </w:t>
            </w:r>
            <w:r w:rsidRPr="0064338C">
              <w:t>dictam</w:t>
            </w:r>
            <w:r w:rsidRPr="00FB33CF">
              <w:rPr>
                <w:color w:val="FF0000"/>
              </w:rPr>
              <w:t>en</w:t>
            </w:r>
            <w:r w:rsidRPr="0064338C">
              <w:t xml:space="preserve"> de las solicitudes de apoyo, cada CECFOR o Gerencia Estatal desarrollará dicho proceso con apego a lo siguiente:</w:t>
            </w:r>
          </w:p>
        </w:tc>
        <w:tc>
          <w:tcPr>
            <w:tcW w:w="476" w:type="pct"/>
          </w:tcPr>
          <w:p w:rsidR="003F331F" w:rsidRPr="0064338C" w:rsidRDefault="003F331F" w:rsidP="00D81119">
            <w:pPr>
              <w:pStyle w:val="Texto"/>
              <w:spacing w:line="221" w:lineRule="exact"/>
              <w:ind w:firstLine="0"/>
              <w:rPr>
                <w:rFonts w:eastAsia="Calibri"/>
                <w:szCs w:val="18"/>
                <w:lang w:val="es-MX" w:eastAsia="en-US"/>
              </w:rPr>
            </w:pPr>
            <w:r w:rsidRPr="0064338C">
              <w:rPr>
                <w:rFonts w:eastAsia="Calibri"/>
                <w:szCs w:val="18"/>
                <w:lang w:val="es-MX" w:eastAsia="en-US"/>
              </w:rPr>
              <w:t>Mejoró redacción.</w:t>
            </w:r>
          </w:p>
        </w:tc>
      </w:tr>
      <w:tr w:rsidR="0064338C" w:rsidRPr="0064338C" w:rsidTr="00CF135F">
        <w:tc>
          <w:tcPr>
            <w:tcW w:w="1880" w:type="pct"/>
          </w:tcPr>
          <w:p w:rsidR="003F331F" w:rsidRPr="0064338C" w:rsidRDefault="003F331F" w:rsidP="00635EF1">
            <w:pPr>
              <w:pStyle w:val="ROMANOS"/>
              <w:spacing w:line="221" w:lineRule="exact"/>
              <w:ind w:left="0" w:firstLine="0"/>
            </w:pPr>
            <w:r w:rsidRPr="0064338C">
              <w:rPr>
                <w:b/>
              </w:rPr>
              <w:t>I.</w:t>
            </w:r>
            <w:r w:rsidRPr="0064338C">
              <w:rPr>
                <w:b/>
              </w:rPr>
              <w:tab/>
            </w:r>
            <w:r w:rsidRPr="0064338C">
              <w:t>Toda solicitud debidamente registrada deberá ser incorporada de inmediato a la página de internet de la CONAFOR, incluyendo el folio de solicitud, código de expediente y los formatos técnicos presentados.</w:t>
            </w:r>
          </w:p>
        </w:tc>
        <w:tc>
          <w:tcPr>
            <w:tcW w:w="2644" w:type="pct"/>
          </w:tcPr>
          <w:p w:rsidR="003F331F" w:rsidRPr="0064338C" w:rsidRDefault="003F331F" w:rsidP="00364095">
            <w:pPr>
              <w:pStyle w:val="ROMANOS"/>
              <w:spacing w:line="221" w:lineRule="exact"/>
              <w:ind w:left="0" w:firstLine="0"/>
            </w:pPr>
            <w:r w:rsidRPr="0064338C">
              <w:rPr>
                <w:b/>
              </w:rPr>
              <w:t>I.</w:t>
            </w:r>
            <w:r w:rsidRPr="0064338C">
              <w:rPr>
                <w:b/>
              </w:rPr>
              <w:tab/>
            </w:r>
            <w:r w:rsidRPr="0064338C">
              <w:t>Toda solicitud debidamente registrada deberá ser incorporada de inmediato a la página de internet de la CONAFOR, incluyendo el folio de solicitud, código de expediente y los formatos técnicos presentados.</w:t>
            </w:r>
          </w:p>
        </w:tc>
        <w:tc>
          <w:tcPr>
            <w:tcW w:w="476" w:type="pct"/>
          </w:tcPr>
          <w:p w:rsidR="003F331F" w:rsidRPr="0064338C" w:rsidRDefault="003F331F" w:rsidP="00D81119">
            <w:pPr>
              <w:pStyle w:val="ROMANOS"/>
              <w:spacing w:line="221"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21" w:lineRule="exact"/>
              <w:ind w:left="0" w:firstLine="0"/>
            </w:pPr>
            <w:r w:rsidRPr="0064338C">
              <w:rPr>
                <w:b/>
              </w:rPr>
              <w:t>II.</w:t>
            </w:r>
            <w:r w:rsidRPr="0064338C">
              <w:rPr>
                <w:b/>
              </w:rPr>
              <w:tab/>
            </w:r>
            <w:r w:rsidRPr="0064338C">
              <w:t>Instrumentará, divulgará y mantendrá actualizado un programa de recepción, análisis y dictaminación de solicitudes, atendiendo los plazos y formas establecidas en las Convocatorias nacionales, regionales, estatales o específicas para cada componente, concepto y modalidad de apoyo, respetando estrictamente el orden en la que fueron recibidas.</w:t>
            </w:r>
          </w:p>
        </w:tc>
        <w:tc>
          <w:tcPr>
            <w:tcW w:w="2644" w:type="pct"/>
          </w:tcPr>
          <w:p w:rsidR="003F331F" w:rsidRPr="0064338C" w:rsidRDefault="003F331F" w:rsidP="00E55AC0">
            <w:pPr>
              <w:pStyle w:val="ROMANOS"/>
              <w:spacing w:line="221" w:lineRule="exact"/>
              <w:ind w:left="0" w:firstLine="0"/>
            </w:pPr>
            <w:r w:rsidRPr="0064338C">
              <w:rPr>
                <w:b/>
              </w:rPr>
              <w:t>II.</w:t>
            </w:r>
            <w:r w:rsidRPr="0064338C">
              <w:rPr>
                <w:b/>
              </w:rPr>
              <w:tab/>
            </w:r>
            <w:r w:rsidRPr="0064338C">
              <w:t>Instrumentará, divulgará y mantendrá actualizado un programa de recepción, análisis y dictam</w:t>
            </w:r>
            <w:r w:rsidRPr="00FB33CF">
              <w:rPr>
                <w:color w:val="FF0000"/>
              </w:rPr>
              <w:t>e</w:t>
            </w:r>
            <w:r w:rsidRPr="0064338C">
              <w:t>n de solicitudes, atendiendo los plazos y formas establecidas en las Convocatorias nacionales, regionales, estatales o específicas para cada componente, concepto y modalidad de apoyo, respetando estrictamente el orden en la que fueron recibidas.</w:t>
            </w:r>
          </w:p>
        </w:tc>
        <w:tc>
          <w:tcPr>
            <w:tcW w:w="476" w:type="pct"/>
          </w:tcPr>
          <w:p w:rsidR="003F331F" w:rsidRPr="0064338C" w:rsidRDefault="003F331F" w:rsidP="00D81119">
            <w:pPr>
              <w:pStyle w:val="ROMANOS"/>
              <w:spacing w:line="221" w:lineRule="exact"/>
              <w:ind w:left="0" w:firstLine="0"/>
              <w:rPr>
                <w:rFonts w:eastAsia="Calibri"/>
                <w:lang w:val="es-MX" w:eastAsia="en-US"/>
              </w:rPr>
            </w:pPr>
            <w:r w:rsidRPr="0064338C">
              <w:rPr>
                <w:rFonts w:eastAsia="Calibri"/>
                <w:lang w:val="es-MX" w:eastAsia="en-US"/>
              </w:rPr>
              <w:t>Mejoró redacción.</w:t>
            </w:r>
          </w:p>
        </w:tc>
      </w:tr>
      <w:tr w:rsidR="0064338C" w:rsidRPr="0064338C" w:rsidTr="00CF135F">
        <w:tc>
          <w:tcPr>
            <w:tcW w:w="1880" w:type="pct"/>
          </w:tcPr>
          <w:p w:rsidR="003F331F" w:rsidRPr="0064338C" w:rsidRDefault="003F331F" w:rsidP="00635EF1">
            <w:pPr>
              <w:pStyle w:val="ROMANOS"/>
              <w:spacing w:line="221" w:lineRule="exact"/>
              <w:ind w:left="0" w:firstLine="0"/>
            </w:pPr>
            <w:r w:rsidRPr="0064338C">
              <w:rPr>
                <w:b/>
              </w:rPr>
              <w:t>III.</w:t>
            </w:r>
            <w:r w:rsidRPr="0064338C">
              <w:rPr>
                <w:b/>
              </w:rPr>
              <w:tab/>
            </w:r>
            <w:r w:rsidRPr="0064338C">
              <w:t>La dictaminación de cada solicitud de apoyo consistirá en evaluar la situación jurídica de la persona solicitante y la factibilidad técnica, ambiental, económica y social del proyecto u obra solicitada, con base en los criterios y puntajes que establezcan las presentes Reglas para cada concepto y modalidad de apoyo.</w:t>
            </w:r>
          </w:p>
        </w:tc>
        <w:tc>
          <w:tcPr>
            <w:tcW w:w="2644" w:type="pct"/>
          </w:tcPr>
          <w:p w:rsidR="003F331F" w:rsidRPr="0064338C" w:rsidRDefault="003F331F" w:rsidP="0091531C">
            <w:pPr>
              <w:pStyle w:val="ROMANOS"/>
              <w:spacing w:line="221" w:lineRule="exact"/>
              <w:ind w:left="0" w:firstLine="0"/>
            </w:pPr>
            <w:r w:rsidRPr="0064338C">
              <w:rPr>
                <w:b/>
              </w:rPr>
              <w:t>III.</w:t>
            </w:r>
            <w:r w:rsidRPr="0064338C">
              <w:rPr>
                <w:b/>
              </w:rPr>
              <w:tab/>
            </w:r>
            <w:r w:rsidRPr="00FB33CF">
              <w:rPr>
                <w:color w:val="FF0000"/>
              </w:rPr>
              <w:t xml:space="preserve">El </w:t>
            </w:r>
            <w:r w:rsidRPr="0064338C">
              <w:t>dictam</w:t>
            </w:r>
            <w:r w:rsidRPr="00FB33CF">
              <w:rPr>
                <w:color w:val="FF0000"/>
              </w:rPr>
              <w:t>e</w:t>
            </w:r>
            <w:r w:rsidRPr="0064338C">
              <w:t xml:space="preserve">n de cada solicitud de apoyo consistirá en evaluar la situación jurídica de la persona solicitante y la </w:t>
            </w:r>
            <w:r w:rsidR="0091531C" w:rsidRPr="00FB33CF">
              <w:rPr>
                <w:color w:val="FF0000"/>
              </w:rPr>
              <w:t xml:space="preserve">viabilidad </w:t>
            </w:r>
            <w:r w:rsidRPr="0064338C">
              <w:t>técnica, ambiental, económica y social del proyecto u obra solicitada, con base en los criterios y puntajes que establezcan las presentes Reglas para cada concepto y modalidad de apoyo.</w:t>
            </w:r>
          </w:p>
        </w:tc>
        <w:tc>
          <w:tcPr>
            <w:tcW w:w="476" w:type="pct"/>
          </w:tcPr>
          <w:p w:rsidR="003F331F" w:rsidRPr="0064338C" w:rsidRDefault="003F331F" w:rsidP="00D81119">
            <w:pPr>
              <w:pStyle w:val="ROMANOS"/>
              <w:spacing w:line="221" w:lineRule="exact"/>
              <w:ind w:left="0" w:firstLine="0"/>
              <w:rPr>
                <w:rFonts w:eastAsia="Calibri"/>
                <w:lang w:val="es-MX" w:eastAsia="en-US"/>
              </w:rPr>
            </w:pPr>
            <w:r w:rsidRPr="0064338C">
              <w:rPr>
                <w:rFonts w:eastAsia="Calibri"/>
                <w:lang w:val="es-MX" w:eastAsia="en-US"/>
              </w:rPr>
              <w:t>Mejoró redacción.</w:t>
            </w:r>
          </w:p>
        </w:tc>
      </w:tr>
      <w:tr w:rsidR="0064338C" w:rsidRPr="0064338C" w:rsidTr="00CF135F">
        <w:tc>
          <w:tcPr>
            <w:tcW w:w="1880" w:type="pct"/>
          </w:tcPr>
          <w:p w:rsidR="003F331F" w:rsidRPr="0064338C" w:rsidRDefault="003F331F" w:rsidP="00635EF1">
            <w:pPr>
              <w:pStyle w:val="ROMANOS"/>
              <w:spacing w:line="221" w:lineRule="exact"/>
              <w:ind w:left="0" w:firstLine="0"/>
            </w:pPr>
            <w:r w:rsidRPr="0064338C">
              <w:rPr>
                <w:b/>
              </w:rPr>
              <w:t>IV.</w:t>
            </w:r>
            <w:r w:rsidRPr="0064338C">
              <w:rPr>
                <w:b/>
              </w:rPr>
              <w:tab/>
            </w:r>
            <w:r w:rsidRPr="0064338C">
              <w:t>Cada solicitud de apoyo deberá indicar la forma en que se dictaminó y se evaluó, así como la calificación o puntaje que se le asignó, fundando y motivando su viabilidad o rechazo.</w:t>
            </w:r>
          </w:p>
        </w:tc>
        <w:tc>
          <w:tcPr>
            <w:tcW w:w="2644" w:type="pct"/>
          </w:tcPr>
          <w:p w:rsidR="003F331F" w:rsidRPr="0064338C" w:rsidRDefault="003F331F" w:rsidP="00364095">
            <w:pPr>
              <w:pStyle w:val="ROMANOS"/>
              <w:spacing w:line="221" w:lineRule="exact"/>
              <w:ind w:left="0" w:firstLine="0"/>
            </w:pPr>
            <w:r w:rsidRPr="0064338C">
              <w:rPr>
                <w:b/>
              </w:rPr>
              <w:t>IV.</w:t>
            </w:r>
            <w:r w:rsidRPr="0064338C">
              <w:rPr>
                <w:b/>
              </w:rPr>
              <w:tab/>
            </w:r>
            <w:r w:rsidRPr="0064338C">
              <w:t>Cada solicitud de apoyo deberá indicar la forma en que se dictaminó y se evaluó, así como la calificación o puntaje que se le asignó, fundando y motivando su viabilidad o rechazo.</w:t>
            </w:r>
          </w:p>
        </w:tc>
        <w:tc>
          <w:tcPr>
            <w:tcW w:w="476" w:type="pct"/>
          </w:tcPr>
          <w:p w:rsidR="003F331F" w:rsidRPr="0064338C" w:rsidRDefault="003F331F" w:rsidP="00D81119">
            <w:pPr>
              <w:pStyle w:val="ROMANOS"/>
              <w:spacing w:line="221"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21" w:lineRule="exact"/>
              <w:ind w:left="0" w:firstLine="0"/>
            </w:pPr>
            <w:r w:rsidRPr="0064338C">
              <w:rPr>
                <w:b/>
              </w:rPr>
              <w:t>V.</w:t>
            </w:r>
            <w:r w:rsidRPr="0064338C">
              <w:rPr>
                <w:b/>
              </w:rPr>
              <w:tab/>
            </w:r>
            <w:r w:rsidRPr="0064338C">
              <w:t>Integrará un grupo técnico interdisciplinario para analizar, predictaminar o dictaminar de manera integral las solicitudes de apoyo y propuestas técnicas recibidas.</w:t>
            </w:r>
          </w:p>
        </w:tc>
        <w:tc>
          <w:tcPr>
            <w:tcW w:w="2644" w:type="pct"/>
          </w:tcPr>
          <w:p w:rsidR="003F331F" w:rsidRPr="0064338C" w:rsidRDefault="003F331F" w:rsidP="00364095">
            <w:pPr>
              <w:pStyle w:val="ROMANOS"/>
              <w:spacing w:line="221" w:lineRule="exact"/>
              <w:ind w:left="0" w:firstLine="0"/>
            </w:pPr>
            <w:r w:rsidRPr="0064338C">
              <w:rPr>
                <w:b/>
              </w:rPr>
              <w:t>V.</w:t>
            </w:r>
            <w:r w:rsidRPr="0064338C">
              <w:rPr>
                <w:b/>
              </w:rPr>
              <w:tab/>
            </w:r>
            <w:r w:rsidRPr="0064338C">
              <w:t>Integrará un grupo técnico interdisciplinario para analizar, predictaminar o dictaminar de manera integral las solicitudes de apoyo y propuestas técnicas recibidas.</w:t>
            </w:r>
          </w:p>
        </w:tc>
        <w:tc>
          <w:tcPr>
            <w:tcW w:w="476" w:type="pct"/>
          </w:tcPr>
          <w:p w:rsidR="003F331F" w:rsidRPr="0064338C" w:rsidRDefault="003F331F" w:rsidP="00D81119">
            <w:pPr>
              <w:pStyle w:val="ROMANOS"/>
              <w:spacing w:line="221"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21" w:lineRule="exact"/>
              <w:ind w:left="0" w:firstLine="0"/>
            </w:pPr>
            <w:r w:rsidRPr="0064338C">
              <w:rPr>
                <w:b/>
              </w:rPr>
              <w:t>VI.</w:t>
            </w:r>
            <w:r w:rsidRPr="0064338C">
              <w:rPr>
                <w:b/>
              </w:rPr>
              <w:tab/>
            </w:r>
            <w:r w:rsidRPr="0064338C">
              <w:t>De conformidad con el artículo 18, inciso d) de las presentes Reglas, la convocatoria podrá establecer un periodo permanente para la recepción y dictaminación de solicitudes de apoyo dentro del presente ejercicio fiscal. Estas solicitudes se recibirán y dictaminarán dentro del plazo establecido en la convocatoria. Si la entrega de información o documentación no cumple con los requisitos establecidos en estas Reglas, la notificación de la omisión y la entrega de la misma se realizará de conformidad con los plazos o términos que establezca dicha convocatoria. Las solicitudes dictaminadas como viables podrán ser apoyadas en el siguiente periodo de asignación que realice el Comité Técnico dentro del presente ejercicio fiscal, siempre y cuando exista disponibilidad de recursos. La asignación, formalización y publicación de los apoyos deberá realizarse conforme a las disposiciones establecidas en las presentes Reglas y en la convocatoria correspondiente.</w:t>
            </w:r>
          </w:p>
        </w:tc>
        <w:tc>
          <w:tcPr>
            <w:tcW w:w="2644" w:type="pct"/>
          </w:tcPr>
          <w:p w:rsidR="003F331F" w:rsidRPr="0064338C" w:rsidRDefault="003F331F" w:rsidP="009A1817">
            <w:pPr>
              <w:pStyle w:val="ROMANOS"/>
              <w:spacing w:line="221" w:lineRule="exact"/>
              <w:ind w:left="0" w:firstLine="0"/>
            </w:pPr>
            <w:r w:rsidRPr="0064338C">
              <w:rPr>
                <w:b/>
              </w:rPr>
              <w:t>VI.</w:t>
            </w:r>
            <w:r w:rsidRPr="0064338C">
              <w:rPr>
                <w:b/>
              </w:rPr>
              <w:tab/>
            </w:r>
            <w:r w:rsidRPr="0064338C">
              <w:t>De conformidad con el artículo 18, inciso d) de las presentes Reglas, la convocatoria podrá establecer un periodo permane</w:t>
            </w:r>
            <w:r w:rsidR="0033134C">
              <w:t>nte para la recepción y dictam</w:t>
            </w:r>
            <w:r w:rsidRPr="00FB33CF">
              <w:rPr>
                <w:color w:val="FF0000"/>
              </w:rPr>
              <w:t>e</w:t>
            </w:r>
            <w:r w:rsidRPr="0064338C">
              <w:t>n de solicitudes de apoyo dentro del presente ejercicio fiscal. Estas solicitudes se recibirán y dictaminarán dentro del plazo establecido en la convocatoria. Si la entrega de información o documentación no cumple con los requisitos establecidos en estas Reglas, la notificación de la omisión y la entrega de la misma se realizará de conformidad con los plazos o términos que establezca dicha convocatoria. Las solicitudes dictaminadas como viables podrán ser apoyadas en el siguiente periodo de asignación que realice el Comité Técnico dentro del presente ejercicio fiscal, siempre y cuando exista disponibilidad de recursos. La asignación, formalización y publicación de los apoyos deberá realizarse conforme a las disposiciones establecidas en las presentes Reglas y en la convocatoria correspondiente.</w:t>
            </w:r>
          </w:p>
        </w:tc>
        <w:tc>
          <w:tcPr>
            <w:tcW w:w="476" w:type="pct"/>
          </w:tcPr>
          <w:p w:rsidR="003F331F" w:rsidRPr="0064338C" w:rsidRDefault="003F331F" w:rsidP="00D81119">
            <w:pPr>
              <w:pStyle w:val="ROMANOS"/>
              <w:spacing w:line="221" w:lineRule="exact"/>
              <w:ind w:left="0" w:firstLine="0"/>
              <w:rPr>
                <w:rFonts w:eastAsia="Calibri"/>
                <w:lang w:val="es-MX" w:eastAsia="en-US"/>
              </w:rPr>
            </w:pPr>
            <w:r w:rsidRPr="0064338C">
              <w:rPr>
                <w:rFonts w:eastAsia="Calibri"/>
                <w:lang w:val="es-MX" w:eastAsia="en-US"/>
              </w:rPr>
              <w:t>Mejoró redacción.</w:t>
            </w:r>
          </w:p>
        </w:tc>
      </w:tr>
      <w:tr w:rsidR="0064338C" w:rsidRPr="0064338C" w:rsidTr="00CF135F">
        <w:tc>
          <w:tcPr>
            <w:tcW w:w="1880" w:type="pct"/>
          </w:tcPr>
          <w:p w:rsidR="003F331F" w:rsidRPr="0064338C" w:rsidRDefault="003F331F" w:rsidP="00635EF1">
            <w:pPr>
              <w:pStyle w:val="Texto"/>
              <w:spacing w:line="221" w:lineRule="exact"/>
              <w:ind w:firstLine="0"/>
            </w:pPr>
            <w:r w:rsidRPr="0064338C">
              <w:t xml:space="preserve">Cuando se trate de solicitudes de apoyo del </w:t>
            </w:r>
            <w:r w:rsidRPr="0064338C">
              <w:rPr>
                <w:b/>
              </w:rPr>
              <w:t>Componente V. Servicios Ambientales</w:t>
            </w:r>
            <w:r w:rsidRPr="0064338C">
              <w:t xml:space="preserve"> el </w:t>
            </w:r>
            <w:r w:rsidRPr="0064338C">
              <w:lastRenderedPageBreak/>
              <w:t>grupo técnico únicamente realizará un predictamen de las solicitudes y sus resultados se enviarán a la Gerencia de Servicios Ambientales del Bosque para que realicen la dictaminación final.</w:t>
            </w:r>
          </w:p>
        </w:tc>
        <w:tc>
          <w:tcPr>
            <w:tcW w:w="2644" w:type="pct"/>
          </w:tcPr>
          <w:p w:rsidR="003F331F" w:rsidRPr="0064338C" w:rsidRDefault="003F331F" w:rsidP="00B64A1F">
            <w:pPr>
              <w:pStyle w:val="Texto"/>
              <w:spacing w:line="221" w:lineRule="exact"/>
              <w:ind w:firstLine="0"/>
            </w:pPr>
            <w:r w:rsidRPr="0064338C">
              <w:lastRenderedPageBreak/>
              <w:t xml:space="preserve">Cuando se trate de solicitudes de apoyo del </w:t>
            </w:r>
            <w:r w:rsidRPr="0064338C">
              <w:rPr>
                <w:b/>
              </w:rPr>
              <w:t>Componente V. Servicios Ambientales</w:t>
            </w:r>
            <w:r w:rsidRPr="0064338C">
              <w:t xml:space="preserve"> el grupo técnico únicamente realizará un </w:t>
            </w:r>
            <w:r w:rsidRPr="0064338C">
              <w:lastRenderedPageBreak/>
              <w:t xml:space="preserve">predictamen de las solicitudes y sus resultados se enviarán a la Gerencia de Servicios Ambientales del Bosque para que realicen </w:t>
            </w:r>
            <w:r w:rsidRPr="00FB33CF">
              <w:rPr>
                <w:color w:val="FF0000"/>
              </w:rPr>
              <w:t>e</w:t>
            </w:r>
            <w:r w:rsidRPr="0064338C">
              <w:t>l dictam</w:t>
            </w:r>
            <w:r w:rsidRPr="00FB33CF">
              <w:rPr>
                <w:color w:val="FF0000"/>
              </w:rPr>
              <w:t>e</w:t>
            </w:r>
            <w:r w:rsidRPr="0064338C">
              <w:t>n final.</w:t>
            </w:r>
          </w:p>
        </w:tc>
        <w:tc>
          <w:tcPr>
            <w:tcW w:w="476" w:type="pct"/>
          </w:tcPr>
          <w:p w:rsidR="003F331F" w:rsidRPr="0064338C" w:rsidRDefault="003F331F" w:rsidP="00D81119">
            <w:pPr>
              <w:pStyle w:val="Texto"/>
              <w:spacing w:line="221" w:lineRule="exact"/>
              <w:ind w:firstLine="0"/>
              <w:rPr>
                <w:rFonts w:eastAsia="Calibri"/>
                <w:szCs w:val="18"/>
                <w:lang w:val="es-MX" w:eastAsia="en-US"/>
              </w:rPr>
            </w:pPr>
            <w:r w:rsidRPr="0064338C">
              <w:rPr>
                <w:rFonts w:eastAsia="Calibri"/>
                <w:szCs w:val="18"/>
                <w:lang w:val="es-MX" w:eastAsia="en-US"/>
              </w:rPr>
              <w:lastRenderedPageBreak/>
              <w:t xml:space="preserve">Mejoró </w:t>
            </w:r>
            <w:r w:rsidRPr="0064338C">
              <w:rPr>
                <w:rFonts w:eastAsia="Calibri"/>
                <w:szCs w:val="18"/>
                <w:lang w:val="es-MX" w:eastAsia="en-US"/>
              </w:rPr>
              <w:lastRenderedPageBreak/>
              <w:t>redacción.</w:t>
            </w:r>
          </w:p>
        </w:tc>
      </w:tr>
      <w:tr w:rsidR="0064338C" w:rsidRPr="0064338C" w:rsidTr="00CF135F">
        <w:tc>
          <w:tcPr>
            <w:tcW w:w="1880" w:type="pct"/>
          </w:tcPr>
          <w:p w:rsidR="003F331F" w:rsidRPr="0064338C" w:rsidRDefault="003F331F" w:rsidP="00635EF1">
            <w:pPr>
              <w:pStyle w:val="Texto"/>
              <w:spacing w:line="221" w:lineRule="exact"/>
              <w:ind w:firstLine="0"/>
            </w:pPr>
            <w:r w:rsidRPr="0064338C">
              <w:lastRenderedPageBreak/>
              <w:t xml:space="preserve">Cuando se trate de solicitudes de apoyo del concepto </w:t>
            </w:r>
            <w:r w:rsidRPr="0064338C">
              <w:rPr>
                <w:b/>
              </w:rPr>
              <w:t>SAT.3 Transferencia de Tecnología</w:t>
            </w:r>
            <w:r w:rsidRPr="0064338C">
              <w:t xml:space="preserve">, el grupo técnico </w:t>
            </w:r>
            <w:r w:rsidRPr="0064338C">
              <w:rPr>
                <w:b/>
              </w:rPr>
              <w:t>interdisciplinario en el Estado</w:t>
            </w:r>
            <w:r w:rsidRPr="0064338C">
              <w:rPr>
                <w:rFonts w:ascii="Candara" w:hAnsi="Candara"/>
                <w:b/>
              </w:rPr>
              <w:t xml:space="preserve"> </w:t>
            </w:r>
            <w:r w:rsidRPr="0064338C">
              <w:t>únicamente realizará un predictamen de las solicitudes y sus resultados se enviarán a la Gerencia de Desarrollo y Transferencia de Tecnología, para que realicen la dictaminación final.</w:t>
            </w:r>
          </w:p>
        </w:tc>
        <w:tc>
          <w:tcPr>
            <w:tcW w:w="2644" w:type="pct"/>
          </w:tcPr>
          <w:p w:rsidR="003F331F" w:rsidRPr="0064338C" w:rsidRDefault="003F331F" w:rsidP="00B64A1F">
            <w:pPr>
              <w:pStyle w:val="Texto"/>
              <w:spacing w:line="221" w:lineRule="exact"/>
              <w:ind w:firstLine="0"/>
            </w:pPr>
            <w:r w:rsidRPr="0064338C">
              <w:t xml:space="preserve">Cuando se trate de solicitudes de apoyo del concepto </w:t>
            </w:r>
            <w:r w:rsidRPr="0064338C">
              <w:rPr>
                <w:b/>
              </w:rPr>
              <w:t>SAT.3 Transferencia de Tecnología</w:t>
            </w:r>
            <w:r w:rsidRPr="0064338C">
              <w:t xml:space="preserve">, el grupo técnico </w:t>
            </w:r>
            <w:r w:rsidRPr="0064338C">
              <w:rPr>
                <w:b/>
              </w:rPr>
              <w:t>interdisciplinario en el Estado</w:t>
            </w:r>
            <w:r w:rsidRPr="0064338C">
              <w:rPr>
                <w:rFonts w:ascii="Candara" w:hAnsi="Candara"/>
                <w:b/>
              </w:rPr>
              <w:t xml:space="preserve"> </w:t>
            </w:r>
            <w:r w:rsidRPr="0064338C">
              <w:t xml:space="preserve">únicamente realizará un predictamen de las solicitudes y sus resultados se enviarán a la Gerencia de Desarrollo y Transferencia de Tecnología, para que realicen </w:t>
            </w:r>
            <w:r w:rsidRPr="00FB33CF">
              <w:rPr>
                <w:color w:val="FF0000"/>
              </w:rPr>
              <w:t>e</w:t>
            </w:r>
            <w:r w:rsidRPr="0064338C">
              <w:t>l dictam</w:t>
            </w:r>
            <w:r w:rsidRPr="00FB33CF">
              <w:rPr>
                <w:color w:val="FF0000"/>
              </w:rPr>
              <w:t>e</w:t>
            </w:r>
            <w:r w:rsidRPr="0064338C">
              <w:t>n final.</w:t>
            </w:r>
          </w:p>
        </w:tc>
        <w:tc>
          <w:tcPr>
            <w:tcW w:w="476" w:type="pct"/>
          </w:tcPr>
          <w:p w:rsidR="003F331F" w:rsidRPr="0064338C" w:rsidRDefault="003F331F" w:rsidP="008C6F28">
            <w:pPr>
              <w:pStyle w:val="Texto"/>
              <w:spacing w:line="221" w:lineRule="exact"/>
              <w:ind w:firstLine="0"/>
            </w:pPr>
            <w:r w:rsidRPr="0064338C">
              <w:rPr>
                <w:rFonts w:eastAsia="Calibri"/>
                <w:szCs w:val="18"/>
                <w:lang w:val="es-MX" w:eastAsia="en-US"/>
              </w:rPr>
              <w:t>Mejor</w:t>
            </w:r>
            <w:r w:rsidR="008C6F28">
              <w:rPr>
                <w:rFonts w:eastAsia="Calibri"/>
                <w:szCs w:val="18"/>
                <w:lang w:val="es-MX" w:eastAsia="en-US"/>
              </w:rPr>
              <w:t>a de</w:t>
            </w:r>
            <w:r w:rsidRPr="0064338C">
              <w:rPr>
                <w:rFonts w:eastAsia="Calibri"/>
                <w:szCs w:val="18"/>
                <w:lang w:val="es-MX" w:eastAsia="en-US"/>
              </w:rPr>
              <w:t xml:space="preserve"> redacción.</w:t>
            </w:r>
          </w:p>
        </w:tc>
      </w:tr>
      <w:tr w:rsidR="0064338C" w:rsidRPr="0064338C" w:rsidTr="00CF135F">
        <w:tc>
          <w:tcPr>
            <w:tcW w:w="1880" w:type="pct"/>
          </w:tcPr>
          <w:p w:rsidR="003F331F" w:rsidRPr="0064338C" w:rsidRDefault="003F331F" w:rsidP="00635EF1">
            <w:pPr>
              <w:pStyle w:val="Texto"/>
              <w:spacing w:line="221" w:lineRule="exact"/>
              <w:ind w:firstLine="0"/>
            </w:pPr>
            <w:r w:rsidRPr="0064338C">
              <w:t>Cuando se trate de los conceptos o modalidades</w:t>
            </w:r>
            <w:r w:rsidRPr="0064338C">
              <w:rPr>
                <w:b/>
              </w:rPr>
              <w:t xml:space="preserve"> DC.7 Proyectos de fortalecimiento de las Organizaciones Sociales del Sector Forestal, SAT.5.1 Inversión para el comercio y la industria forestal, SAT.5.4. Formación de la empresa o integración de la cadena productiva forestal y SAT.6. Proyectos productivos forestales para mujeres</w:t>
            </w:r>
            <w:r w:rsidRPr="0064338C">
              <w:t>, la Gerencia Estatal realizará un predictamen de las solicitudes de apoyo y sus resultados serán enviados a la Coordinación General de Producción y Productividad para que realice la dictaminación final.</w:t>
            </w:r>
          </w:p>
        </w:tc>
        <w:tc>
          <w:tcPr>
            <w:tcW w:w="2644" w:type="pct"/>
          </w:tcPr>
          <w:p w:rsidR="003F331F" w:rsidRPr="0064338C" w:rsidRDefault="003F331F" w:rsidP="008C6F28">
            <w:pPr>
              <w:pStyle w:val="Texto"/>
              <w:spacing w:line="221" w:lineRule="exact"/>
              <w:ind w:firstLine="0"/>
            </w:pPr>
            <w:r w:rsidRPr="0064338C">
              <w:t>Cuando se trate de los conceptos o modalidades</w:t>
            </w:r>
            <w:r w:rsidRPr="0064338C">
              <w:rPr>
                <w:b/>
              </w:rPr>
              <w:t xml:space="preserve"> DC.7 Proyectos de fortalecimiento de las Organizaciones Sociales del Sector Forestal, SAT.5.1 Inversión para el </w:t>
            </w:r>
            <w:r w:rsidR="008C6F28" w:rsidRPr="008C6F28">
              <w:rPr>
                <w:b/>
                <w:color w:val="FF0000"/>
              </w:rPr>
              <w:t xml:space="preserve">abasto </w:t>
            </w:r>
            <w:r w:rsidRPr="008C6F28">
              <w:rPr>
                <w:b/>
                <w:color w:val="FF0000"/>
              </w:rPr>
              <w:t>y la industria</w:t>
            </w:r>
            <w:r w:rsidR="008C6F28" w:rsidRPr="008C6F28">
              <w:rPr>
                <w:b/>
                <w:color w:val="FF0000"/>
              </w:rPr>
              <w:t xml:space="preserve">lización </w:t>
            </w:r>
            <w:r w:rsidRPr="008C6F28">
              <w:rPr>
                <w:b/>
                <w:color w:val="FF0000"/>
              </w:rPr>
              <w:t xml:space="preserve"> </w:t>
            </w:r>
            <w:r w:rsidRPr="0064338C">
              <w:rPr>
                <w:b/>
              </w:rPr>
              <w:t xml:space="preserve">forestal, SAT.5.4. </w:t>
            </w:r>
            <w:r w:rsidR="008C6F28" w:rsidRPr="008C6F28">
              <w:rPr>
                <w:b/>
                <w:color w:val="FF0000"/>
              </w:rPr>
              <w:t>I</w:t>
            </w:r>
            <w:r w:rsidRPr="008C6F28">
              <w:rPr>
                <w:b/>
                <w:color w:val="FF0000"/>
              </w:rPr>
              <w:t xml:space="preserve">ntegración </w:t>
            </w:r>
            <w:r w:rsidR="008648E9">
              <w:rPr>
                <w:b/>
                <w:color w:val="FF0000"/>
              </w:rPr>
              <w:t>y o</w:t>
            </w:r>
            <w:r w:rsidR="008C6F28" w:rsidRPr="008C6F28">
              <w:rPr>
                <w:b/>
                <w:color w:val="FF0000"/>
              </w:rPr>
              <w:t xml:space="preserve">rganización </w:t>
            </w:r>
            <w:r w:rsidRPr="008C6F28">
              <w:rPr>
                <w:b/>
                <w:color w:val="FF0000"/>
              </w:rPr>
              <w:t xml:space="preserve">de </w:t>
            </w:r>
            <w:r w:rsidR="008C6F28" w:rsidRPr="008C6F28">
              <w:rPr>
                <w:b/>
                <w:color w:val="FF0000"/>
              </w:rPr>
              <w:t>redes de valor</w:t>
            </w:r>
            <w:r w:rsidRPr="0064338C">
              <w:rPr>
                <w:b/>
              </w:rPr>
              <w:t xml:space="preserve"> forestal y SAT.6. Proyectos productivos forestales para mujeres</w:t>
            </w:r>
            <w:r w:rsidRPr="0064338C">
              <w:t>, la Gerencia Estatal realizará un predictamen de las solicitudes de apoyo y</w:t>
            </w:r>
            <w:r w:rsidRPr="00FB33CF">
              <w:rPr>
                <w:color w:val="FF0000"/>
              </w:rPr>
              <w:t>,</w:t>
            </w:r>
            <w:r w:rsidRPr="0064338C">
              <w:t xml:space="preserve"> </w:t>
            </w:r>
            <w:r w:rsidRPr="00FB33CF">
              <w:rPr>
                <w:color w:val="FF0000"/>
              </w:rPr>
              <w:t xml:space="preserve">de </w:t>
            </w:r>
            <w:r w:rsidRPr="00FB33CF">
              <w:rPr>
                <w:rFonts w:eastAsia="Arial"/>
                <w:color w:val="FF0000"/>
                <w:szCs w:val="18"/>
              </w:rPr>
              <w:t>aquellas que resulten viables, deberán enviar sus expedientes en copia simple y digital en formato PDF editable</w:t>
            </w:r>
            <w:r w:rsidRPr="00FB33CF">
              <w:rPr>
                <w:rFonts w:eastAsia="Calibri"/>
                <w:color w:val="FF0000"/>
                <w:sz w:val="22"/>
                <w:szCs w:val="22"/>
              </w:rPr>
              <w:t xml:space="preserve"> </w:t>
            </w:r>
            <w:r w:rsidRPr="0064338C">
              <w:t xml:space="preserve">a la Coordinación General de Producción y Productividad para que realice </w:t>
            </w:r>
            <w:r w:rsidRPr="00FB33CF">
              <w:rPr>
                <w:color w:val="FF0000"/>
              </w:rPr>
              <w:t>e</w:t>
            </w:r>
            <w:r w:rsidRPr="0064338C">
              <w:t>l dictam</w:t>
            </w:r>
            <w:r w:rsidRPr="00FB33CF">
              <w:rPr>
                <w:color w:val="FF0000"/>
              </w:rPr>
              <w:t>e</w:t>
            </w:r>
            <w:r w:rsidRPr="0064338C">
              <w:t>n final.</w:t>
            </w:r>
          </w:p>
        </w:tc>
        <w:tc>
          <w:tcPr>
            <w:tcW w:w="476" w:type="pct"/>
          </w:tcPr>
          <w:p w:rsidR="008C6F28" w:rsidRPr="008C6F28" w:rsidRDefault="008C6F28" w:rsidP="008C6F28">
            <w:pPr>
              <w:pStyle w:val="Texto"/>
              <w:spacing w:line="221" w:lineRule="exact"/>
              <w:ind w:firstLine="0"/>
              <w:rPr>
                <w:rFonts w:eastAsia="Calibri"/>
                <w:szCs w:val="18"/>
                <w:lang w:val="es-MX" w:eastAsia="en-US"/>
              </w:rPr>
            </w:pPr>
            <w:r w:rsidRPr="008C6F28">
              <w:rPr>
                <w:rFonts w:eastAsia="Calibri"/>
                <w:szCs w:val="18"/>
                <w:lang w:val="es-MX" w:eastAsia="en-US"/>
              </w:rPr>
              <w:t>Para homologar con los conceptos de apoyo establecidos en el artículo 6</w:t>
            </w:r>
          </w:p>
          <w:p w:rsidR="008C6F28" w:rsidRDefault="008C6F28" w:rsidP="00D81119">
            <w:pPr>
              <w:pStyle w:val="Texto"/>
              <w:spacing w:line="221" w:lineRule="exact"/>
              <w:ind w:firstLine="0"/>
              <w:rPr>
                <w:rFonts w:eastAsia="Calibri"/>
                <w:szCs w:val="18"/>
                <w:lang w:val="es-MX" w:eastAsia="en-US"/>
              </w:rPr>
            </w:pPr>
          </w:p>
          <w:p w:rsidR="008C6F28" w:rsidRDefault="008C6F28" w:rsidP="00D81119">
            <w:pPr>
              <w:pStyle w:val="Texto"/>
              <w:spacing w:line="221" w:lineRule="exact"/>
              <w:ind w:firstLine="0"/>
              <w:rPr>
                <w:rFonts w:eastAsia="Calibri"/>
                <w:szCs w:val="18"/>
                <w:lang w:val="es-MX" w:eastAsia="en-US"/>
              </w:rPr>
            </w:pPr>
          </w:p>
          <w:p w:rsidR="003F331F" w:rsidRPr="0064338C" w:rsidRDefault="003F331F" w:rsidP="00D81119">
            <w:pPr>
              <w:pStyle w:val="Texto"/>
              <w:spacing w:line="221" w:lineRule="exact"/>
              <w:ind w:firstLine="0"/>
              <w:rPr>
                <w:rFonts w:eastAsia="Calibri"/>
                <w:szCs w:val="18"/>
                <w:lang w:val="es-MX" w:eastAsia="en-US"/>
              </w:rPr>
            </w:pPr>
            <w:r w:rsidRPr="0064338C">
              <w:rPr>
                <w:rFonts w:eastAsia="Calibri"/>
                <w:szCs w:val="18"/>
                <w:lang w:val="es-MX" w:eastAsia="en-US"/>
              </w:rPr>
              <w:t>Formatos de  documentación.</w:t>
            </w:r>
          </w:p>
        </w:tc>
      </w:tr>
      <w:tr w:rsidR="0064338C" w:rsidRPr="0064338C" w:rsidTr="00CF135F">
        <w:tc>
          <w:tcPr>
            <w:tcW w:w="1880" w:type="pct"/>
          </w:tcPr>
          <w:p w:rsidR="003F331F" w:rsidRPr="0064338C" w:rsidRDefault="003F331F" w:rsidP="00635EF1">
            <w:pPr>
              <w:pStyle w:val="Texto"/>
              <w:spacing w:line="221" w:lineRule="exact"/>
              <w:ind w:firstLine="0"/>
            </w:pPr>
            <w:r w:rsidRPr="0064338C">
              <w:t xml:space="preserve">Cuando se trate del concepto </w:t>
            </w:r>
            <w:r w:rsidRPr="0064338C">
              <w:rPr>
                <w:b/>
              </w:rPr>
              <w:t>DC.6 Becas para alumnos en Sistema educativo CECFOR</w:t>
            </w:r>
            <w:r w:rsidRPr="0064338C">
              <w:t>, el personal del CECFOR responsable de recibir las solicitudes de apoyo entregará toda la información y documentación al Consejo Académico de cada CECFOR, para su dictaminación final.</w:t>
            </w:r>
          </w:p>
        </w:tc>
        <w:tc>
          <w:tcPr>
            <w:tcW w:w="2644" w:type="pct"/>
          </w:tcPr>
          <w:p w:rsidR="003F331F" w:rsidRPr="0064338C" w:rsidRDefault="003F331F" w:rsidP="00AE1B8B">
            <w:pPr>
              <w:pStyle w:val="Texto"/>
              <w:spacing w:line="221" w:lineRule="exact"/>
              <w:ind w:firstLine="0"/>
            </w:pPr>
            <w:r w:rsidRPr="0064338C">
              <w:t xml:space="preserve">Cuando se trate del concepto </w:t>
            </w:r>
            <w:r w:rsidRPr="0064338C">
              <w:rPr>
                <w:b/>
              </w:rPr>
              <w:t>DC.6 Becas para alumnos en Sistema educativo CECFOR</w:t>
            </w:r>
            <w:r w:rsidRPr="0064338C">
              <w:t>, el personal del CECFOR responsable de recibir las solicitudes de apoyo entregará toda la información y documentación al Consejo Académico de cada CECFOR, para su dictam</w:t>
            </w:r>
            <w:r w:rsidRPr="00FB33CF">
              <w:rPr>
                <w:color w:val="FF0000"/>
              </w:rPr>
              <w:t>e</w:t>
            </w:r>
            <w:r w:rsidRPr="0064338C">
              <w:t>n final.</w:t>
            </w:r>
          </w:p>
        </w:tc>
        <w:tc>
          <w:tcPr>
            <w:tcW w:w="476" w:type="pct"/>
          </w:tcPr>
          <w:p w:rsidR="003F331F" w:rsidRPr="0064338C" w:rsidRDefault="003F331F" w:rsidP="00D81119">
            <w:pPr>
              <w:pStyle w:val="Texto"/>
              <w:spacing w:line="221" w:lineRule="exact"/>
              <w:ind w:firstLine="0"/>
              <w:rPr>
                <w:rFonts w:eastAsia="Calibri"/>
                <w:szCs w:val="18"/>
                <w:lang w:val="es-MX" w:eastAsia="en-US"/>
              </w:rPr>
            </w:pPr>
            <w:r w:rsidRPr="0064338C">
              <w:rPr>
                <w:rFonts w:eastAsia="Calibri"/>
                <w:szCs w:val="18"/>
                <w:lang w:val="es-MX" w:eastAsia="en-US"/>
              </w:rPr>
              <w:t>Mejoró redacción.</w:t>
            </w:r>
          </w:p>
        </w:tc>
      </w:tr>
      <w:tr w:rsidR="0064338C" w:rsidRPr="0064338C" w:rsidTr="00CF135F">
        <w:tc>
          <w:tcPr>
            <w:tcW w:w="1880" w:type="pct"/>
          </w:tcPr>
          <w:p w:rsidR="003F331F" w:rsidRPr="0064338C" w:rsidRDefault="003F331F" w:rsidP="00635EF1">
            <w:pPr>
              <w:pStyle w:val="Texto"/>
              <w:spacing w:line="221" w:lineRule="exact"/>
              <w:ind w:firstLine="0"/>
              <w:jc w:val="center"/>
              <w:rPr>
                <w:b/>
              </w:rPr>
            </w:pPr>
            <w:r w:rsidRPr="0064338C">
              <w:rPr>
                <w:b/>
              </w:rPr>
              <w:t>Sección III. Del proceso de selección y asignación de apoyos</w:t>
            </w:r>
          </w:p>
        </w:tc>
        <w:tc>
          <w:tcPr>
            <w:tcW w:w="2644" w:type="pct"/>
          </w:tcPr>
          <w:p w:rsidR="003F331F" w:rsidRPr="0064338C" w:rsidRDefault="003F331F" w:rsidP="00364095">
            <w:pPr>
              <w:pStyle w:val="Texto"/>
              <w:spacing w:line="221" w:lineRule="exact"/>
              <w:ind w:firstLine="0"/>
              <w:jc w:val="center"/>
              <w:rPr>
                <w:b/>
              </w:rPr>
            </w:pPr>
            <w:r w:rsidRPr="0064338C">
              <w:rPr>
                <w:b/>
              </w:rPr>
              <w:t>Sección III. Del proceso de selección y asignación de apoyos</w:t>
            </w:r>
          </w:p>
        </w:tc>
        <w:tc>
          <w:tcPr>
            <w:tcW w:w="476" w:type="pct"/>
          </w:tcPr>
          <w:p w:rsidR="003F331F" w:rsidRPr="0064338C" w:rsidRDefault="003F331F" w:rsidP="00D81119">
            <w:pPr>
              <w:pStyle w:val="Texto"/>
              <w:spacing w:line="221"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spacing w:line="221" w:lineRule="exact"/>
              <w:ind w:firstLine="0"/>
            </w:pPr>
            <w:r w:rsidRPr="0064338C">
              <w:rPr>
                <w:b/>
              </w:rPr>
              <w:t>Artículo 23.</w:t>
            </w:r>
            <w:r w:rsidRPr="0064338C">
              <w:t xml:space="preserve"> Las y los servidores públicos responsables de la dictaminación elaborarán un listado de solicitudes dictaminadas como viables, por haber reunido satisfactoriamente los requisitos jurídicos, técnicos, ambientales, económicos y sociales establecidos en las presentes Reglas y sus anexos para cada concepto o modalidad de apoyo.</w:t>
            </w:r>
          </w:p>
        </w:tc>
        <w:tc>
          <w:tcPr>
            <w:tcW w:w="2644" w:type="pct"/>
          </w:tcPr>
          <w:p w:rsidR="003F331F" w:rsidRPr="0064338C" w:rsidRDefault="003F331F" w:rsidP="00FB33CF">
            <w:pPr>
              <w:pStyle w:val="Texto"/>
              <w:spacing w:line="221" w:lineRule="exact"/>
              <w:ind w:firstLine="0"/>
            </w:pPr>
            <w:r w:rsidRPr="0064338C">
              <w:rPr>
                <w:b/>
              </w:rPr>
              <w:t>Artículo 23.</w:t>
            </w:r>
            <w:r w:rsidRPr="0064338C">
              <w:t xml:space="preserve"> Las </w:t>
            </w:r>
            <w:r w:rsidRPr="00FB33CF">
              <w:rPr>
                <w:color w:val="FF0000"/>
              </w:rPr>
              <w:t>personas</w:t>
            </w:r>
            <w:r w:rsidRPr="0064338C">
              <w:t xml:space="preserve"> responsables de</w:t>
            </w:r>
            <w:r w:rsidRPr="00FB33CF">
              <w:rPr>
                <w:color w:val="FF0000"/>
              </w:rPr>
              <w:t>l</w:t>
            </w:r>
            <w:r w:rsidRPr="0064338C">
              <w:t xml:space="preserve"> dictam</w:t>
            </w:r>
            <w:r w:rsidRPr="00FB33CF">
              <w:rPr>
                <w:color w:val="FF0000"/>
              </w:rPr>
              <w:t>e</w:t>
            </w:r>
            <w:r w:rsidRPr="0064338C">
              <w:t>n elaborarán un listado de solicitudes dictaminadas como viables, por haber reunido satisfactoriamente los requisitos jurídicos, técnicos, ambientales, económicos y sociales establecidos en las presentes Reglas y sus anexos para cada concepto o modalidad de apoyo.</w:t>
            </w:r>
          </w:p>
        </w:tc>
        <w:tc>
          <w:tcPr>
            <w:tcW w:w="476" w:type="pct"/>
          </w:tcPr>
          <w:p w:rsidR="003F331F" w:rsidRPr="0064338C" w:rsidRDefault="003F331F" w:rsidP="00D81119">
            <w:pPr>
              <w:pStyle w:val="Texto"/>
              <w:spacing w:line="221" w:lineRule="exact"/>
              <w:ind w:firstLine="0"/>
              <w:rPr>
                <w:rFonts w:eastAsia="Calibri"/>
                <w:szCs w:val="18"/>
                <w:lang w:val="es-MX" w:eastAsia="en-US"/>
              </w:rPr>
            </w:pPr>
            <w:r w:rsidRPr="0064338C">
              <w:rPr>
                <w:rFonts w:eastAsia="Calibri"/>
                <w:szCs w:val="18"/>
                <w:lang w:val="es-MX" w:eastAsia="en-US"/>
              </w:rPr>
              <w:t>Mejoró redacción con base en la perspectiva de género.</w:t>
            </w:r>
          </w:p>
        </w:tc>
      </w:tr>
      <w:tr w:rsidR="0064338C" w:rsidRPr="0064338C" w:rsidTr="00CF135F">
        <w:tc>
          <w:tcPr>
            <w:tcW w:w="1880" w:type="pct"/>
          </w:tcPr>
          <w:p w:rsidR="003F331F" w:rsidRPr="0064338C" w:rsidRDefault="003F331F" w:rsidP="00635EF1">
            <w:pPr>
              <w:pStyle w:val="Texto"/>
              <w:spacing w:line="221" w:lineRule="exact"/>
              <w:ind w:firstLine="0"/>
            </w:pPr>
            <w:r w:rsidRPr="0064338C">
              <w:t>Posteriormente, a las solicitudes dictaminadas como viables se les aplicarán los criterios de prelación generales establecidos en el presente artículo y después los específicos que, en su caso, establezcan los anexos técnicos y/o los términos de referencia de cada concepto o modalidad de apoyo.</w:t>
            </w:r>
          </w:p>
        </w:tc>
        <w:tc>
          <w:tcPr>
            <w:tcW w:w="2644" w:type="pct"/>
          </w:tcPr>
          <w:p w:rsidR="003F331F" w:rsidRPr="0064338C" w:rsidRDefault="003F331F" w:rsidP="007E56D1">
            <w:pPr>
              <w:pStyle w:val="Texto"/>
              <w:pBdr>
                <w:top w:val="nil"/>
                <w:left w:val="nil"/>
                <w:bottom w:val="nil"/>
                <w:right w:val="nil"/>
                <w:between w:val="nil"/>
              </w:pBdr>
              <w:spacing w:line="221" w:lineRule="exact"/>
              <w:ind w:firstLine="0"/>
            </w:pPr>
            <w:r w:rsidRPr="0064338C">
              <w:t>Posteriormente, a las solicitudes dictaminadas como viables se les aplicarán los criterios de prelación generales establecidos en el presente artículo y después los específicos que, en su caso, establezcan los anexos técnicos y/o los términos de referencia de cada concepto o modalidad de apoyo.</w:t>
            </w:r>
            <w:r w:rsidRPr="00FB33CF">
              <w:rPr>
                <w:color w:val="FF0000"/>
              </w:rPr>
              <w:t xml:space="preserve"> Exceptuando los conceptos de apoyo del Componente VII. Contingencias Ambientales Forestales, los cuales deberán cumplir con los criterios establecidos en los Mecanismos específicos para prevención control y combate de contingencias ambientales causadas por plagas e incendios forestales. </w:t>
            </w:r>
          </w:p>
        </w:tc>
        <w:tc>
          <w:tcPr>
            <w:tcW w:w="476" w:type="pct"/>
          </w:tcPr>
          <w:p w:rsidR="003F331F" w:rsidRPr="0064338C" w:rsidRDefault="003F331F" w:rsidP="00D81119">
            <w:pPr>
              <w:pStyle w:val="Texto"/>
              <w:spacing w:line="221" w:lineRule="exact"/>
              <w:ind w:firstLine="0"/>
              <w:rPr>
                <w:rFonts w:eastAsia="Calibri"/>
                <w:szCs w:val="18"/>
                <w:lang w:val="es-MX" w:eastAsia="en-US"/>
              </w:rPr>
            </w:pPr>
            <w:r w:rsidRPr="0064338C">
              <w:rPr>
                <w:rFonts w:eastAsia="Calibri"/>
                <w:szCs w:val="18"/>
                <w:lang w:val="es-MX" w:eastAsia="en-US"/>
              </w:rPr>
              <w:t>En congruencia con el componente VII.</w:t>
            </w:r>
          </w:p>
        </w:tc>
      </w:tr>
      <w:tr w:rsidR="0064338C" w:rsidRPr="0064338C" w:rsidTr="00CF135F">
        <w:tc>
          <w:tcPr>
            <w:tcW w:w="1880" w:type="pct"/>
          </w:tcPr>
          <w:p w:rsidR="0091531C" w:rsidRPr="0064338C" w:rsidRDefault="0091531C" w:rsidP="00635EF1">
            <w:pPr>
              <w:pStyle w:val="Texto"/>
              <w:spacing w:line="221" w:lineRule="exact"/>
              <w:ind w:firstLine="0"/>
            </w:pPr>
          </w:p>
        </w:tc>
        <w:tc>
          <w:tcPr>
            <w:tcW w:w="2644" w:type="pct"/>
          </w:tcPr>
          <w:p w:rsidR="0091531C" w:rsidRPr="0064338C" w:rsidRDefault="0091531C" w:rsidP="0091531C">
            <w:pPr>
              <w:pBdr>
                <w:top w:val="nil"/>
                <w:left w:val="nil"/>
                <w:bottom w:val="nil"/>
                <w:right w:val="nil"/>
                <w:between w:val="nil"/>
              </w:pBdr>
              <w:spacing w:after="101"/>
              <w:jc w:val="both"/>
              <w:rPr>
                <w:rFonts w:ascii="Arial" w:eastAsia="Arial" w:hAnsi="Arial" w:cs="Arial"/>
                <w:sz w:val="18"/>
                <w:szCs w:val="18"/>
              </w:rPr>
            </w:pPr>
            <w:r w:rsidRPr="00FB33CF">
              <w:rPr>
                <w:rFonts w:ascii="Arial" w:eastAsia="Arial" w:hAnsi="Arial" w:cs="Arial"/>
                <w:color w:val="FF0000"/>
                <w:sz w:val="18"/>
                <w:szCs w:val="18"/>
              </w:rPr>
              <w:t>Para quienes hayan solicitado un apoyo en el ejercicio fiscal anterior y no lo hayan obtenido por haberse agotado los recursos, la CONAFOR revisará que la solicitud mantiene las mismas condiciones de viabilidad y, en caso de encontrarse dentro de las áreas elegibles que la CONAFOR determine para cada concepto o modalidad de apoyo, se le otorgarán diez puntos adicionales a la calificación obtenida.</w:t>
            </w:r>
          </w:p>
        </w:tc>
        <w:tc>
          <w:tcPr>
            <w:tcW w:w="476" w:type="pct"/>
          </w:tcPr>
          <w:p w:rsidR="0091531C" w:rsidRPr="0064338C" w:rsidRDefault="00AD61AB" w:rsidP="00D81119">
            <w:pPr>
              <w:pStyle w:val="Texto"/>
              <w:spacing w:line="221" w:lineRule="exact"/>
              <w:ind w:firstLine="0"/>
              <w:rPr>
                <w:rFonts w:eastAsia="Calibri"/>
                <w:szCs w:val="18"/>
                <w:lang w:val="es-MX" w:eastAsia="en-US"/>
              </w:rPr>
            </w:pPr>
            <w:r w:rsidRPr="0064338C">
              <w:rPr>
                <w:rFonts w:eastAsia="Calibri"/>
                <w:szCs w:val="18"/>
                <w:lang w:val="es-MX" w:eastAsia="en-US"/>
              </w:rPr>
              <w:t xml:space="preserve">Consideración de solicitudes del ejercicio fiscal anterior en criterios de prelación. </w:t>
            </w:r>
          </w:p>
        </w:tc>
      </w:tr>
      <w:tr w:rsidR="0064338C" w:rsidRPr="0064338C" w:rsidTr="00CF135F">
        <w:tc>
          <w:tcPr>
            <w:tcW w:w="1880" w:type="pct"/>
          </w:tcPr>
          <w:p w:rsidR="003F331F" w:rsidRPr="0064338C" w:rsidRDefault="003F331F" w:rsidP="00635EF1">
            <w:pPr>
              <w:pStyle w:val="Texto"/>
              <w:spacing w:line="221" w:lineRule="exact"/>
              <w:ind w:firstLine="0"/>
            </w:pPr>
            <w:r w:rsidRPr="0064338C">
              <w:t>Los criterios generales de prelación y la tabla de puntuación que se utilizará en este proceso de ordenamiento de solicitudes de apoyo son los siguientes:</w:t>
            </w:r>
          </w:p>
        </w:tc>
        <w:tc>
          <w:tcPr>
            <w:tcW w:w="2644" w:type="pct"/>
          </w:tcPr>
          <w:p w:rsidR="003F331F" w:rsidRPr="0064338C" w:rsidRDefault="003F331F" w:rsidP="00364095">
            <w:pPr>
              <w:pStyle w:val="Texto"/>
              <w:spacing w:line="221" w:lineRule="exact"/>
              <w:ind w:firstLine="0"/>
            </w:pPr>
            <w:r w:rsidRPr="0064338C">
              <w:t>Los criterios generales de prelación y la tabla de puntuación que se utilizará en este proceso de ordenamiento de solicitudes de apoyo son los siguientes:</w:t>
            </w:r>
          </w:p>
        </w:tc>
        <w:tc>
          <w:tcPr>
            <w:tcW w:w="476" w:type="pct"/>
          </w:tcPr>
          <w:p w:rsidR="003F331F" w:rsidRPr="0064338C" w:rsidRDefault="003F331F" w:rsidP="00D81119">
            <w:pPr>
              <w:pStyle w:val="Texto"/>
              <w:spacing w:line="221" w:lineRule="exact"/>
              <w:ind w:firstLine="0"/>
              <w:rPr>
                <w:rFonts w:eastAsia="Calibri"/>
                <w:szCs w:val="18"/>
                <w:lang w:val="es-MX" w:eastAsia="en-US"/>
              </w:rPr>
            </w:pPr>
          </w:p>
        </w:tc>
      </w:tr>
      <w:tr w:rsidR="0064338C" w:rsidRPr="0064338C" w:rsidTr="00CF135F">
        <w:tc>
          <w:tcPr>
            <w:tcW w:w="1880" w:type="pct"/>
          </w:tcPr>
          <w:tbl>
            <w:tblPr>
              <w:tblW w:w="5234" w:type="dxa"/>
              <w:tblInd w:w="144" w:type="dxa"/>
              <w:tblCellMar>
                <w:left w:w="70" w:type="dxa"/>
                <w:right w:w="70" w:type="dxa"/>
              </w:tblCellMar>
              <w:tblLook w:val="0000" w:firstRow="0" w:lastRow="0" w:firstColumn="0" w:lastColumn="0" w:noHBand="0" w:noVBand="0"/>
            </w:tblPr>
            <w:tblGrid>
              <w:gridCol w:w="1086"/>
              <w:gridCol w:w="1258"/>
              <w:gridCol w:w="2050"/>
              <w:gridCol w:w="840"/>
            </w:tblGrid>
            <w:tr w:rsidR="0064338C" w:rsidRPr="0064338C" w:rsidTr="00DF3C47">
              <w:trPr>
                <w:trHeight w:val="20"/>
              </w:trPr>
              <w:tc>
                <w:tcPr>
                  <w:tcW w:w="1086" w:type="dxa"/>
                  <w:tcBorders>
                    <w:top w:val="single" w:sz="6" w:space="0" w:color="auto"/>
                    <w:left w:val="single" w:sz="6" w:space="0" w:color="auto"/>
                    <w:bottom w:val="single" w:sz="6" w:space="0" w:color="auto"/>
                    <w:right w:val="single" w:sz="6" w:space="0" w:color="auto"/>
                  </w:tcBorders>
                  <w:shd w:val="clear" w:color="auto" w:fill="C0C0C0"/>
                  <w:vAlign w:val="center"/>
                </w:tcPr>
                <w:p w:rsidR="003F331F" w:rsidRPr="0064338C" w:rsidRDefault="003F331F" w:rsidP="00635EF1">
                  <w:pPr>
                    <w:pStyle w:val="Texto"/>
                    <w:spacing w:line="221" w:lineRule="exact"/>
                    <w:ind w:firstLine="0"/>
                    <w:jc w:val="center"/>
                    <w:rPr>
                      <w:b/>
                      <w:sz w:val="16"/>
                      <w:szCs w:val="16"/>
                    </w:rPr>
                  </w:pPr>
                  <w:r w:rsidRPr="0064338C">
                    <w:rPr>
                      <w:b/>
                      <w:sz w:val="16"/>
                      <w:szCs w:val="16"/>
                    </w:rPr>
                    <w:t>Tipo de Criterio</w:t>
                  </w:r>
                </w:p>
              </w:tc>
              <w:tc>
                <w:tcPr>
                  <w:tcW w:w="3308" w:type="dxa"/>
                  <w:gridSpan w:val="2"/>
                  <w:tcBorders>
                    <w:top w:val="single" w:sz="6" w:space="0" w:color="auto"/>
                    <w:left w:val="single" w:sz="6" w:space="0" w:color="auto"/>
                    <w:bottom w:val="single" w:sz="6" w:space="0" w:color="auto"/>
                    <w:right w:val="single" w:sz="6" w:space="0" w:color="auto"/>
                  </w:tcBorders>
                  <w:shd w:val="clear" w:color="auto" w:fill="C0C0C0"/>
                  <w:vAlign w:val="center"/>
                </w:tcPr>
                <w:p w:rsidR="003F331F" w:rsidRPr="0064338C" w:rsidRDefault="003F331F" w:rsidP="00F005E7">
                  <w:pPr>
                    <w:pStyle w:val="Texto"/>
                    <w:spacing w:line="221" w:lineRule="exact"/>
                    <w:ind w:firstLine="0"/>
                    <w:rPr>
                      <w:b/>
                      <w:sz w:val="16"/>
                      <w:szCs w:val="16"/>
                    </w:rPr>
                  </w:pPr>
                  <w:r w:rsidRPr="0064338C">
                    <w:rPr>
                      <w:b/>
                      <w:sz w:val="16"/>
                      <w:szCs w:val="16"/>
                    </w:rPr>
                    <w:t>Criterios generales de prelación</w:t>
                  </w:r>
                </w:p>
              </w:tc>
              <w:tc>
                <w:tcPr>
                  <w:tcW w:w="840" w:type="dxa"/>
                  <w:tcBorders>
                    <w:top w:val="single" w:sz="6" w:space="0" w:color="auto"/>
                    <w:left w:val="single" w:sz="6" w:space="0" w:color="auto"/>
                    <w:bottom w:val="single" w:sz="6" w:space="0" w:color="auto"/>
                    <w:right w:val="single" w:sz="6" w:space="0" w:color="auto"/>
                  </w:tcBorders>
                  <w:shd w:val="clear" w:color="auto" w:fill="C0C0C0"/>
                  <w:vAlign w:val="center"/>
                </w:tcPr>
                <w:p w:rsidR="003F331F" w:rsidRPr="0064338C" w:rsidRDefault="003F331F" w:rsidP="00635EF1">
                  <w:pPr>
                    <w:pStyle w:val="Texto"/>
                    <w:spacing w:line="221" w:lineRule="exact"/>
                    <w:ind w:firstLine="0"/>
                    <w:jc w:val="center"/>
                    <w:rPr>
                      <w:b/>
                      <w:sz w:val="16"/>
                      <w:szCs w:val="16"/>
                    </w:rPr>
                  </w:pPr>
                  <w:r w:rsidRPr="0064338C">
                    <w:rPr>
                      <w:b/>
                      <w:sz w:val="16"/>
                      <w:szCs w:val="16"/>
                    </w:rPr>
                    <w:t>Puntaje</w:t>
                  </w:r>
                </w:p>
              </w:tc>
            </w:tr>
            <w:tr w:rsidR="0064338C" w:rsidRPr="0064338C" w:rsidTr="00DF3C47">
              <w:trPr>
                <w:trHeight w:val="20"/>
              </w:trPr>
              <w:tc>
                <w:tcPr>
                  <w:tcW w:w="1086"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21" w:lineRule="exact"/>
                    <w:ind w:firstLine="0"/>
                    <w:jc w:val="center"/>
                    <w:rPr>
                      <w:b/>
                      <w:sz w:val="16"/>
                      <w:szCs w:val="16"/>
                    </w:rPr>
                  </w:pPr>
                  <w:r w:rsidRPr="0064338C">
                    <w:rPr>
                      <w:b/>
                      <w:sz w:val="16"/>
                      <w:szCs w:val="16"/>
                    </w:rPr>
                    <w:t>P-PREDIAL</w:t>
                  </w:r>
                </w:p>
              </w:tc>
              <w:tc>
                <w:tcPr>
                  <w:tcW w:w="3308" w:type="dxa"/>
                  <w:gridSpan w:val="2"/>
                  <w:tcBorders>
                    <w:top w:val="single" w:sz="6" w:space="0" w:color="auto"/>
                    <w:left w:val="single" w:sz="6" w:space="0" w:color="auto"/>
                    <w:bottom w:val="single" w:sz="6" w:space="0" w:color="auto"/>
                    <w:right w:val="single" w:sz="6" w:space="0" w:color="auto"/>
                  </w:tcBorders>
                  <w:vAlign w:val="center"/>
                </w:tcPr>
                <w:p w:rsidR="003F331F" w:rsidRPr="0064338C" w:rsidRDefault="003F331F" w:rsidP="00F005E7">
                  <w:pPr>
                    <w:pStyle w:val="Texto"/>
                    <w:spacing w:line="221" w:lineRule="exact"/>
                    <w:ind w:firstLine="0"/>
                    <w:rPr>
                      <w:sz w:val="16"/>
                      <w:szCs w:val="16"/>
                    </w:rPr>
                  </w:pPr>
                  <w:r w:rsidRPr="0064338C">
                    <w:rPr>
                      <w:sz w:val="16"/>
                      <w:szCs w:val="16"/>
                    </w:rPr>
                    <w:t>P-PREDIAL aprobado y vigente para núcleos agrarios.</w:t>
                  </w:r>
                </w:p>
              </w:tc>
              <w:tc>
                <w:tcPr>
                  <w:tcW w:w="840"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21" w:lineRule="exact"/>
                    <w:ind w:firstLine="0"/>
                    <w:jc w:val="center"/>
                    <w:rPr>
                      <w:sz w:val="16"/>
                      <w:szCs w:val="16"/>
                    </w:rPr>
                  </w:pPr>
                  <w:r w:rsidRPr="0064338C">
                    <w:rPr>
                      <w:sz w:val="16"/>
                      <w:szCs w:val="16"/>
                    </w:rPr>
                    <w:t>5</w:t>
                  </w:r>
                </w:p>
              </w:tc>
            </w:tr>
            <w:tr w:rsidR="0064338C" w:rsidRPr="0064338C" w:rsidTr="00DF3C47">
              <w:trPr>
                <w:trHeight w:val="20"/>
              </w:trPr>
              <w:tc>
                <w:tcPr>
                  <w:tcW w:w="1086" w:type="dxa"/>
                  <w:vMerge w:val="restart"/>
                  <w:tcBorders>
                    <w:top w:val="single" w:sz="6" w:space="0" w:color="auto"/>
                    <w:left w:val="single" w:sz="6" w:space="0" w:color="auto"/>
                    <w:right w:val="single" w:sz="6" w:space="0" w:color="auto"/>
                  </w:tcBorders>
                  <w:vAlign w:val="center"/>
                </w:tcPr>
                <w:p w:rsidR="003F331F" w:rsidRPr="0064338C" w:rsidRDefault="003F331F" w:rsidP="00635EF1">
                  <w:pPr>
                    <w:pStyle w:val="Texto"/>
                    <w:spacing w:line="221" w:lineRule="exact"/>
                    <w:ind w:firstLine="0"/>
                    <w:jc w:val="center"/>
                    <w:rPr>
                      <w:b/>
                      <w:sz w:val="16"/>
                      <w:szCs w:val="16"/>
                    </w:rPr>
                  </w:pPr>
                  <w:r w:rsidRPr="0064338C">
                    <w:rPr>
                      <w:b/>
                      <w:sz w:val="16"/>
                      <w:szCs w:val="16"/>
                    </w:rPr>
                    <w:t>Social</w:t>
                  </w:r>
                </w:p>
              </w:tc>
              <w:tc>
                <w:tcPr>
                  <w:tcW w:w="3308" w:type="dxa"/>
                  <w:gridSpan w:val="2"/>
                  <w:tcBorders>
                    <w:top w:val="single" w:sz="6" w:space="0" w:color="auto"/>
                    <w:left w:val="single" w:sz="6" w:space="0" w:color="auto"/>
                    <w:bottom w:val="single" w:sz="6" w:space="0" w:color="auto"/>
                    <w:right w:val="single" w:sz="6" w:space="0" w:color="auto"/>
                  </w:tcBorders>
                  <w:vAlign w:val="center"/>
                </w:tcPr>
                <w:p w:rsidR="003F331F" w:rsidRPr="0064338C" w:rsidRDefault="003F331F" w:rsidP="00F005E7">
                  <w:pPr>
                    <w:pStyle w:val="Texto"/>
                    <w:spacing w:line="221" w:lineRule="exact"/>
                    <w:ind w:firstLine="0"/>
                    <w:rPr>
                      <w:sz w:val="16"/>
                      <w:szCs w:val="16"/>
                    </w:rPr>
                  </w:pPr>
                  <w:r w:rsidRPr="0064338C">
                    <w:rPr>
                      <w:sz w:val="16"/>
                      <w:szCs w:val="16"/>
                    </w:rPr>
                    <w:t>Ejidos y Comunidades que no han recibido apoyos de la CONAFOR en los últimos 5 años.</w:t>
                  </w:r>
                </w:p>
              </w:tc>
              <w:tc>
                <w:tcPr>
                  <w:tcW w:w="840"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21" w:lineRule="exact"/>
                    <w:ind w:firstLine="0"/>
                    <w:jc w:val="center"/>
                    <w:rPr>
                      <w:sz w:val="16"/>
                      <w:szCs w:val="16"/>
                    </w:rPr>
                  </w:pPr>
                  <w:r w:rsidRPr="0064338C">
                    <w:rPr>
                      <w:sz w:val="16"/>
                      <w:szCs w:val="16"/>
                    </w:rPr>
                    <w:t>3</w:t>
                  </w:r>
                </w:p>
              </w:tc>
            </w:tr>
            <w:tr w:rsidR="0064338C" w:rsidRPr="0064338C" w:rsidTr="00DF3C47">
              <w:trPr>
                <w:trHeight w:val="20"/>
              </w:trPr>
              <w:tc>
                <w:tcPr>
                  <w:tcW w:w="1086" w:type="dxa"/>
                  <w:vMerge/>
                  <w:tcBorders>
                    <w:left w:val="single" w:sz="6" w:space="0" w:color="auto"/>
                    <w:right w:val="single" w:sz="6" w:space="0" w:color="auto"/>
                  </w:tcBorders>
                  <w:vAlign w:val="center"/>
                </w:tcPr>
                <w:p w:rsidR="003F331F" w:rsidRPr="0064338C" w:rsidRDefault="003F331F" w:rsidP="00635EF1">
                  <w:pPr>
                    <w:pStyle w:val="Texto"/>
                    <w:spacing w:line="221" w:lineRule="exact"/>
                    <w:ind w:firstLine="0"/>
                    <w:jc w:val="center"/>
                    <w:rPr>
                      <w:b/>
                      <w:sz w:val="16"/>
                      <w:szCs w:val="16"/>
                    </w:rPr>
                  </w:pPr>
                </w:p>
              </w:tc>
              <w:tc>
                <w:tcPr>
                  <w:tcW w:w="3308" w:type="dxa"/>
                  <w:gridSpan w:val="2"/>
                  <w:tcBorders>
                    <w:top w:val="single" w:sz="6" w:space="0" w:color="auto"/>
                    <w:left w:val="single" w:sz="6" w:space="0" w:color="auto"/>
                    <w:bottom w:val="single" w:sz="6" w:space="0" w:color="auto"/>
                    <w:right w:val="single" w:sz="6" w:space="0" w:color="auto"/>
                  </w:tcBorders>
                  <w:vAlign w:val="center"/>
                </w:tcPr>
                <w:p w:rsidR="003F331F" w:rsidRPr="0064338C" w:rsidRDefault="003F331F" w:rsidP="00F005E7">
                  <w:pPr>
                    <w:pStyle w:val="Texto"/>
                    <w:spacing w:line="221" w:lineRule="exact"/>
                    <w:ind w:firstLine="0"/>
                    <w:rPr>
                      <w:sz w:val="16"/>
                      <w:szCs w:val="16"/>
                    </w:rPr>
                  </w:pPr>
                  <w:r w:rsidRPr="0064338C">
                    <w:rPr>
                      <w:sz w:val="16"/>
                      <w:szCs w:val="16"/>
                    </w:rPr>
                    <w:t>Núcleo agrario de población o con población indígena.</w:t>
                  </w:r>
                </w:p>
              </w:tc>
              <w:tc>
                <w:tcPr>
                  <w:tcW w:w="840"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21" w:lineRule="exact"/>
                    <w:ind w:firstLine="0"/>
                    <w:jc w:val="center"/>
                    <w:rPr>
                      <w:sz w:val="16"/>
                      <w:szCs w:val="16"/>
                    </w:rPr>
                  </w:pPr>
                  <w:r w:rsidRPr="0064338C">
                    <w:rPr>
                      <w:sz w:val="16"/>
                      <w:szCs w:val="16"/>
                    </w:rPr>
                    <w:t>4</w:t>
                  </w:r>
                </w:p>
              </w:tc>
            </w:tr>
            <w:tr w:rsidR="0064338C" w:rsidRPr="0064338C" w:rsidTr="00DF3C47">
              <w:trPr>
                <w:trHeight w:val="20"/>
              </w:trPr>
              <w:tc>
                <w:tcPr>
                  <w:tcW w:w="1086" w:type="dxa"/>
                  <w:vMerge/>
                  <w:tcBorders>
                    <w:left w:val="single" w:sz="6" w:space="0" w:color="auto"/>
                    <w:right w:val="single" w:sz="6" w:space="0" w:color="auto"/>
                  </w:tcBorders>
                  <w:vAlign w:val="center"/>
                </w:tcPr>
                <w:p w:rsidR="003F331F" w:rsidRPr="0064338C" w:rsidRDefault="003F331F" w:rsidP="00635EF1">
                  <w:pPr>
                    <w:pStyle w:val="Texto"/>
                    <w:spacing w:line="221" w:lineRule="exact"/>
                    <w:ind w:firstLine="0"/>
                    <w:jc w:val="center"/>
                    <w:rPr>
                      <w:b/>
                      <w:sz w:val="16"/>
                      <w:szCs w:val="16"/>
                    </w:rPr>
                  </w:pPr>
                </w:p>
              </w:tc>
              <w:tc>
                <w:tcPr>
                  <w:tcW w:w="3308" w:type="dxa"/>
                  <w:gridSpan w:val="2"/>
                  <w:tcBorders>
                    <w:top w:val="single" w:sz="6" w:space="0" w:color="auto"/>
                    <w:left w:val="single" w:sz="6" w:space="0" w:color="auto"/>
                    <w:bottom w:val="single" w:sz="6" w:space="0" w:color="auto"/>
                    <w:right w:val="single" w:sz="6" w:space="0" w:color="auto"/>
                  </w:tcBorders>
                  <w:vAlign w:val="center"/>
                </w:tcPr>
                <w:p w:rsidR="003F331F" w:rsidRPr="0064338C" w:rsidRDefault="003F331F" w:rsidP="00F005E7">
                  <w:pPr>
                    <w:pStyle w:val="Texto"/>
                    <w:spacing w:line="221" w:lineRule="exact"/>
                    <w:ind w:firstLine="0"/>
                    <w:rPr>
                      <w:sz w:val="16"/>
                      <w:szCs w:val="16"/>
                    </w:rPr>
                  </w:pPr>
                  <w:r w:rsidRPr="0064338C">
                    <w:rPr>
                      <w:sz w:val="16"/>
                      <w:szCs w:val="16"/>
                    </w:rPr>
                    <w:t>La persona física solicitante del apoyo es mujer, o bien, la persona moral o el grupo participativo de interés común que solicita apoyos integran en su órgano de representación a mujeres.</w:t>
                  </w:r>
                </w:p>
              </w:tc>
              <w:tc>
                <w:tcPr>
                  <w:tcW w:w="840"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21" w:lineRule="exact"/>
                    <w:ind w:firstLine="0"/>
                    <w:jc w:val="center"/>
                    <w:rPr>
                      <w:sz w:val="16"/>
                      <w:szCs w:val="16"/>
                    </w:rPr>
                  </w:pPr>
                  <w:r w:rsidRPr="0064338C">
                    <w:rPr>
                      <w:sz w:val="16"/>
                      <w:szCs w:val="16"/>
                    </w:rPr>
                    <w:t>4</w:t>
                  </w:r>
                </w:p>
              </w:tc>
            </w:tr>
            <w:tr w:rsidR="0064338C" w:rsidRPr="0064338C" w:rsidTr="00DF3C47">
              <w:trPr>
                <w:trHeight w:val="20"/>
              </w:trPr>
              <w:tc>
                <w:tcPr>
                  <w:tcW w:w="1086" w:type="dxa"/>
                  <w:vMerge/>
                  <w:tcBorders>
                    <w:left w:val="single" w:sz="6" w:space="0" w:color="auto"/>
                    <w:right w:val="single" w:sz="6" w:space="0" w:color="auto"/>
                  </w:tcBorders>
                  <w:vAlign w:val="center"/>
                </w:tcPr>
                <w:p w:rsidR="003F331F" w:rsidRPr="0064338C" w:rsidRDefault="003F331F" w:rsidP="00635EF1">
                  <w:pPr>
                    <w:pStyle w:val="Texto"/>
                    <w:spacing w:line="221" w:lineRule="exact"/>
                    <w:ind w:firstLine="0"/>
                    <w:jc w:val="center"/>
                    <w:rPr>
                      <w:b/>
                      <w:sz w:val="16"/>
                      <w:szCs w:val="16"/>
                    </w:rPr>
                  </w:pPr>
                </w:p>
              </w:tc>
              <w:tc>
                <w:tcPr>
                  <w:tcW w:w="3308" w:type="dxa"/>
                  <w:gridSpan w:val="2"/>
                  <w:tcBorders>
                    <w:top w:val="single" w:sz="6" w:space="0" w:color="auto"/>
                    <w:left w:val="single" w:sz="6" w:space="0" w:color="auto"/>
                    <w:bottom w:val="single" w:sz="6" w:space="0" w:color="auto"/>
                    <w:right w:val="single" w:sz="6" w:space="0" w:color="auto"/>
                  </w:tcBorders>
                  <w:vAlign w:val="center"/>
                </w:tcPr>
                <w:p w:rsidR="003F331F" w:rsidRPr="0064338C" w:rsidRDefault="003F331F" w:rsidP="00F005E7">
                  <w:pPr>
                    <w:pStyle w:val="Texto"/>
                    <w:spacing w:line="221" w:lineRule="exact"/>
                    <w:ind w:firstLine="0"/>
                    <w:rPr>
                      <w:sz w:val="16"/>
                      <w:szCs w:val="16"/>
                    </w:rPr>
                  </w:pPr>
                  <w:r w:rsidRPr="0064338C">
                    <w:rPr>
                      <w:sz w:val="16"/>
                      <w:szCs w:val="16"/>
                    </w:rPr>
                    <w:t>La persona física solicitante es joven o la persona moral solicitante integra a jóvenes en su órgano de representación. Se considera joven a la persona que se encuentra en un rango de edad entre 18 y 25 años.</w:t>
                  </w:r>
                </w:p>
              </w:tc>
              <w:tc>
                <w:tcPr>
                  <w:tcW w:w="840"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21" w:lineRule="exact"/>
                    <w:ind w:firstLine="0"/>
                    <w:jc w:val="center"/>
                    <w:rPr>
                      <w:sz w:val="16"/>
                      <w:szCs w:val="16"/>
                    </w:rPr>
                  </w:pPr>
                  <w:r w:rsidRPr="0064338C">
                    <w:rPr>
                      <w:sz w:val="16"/>
                      <w:szCs w:val="16"/>
                    </w:rPr>
                    <w:t>4</w:t>
                  </w:r>
                </w:p>
              </w:tc>
            </w:tr>
            <w:tr w:rsidR="0064338C" w:rsidRPr="0064338C" w:rsidTr="00DF3C47">
              <w:trPr>
                <w:trHeight w:val="20"/>
              </w:trPr>
              <w:tc>
                <w:tcPr>
                  <w:tcW w:w="1086" w:type="dxa"/>
                  <w:vMerge/>
                  <w:tcBorders>
                    <w:left w:val="single" w:sz="6" w:space="0" w:color="auto"/>
                    <w:right w:val="single" w:sz="6" w:space="0" w:color="auto"/>
                  </w:tcBorders>
                  <w:vAlign w:val="center"/>
                </w:tcPr>
                <w:p w:rsidR="003F331F" w:rsidRPr="0064338C" w:rsidRDefault="003F331F" w:rsidP="00635EF1">
                  <w:pPr>
                    <w:pStyle w:val="Texto"/>
                    <w:spacing w:line="221" w:lineRule="exact"/>
                    <w:ind w:firstLine="0"/>
                    <w:jc w:val="center"/>
                    <w:rPr>
                      <w:b/>
                      <w:sz w:val="16"/>
                      <w:szCs w:val="16"/>
                    </w:rPr>
                  </w:pPr>
                </w:p>
              </w:tc>
              <w:tc>
                <w:tcPr>
                  <w:tcW w:w="3308" w:type="dxa"/>
                  <w:gridSpan w:val="2"/>
                  <w:tcBorders>
                    <w:top w:val="single" w:sz="6" w:space="0" w:color="auto"/>
                    <w:left w:val="single" w:sz="6" w:space="0" w:color="auto"/>
                    <w:bottom w:val="single" w:sz="6" w:space="0" w:color="auto"/>
                    <w:right w:val="single" w:sz="6" w:space="0" w:color="auto"/>
                  </w:tcBorders>
                  <w:vAlign w:val="center"/>
                </w:tcPr>
                <w:p w:rsidR="003F331F" w:rsidRPr="0064338C" w:rsidRDefault="003F331F" w:rsidP="00F005E7">
                  <w:pPr>
                    <w:pStyle w:val="Texto"/>
                    <w:spacing w:line="221" w:lineRule="exact"/>
                    <w:ind w:firstLine="0"/>
                    <w:rPr>
                      <w:sz w:val="16"/>
                      <w:szCs w:val="16"/>
                    </w:rPr>
                  </w:pPr>
                  <w:r w:rsidRPr="0064338C">
                    <w:rPr>
                      <w:sz w:val="16"/>
                      <w:szCs w:val="16"/>
                    </w:rPr>
                    <w:t>Solicitud ubicada en municipio de la Cruzada contra el Hambre.</w:t>
                  </w:r>
                </w:p>
              </w:tc>
              <w:tc>
                <w:tcPr>
                  <w:tcW w:w="840"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21" w:lineRule="exact"/>
                    <w:ind w:firstLine="0"/>
                    <w:jc w:val="center"/>
                    <w:rPr>
                      <w:sz w:val="16"/>
                      <w:szCs w:val="16"/>
                    </w:rPr>
                  </w:pPr>
                  <w:r w:rsidRPr="0064338C">
                    <w:rPr>
                      <w:sz w:val="16"/>
                      <w:szCs w:val="16"/>
                    </w:rPr>
                    <w:t>7</w:t>
                  </w:r>
                </w:p>
              </w:tc>
            </w:tr>
            <w:tr w:rsidR="0064338C" w:rsidRPr="0064338C" w:rsidTr="00DF3C47">
              <w:trPr>
                <w:trHeight w:val="20"/>
              </w:trPr>
              <w:tc>
                <w:tcPr>
                  <w:tcW w:w="1086" w:type="dxa"/>
                  <w:vMerge/>
                  <w:tcBorders>
                    <w:left w:val="single" w:sz="6" w:space="0" w:color="auto"/>
                    <w:bottom w:val="single" w:sz="6" w:space="0" w:color="auto"/>
                    <w:right w:val="single" w:sz="6" w:space="0" w:color="auto"/>
                  </w:tcBorders>
                  <w:vAlign w:val="center"/>
                </w:tcPr>
                <w:p w:rsidR="003F331F" w:rsidRPr="0064338C" w:rsidRDefault="003F331F" w:rsidP="00635EF1">
                  <w:pPr>
                    <w:pStyle w:val="Texto"/>
                    <w:spacing w:line="221" w:lineRule="exact"/>
                    <w:ind w:firstLine="0"/>
                    <w:jc w:val="center"/>
                    <w:rPr>
                      <w:b/>
                      <w:sz w:val="16"/>
                      <w:szCs w:val="16"/>
                    </w:rPr>
                  </w:pPr>
                </w:p>
              </w:tc>
              <w:tc>
                <w:tcPr>
                  <w:tcW w:w="3308" w:type="dxa"/>
                  <w:gridSpan w:val="2"/>
                  <w:tcBorders>
                    <w:top w:val="single" w:sz="6" w:space="0" w:color="auto"/>
                    <w:left w:val="single" w:sz="6" w:space="0" w:color="auto"/>
                    <w:bottom w:val="single" w:sz="6" w:space="0" w:color="auto"/>
                    <w:right w:val="single" w:sz="6" w:space="0" w:color="auto"/>
                  </w:tcBorders>
                  <w:vAlign w:val="center"/>
                </w:tcPr>
                <w:p w:rsidR="003F331F" w:rsidRPr="0064338C" w:rsidRDefault="003F331F" w:rsidP="00F005E7">
                  <w:pPr>
                    <w:pStyle w:val="Texto"/>
                    <w:spacing w:line="221" w:lineRule="exact"/>
                    <w:ind w:firstLine="0"/>
                    <w:rPr>
                      <w:sz w:val="16"/>
                      <w:szCs w:val="16"/>
                    </w:rPr>
                  </w:pPr>
                  <w:r w:rsidRPr="0064338C">
                    <w:rPr>
                      <w:sz w:val="16"/>
                      <w:szCs w:val="16"/>
                    </w:rPr>
                    <w:t>La persona solicitante es o ha sido persona beneficiaria del programa OPORTUNIDADES o PROSPERA.</w:t>
                  </w:r>
                </w:p>
              </w:tc>
              <w:tc>
                <w:tcPr>
                  <w:tcW w:w="840"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21" w:lineRule="exact"/>
                    <w:ind w:firstLine="0"/>
                    <w:jc w:val="center"/>
                    <w:rPr>
                      <w:sz w:val="16"/>
                      <w:szCs w:val="16"/>
                    </w:rPr>
                  </w:pPr>
                  <w:r w:rsidRPr="0064338C">
                    <w:rPr>
                      <w:sz w:val="16"/>
                      <w:szCs w:val="16"/>
                    </w:rPr>
                    <w:t>5</w:t>
                  </w:r>
                </w:p>
              </w:tc>
            </w:tr>
            <w:tr w:rsidR="0064338C" w:rsidRPr="0064338C" w:rsidTr="00DF3C47">
              <w:trPr>
                <w:trHeight w:val="121"/>
              </w:trPr>
              <w:tc>
                <w:tcPr>
                  <w:tcW w:w="1086" w:type="dxa"/>
                  <w:vMerge w:val="restart"/>
                  <w:tcBorders>
                    <w:top w:val="single" w:sz="6" w:space="0" w:color="auto"/>
                    <w:left w:val="single" w:sz="6" w:space="0" w:color="auto"/>
                    <w:right w:val="single" w:sz="6" w:space="0" w:color="auto"/>
                  </w:tcBorders>
                  <w:vAlign w:val="center"/>
                </w:tcPr>
                <w:p w:rsidR="003F331F" w:rsidRPr="0064338C" w:rsidRDefault="003F331F" w:rsidP="00635EF1">
                  <w:pPr>
                    <w:pStyle w:val="Texto"/>
                    <w:spacing w:line="221" w:lineRule="exact"/>
                    <w:ind w:firstLine="0"/>
                    <w:jc w:val="center"/>
                    <w:rPr>
                      <w:b/>
                      <w:sz w:val="16"/>
                      <w:szCs w:val="16"/>
                    </w:rPr>
                  </w:pPr>
                  <w:r w:rsidRPr="0064338C">
                    <w:rPr>
                      <w:b/>
                      <w:sz w:val="16"/>
                      <w:szCs w:val="16"/>
                    </w:rPr>
                    <w:t>Manejo Forestal</w:t>
                  </w:r>
                </w:p>
              </w:tc>
              <w:tc>
                <w:tcPr>
                  <w:tcW w:w="1258" w:type="dxa"/>
                  <w:vMerge w:val="restart"/>
                  <w:tcBorders>
                    <w:top w:val="single" w:sz="6" w:space="0" w:color="auto"/>
                    <w:left w:val="single" w:sz="6" w:space="0" w:color="auto"/>
                    <w:right w:val="single" w:sz="6" w:space="0" w:color="auto"/>
                  </w:tcBorders>
                  <w:vAlign w:val="center"/>
                </w:tcPr>
                <w:p w:rsidR="003F331F" w:rsidRPr="0064338C" w:rsidRDefault="003F331F" w:rsidP="00F005E7">
                  <w:pPr>
                    <w:pStyle w:val="Texto"/>
                    <w:spacing w:line="221" w:lineRule="exact"/>
                    <w:ind w:firstLine="0"/>
                    <w:rPr>
                      <w:sz w:val="16"/>
                      <w:szCs w:val="16"/>
                    </w:rPr>
                  </w:pPr>
                  <w:r w:rsidRPr="0064338C">
                    <w:rPr>
                      <w:sz w:val="16"/>
                      <w:szCs w:val="16"/>
                    </w:rPr>
                    <w:t xml:space="preserve">Certificación forestal vigente </w:t>
                  </w:r>
                </w:p>
              </w:tc>
              <w:tc>
                <w:tcPr>
                  <w:tcW w:w="2050" w:type="dxa"/>
                  <w:tcBorders>
                    <w:top w:val="single" w:sz="6" w:space="0" w:color="auto"/>
                    <w:left w:val="single" w:sz="6" w:space="0" w:color="auto"/>
                    <w:bottom w:val="single" w:sz="6" w:space="0" w:color="auto"/>
                    <w:right w:val="single" w:sz="6" w:space="0" w:color="auto"/>
                  </w:tcBorders>
                </w:tcPr>
                <w:p w:rsidR="003F331F" w:rsidRPr="0064338C" w:rsidRDefault="003F331F" w:rsidP="00F005E7">
                  <w:pPr>
                    <w:pStyle w:val="Texto"/>
                    <w:spacing w:line="221" w:lineRule="exact"/>
                    <w:ind w:firstLine="0"/>
                    <w:rPr>
                      <w:sz w:val="16"/>
                      <w:szCs w:val="16"/>
                    </w:rPr>
                  </w:pPr>
                  <w:r w:rsidRPr="0064338C">
                    <w:rPr>
                      <w:sz w:val="16"/>
                      <w:szCs w:val="16"/>
                    </w:rPr>
                    <w:t>Para todos los conceptos o modalidades de apoyo, excepto SA.1 Pago por Servicios Ambientales</w:t>
                  </w:r>
                </w:p>
              </w:tc>
              <w:tc>
                <w:tcPr>
                  <w:tcW w:w="840"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21" w:lineRule="exact"/>
                    <w:ind w:firstLine="0"/>
                    <w:jc w:val="center"/>
                    <w:rPr>
                      <w:sz w:val="16"/>
                      <w:szCs w:val="16"/>
                    </w:rPr>
                  </w:pPr>
                  <w:r w:rsidRPr="0064338C">
                    <w:rPr>
                      <w:sz w:val="16"/>
                      <w:szCs w:val="16"/>
                    </w:rPr>
                    <w:t>10</w:t>
                  </w:r>
                </w:p>
              </w:tc>
            </w:tr>
            <w:tr w:rsidR="0064338C" w:rsidRPr="0064338C" w:rsidTr="00DF3C47">
              <w:trPr>
                <w:trHeight w:val="121"/>
              </w:trPr>
              <w:tc>
                <w:tcPr>
                  <w:tcW w:w="1086" w:type="dxa"/>
                  <w:vMerge/>
                  <w:tcBorders>
                    <w:left w:val="single" w:sz="6" w:space="0" w:color="auto"/>
                    <w:right w:val="single" w:sz="6" w:space="0" w:color="auto"/>
                  </w:tcBorders>
                  <w:vAlign w:val="center"/>
                </w:tcPr>
                <w:p w:rsidR="003F331F" w:rsidRPr="0064338C" w:rsidRDefault="003F331F" w:rsidP="00635EF1">
                  <w:pPr>
                    <w:pStyle w:val="Texto"/>
                    <w:spacing w:line="221" w:lineRule="exact"/>
                    <w:ind w:firstLine="0"/>
                    <w:jc w:val="center"/>
                    <w:rPr>
                      <w:b/>
                      <w:sz w:val="16"/>
                      <w:szCs w:val="16"/>
                    </w:rPr>
                  </w:pPr>
                </w:p>
              </w:tc>
              <w:tc>
                <w:tcPr>
                  <w:tcW w:w="1258" w:type="dxa"/>
                  <w:vMerge/>
                  <w:tcBorders>
                    <w:left w:val="single" w:sz="6" w:space="0" w:color="auto"/>
                    <w:bottom w:val="single" w:sz="6" w:space="0" w:color="auto"/>
                    <w:right w:val="single" w:sz="6" w:space="0" w:color="auto"/>
                  </w:tcBorders>
                  <w:vAlign w:val="center"/>
                </w:tcPr>
                <w:p w:rsidR="003F331F" w:rsidRPr="0064338C" w:rsidRDefault="003F331F" w:rsidP="00F005E7">
                  <w:pPr>
                    <w:pStyle w:val="Texto"/>
                    <w:spacing w:line="221" w:lineRule="exact"/>
                    <w:ind w:firstLine="0"/>
                    <w:rPr>
                      <w:sz w:val="16"/>
                      <w:szCs w:val="16"/>
                    </w:rPr>
                  </w:pPr>
                </w:p>
              </w:tc>
              <w:tc>
                <w:tcPr>
                  <w:tcW w:w="2050" w:type="dxa"/>
                  <w:tcBorders>
                    <w:top w:val="single" w:sz="6" w:space="0" w:color="auto"/>
                    <w:left w:val="single" w:sz="6" w:space="0" w:color="auto"/>
                    <w:bottom w:val="single" w:sz="6" w:space="0" w:color="auto"/>
                    <w:right w:val="single" w:sz="6" w:space="0" w:color="auto"/>
                  </w:tcBorders>
                </w:tcPr>
                <w:p w:rsidR="003F331F" w:rsidRPr="0064338C" w:rsidRDefault="003F331F" w:rsidP="00F005E7">
                  <w:pPr>
                    <w:pStyle w:val="Texto"/>
                    <w:spacing w:line="221" w:lineRule="exact"/>
                    <w:ind w:firstLine="0"/>
                    <w:rPr>
                      <w:sz w:val="16"/>
                      <w:szCs w:val="16"/>
                    </w:rPr>
                  </w:pPr>
                  <w:r w:rsidRPr="0064338C">
                    <w:rPr>
                      <w:sz w:val="16"/>
                      <w:szCs w:val="16"/>
                    </w:rPr>
                    <w:t>Para el concepto SA.1 Pago por Servicios Ambientales</w:t>
                  </w:r>
                </w:p>
              </w:tc>
              <w:tc>
                <w:tcPr>
                  <w:tcW w:w="840"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21" w:lineRule="exact"/>
                    <w:ind w:firstLine="0"/>
                    <w:jc w:val="center"/>
                    <w:rPr>
                      <w:sz w:val="16"/>
                      <w:szCs w:val="16"/>
                    </w:rPr>
                  </w:pPr>
                  <w:r w:rsidRPr="0064338C">
                    <w:rPr>
                      <w:sz w:val="16"/>
                      <w:szCs w:val="16"/>
                    </w:rPr>
                    <w:t>5</w:t>
                  </w:r>
                </w:p>
              </w:tc>
            </w:tr>
            <w:tr w:rsidR="0064338C" w:rsidRPr="0064338C" w:rsidTr="00DF3C47">
              <w:trPr>
                <w:trHeight w:val="380"/>
              </w:trPr>
              <w:tc>
                <w:tcPr>
                  <w:tcW w:w="1086" w:type="dxa"/>
                  <w:vMerge/>
                  <w:tcBorders>
                    <w:left w:val="single" w:sz="6" w:space="0" w:color="auto"/>
                    <w:right w:val="single" w:sz="6" w:space="0" w:color="auto"/>
                  </w:tcBorders>
                  <w:vAlign w:val="center"/>
                </w:tcPr>
                <w:p w:rsidR="003F331F" w:rsidRPr="0064338C" w:rsidRDefault="003F331F" w:rsidP="00635EF1">
                  <w:pPr>
                    <w:pStyle w:val="Texto"/>
                    <w:spacing w:line="221" w:lineRule="exact"/>
                    <w:ind w:firstLine="0"/>
                    <w:jc w:val="center"/>
                    <w:rPr>
                      <w:sz w:val="16"/>
                      <w:szCs w:val="16"/>
                    </w:rPr>
                  </w:pPr>
                </w:p>
              </w:tc>
              <w:tc>
                <w:tcPr>
                  <w:tcW w:w="1258" w:type="dxa"/>
                  <w:vMerge w:val="restart"/>
                  <w:tcBorders>
                    <w:top w:val="single" w:sz="6" w:space="0" w:color="auto"/>
                    <w:left w:val="single" w:sz="6" w:space="0" w:color="auto"/>
                    <w:right w:val="single" w:sz="6" w:space="0" w:color="auto"/>
                  </w:tcBorders>
                  <w:vAlign w:val="center"/>
                </w:tcPr>
                <w:p w:rsidR="003F331F" w:rsidRPr="0064338C" w:rsidRDefault="003F331F" w:rsidP="00F005E7">
                  <w:pPr>
                    <w:pStyle w:val="Texto"/>
                    <w:spacing w:line="221" w:lineRule="exact"/>
                    <w:ind w:firstLine="0"/>
                    <w:rPr>
                      <w:sz w:val="16"/>
                      <w:szCs w:val="16"/>
                    </w:rPr>
                  </w:pPr>
                  <w:r w:rsidRPr="0064338C">
                    <w:rPr>
                      <w:sz w:val="16"/>
                      <w:szCs w:val="16"/>
                    </w:rPr>
                    <w:t xml:space="preserve">Certificado de adecuado cumplimiento de Programa </w:t>
                  </w:r>
                  <w:r w:rsidRPr="0064338C">
                    <w:rPr>
                      <w:sz w:val="16"/>
                      <w:szCs w:val="16"/>
                    </w:rPr>
                    <w:lastRenderedPageBreak/>
                    <w:t>de Manejo Forestal maderable o no maderable vigente.</w:t>
                  </w:r>
                </w:p>
              </w:tc>
              <w:tc>
                <w:tcPr>
                  <w:tcW w:w="2050" w:type="dxa"/>
                  <w:tcBorders>
                    <w:top w:val="single" w:sz="6" w:space="0" w:color="auto"/>
                    <w:left w:val="single" w:sz="6" w:space="0" w:color="auto"/>
                    <w:bottom w:val="single" w:sz="6" w:space="0" w:color="auto"/>
                    <w:right w:val="single" w:sz="6" w:space="0" w:color="auto"/>
                  </w:tcBorders>
                </w:tcPr>
                <w:p w:rsidR="003F331F" w:rsidRPr="0064338C" w:rsidRDefault="003F331F" w:rsidP="00F005E7">
                  <w:pPr>
                    <w:pStyle w:val="Texto"/>
                    <w:spacing w:line="221" w:lineRule="exact"/>
                    <w:ind w:firstLine="0"/>
                    <w:rPr>
                      <w:sz w:val="16"/>
                      <w:szCs w:val="16"/>
                    </w:rPr>
                  </w:pPr>
                  <w:r w:rsidRPr="0064338C">
                    <w:rPr>
                      <w:sz w:val="16"/>
                      <w:szCs w:val="16"/>
                    </w:rPr>
                    <w:lastRenderedPageBreak/>
                    <w:t>Para todos los conceptos o modalidades de apoyo, excepto SA.1 Pago por Servicios Ambientales</w:t>
                  </w:r>
                </w:p>
              </w:tc>
              <w:tc>
                <w:tcPr>
                  <w:tcW w:w="840"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21" w:lineRule="exact"/>
                    <w:ind w:firstLine="0"/>
                    <w:jc w:val="center"/>
                    <w:rPr>
                      <w:sz w:val="16"/>
                      <w:szCs w:val="16"/>
                    </w:rPr>
                  </w:pPr>
                  <w:r w:rsidRPr="0064338C">
                    <w:rPr>
                      <w:sz w:val="16"/>
                      <w:szCs w:val="16"/>
                    </w:rPr>
                    <w:t>5</w:t>
                  </w:r>
                </w:p>
              </w:tc>
            </w:tr>
            <w:tr w:rsidR="0064338C" w:rsidRPr="0064338C" w:rsidTr="00DF3C47">
              <w:trPr>
                <w:trHeight w:val="380"/>
              </w:trPr>
              <w:tc>
                <w:tcPr>
                  <w:tcW w:w="1086" w:type="dxa"/>
                  <w:vMerge/>
                  <w:tcBorders>
                    <w:left w:val="single" w:sz="6" w:space="0" w:color="auto"/>
                    <w:right w:val="single" w:sz="6" w:space="0" w:color="auto"/>
                  </w:tcBorders>
                  <w:vAlign w:val="center"/>
                </w:tcPr>
                <w:p w:rsidR="003F331F" w:rsidRPr="0064338C" w:rsidRDefault="003F331F" w:rsidP="00635EF1">
                  <w:pPr>
                    <w:pStyle w:val="Texto"/>
                    <w:spacing w:line="221" w:lineRule="exact"/>
                    <w:ind w:firstLine="0"/>
                    <w:jc w:val="center"/>
                    <w:rPr>
                      <w:sz w:val="16"/>
                      <w:szCs w:val="16"/>
                    </w:rPr>
                  </w:pPr>
                </w:p>
              </w:tc>
              <w:tc>
                <w:tcPr>
                  <w:tcW w:w="1258" w:type="dxa"/>
                  <w:vMerge/>
                  <w:tcBorders>
                    <w:left w:val="single" w:sz="6" w:space="0" w:color="auto"/>
                    <w:bottom w:val="single" w:sz="6" w:space="0" w:color="auto"/>
                    <w:right w:val="single" w:sz="6" w:space="0" w:color="auto"/>
                  </w:tcBorders>
                  <w:vAlign w:val="center"/>
                </w:tcPr>
                <w:p w:rsidR="003F331F" w:rsidRPr="0064338C" w:rsidRDefault="003F331F" w:rsidP="00F005E7">
                  <w:pPr>
                    <w:pStyle w:val="Texto"/>
                    <w:spacing w:line="221" w:lineRule="exact"/>
                    <w:ind w:firstLine="0"/>
                    <w:rPr>
                      <w:sz w:val="16"/>
                      <w:szCs w:val="16"/>
                    </w:rPr>
                  </w:pPr>
                </w:p>
              </w:tc>
              <w:tc>
                <w:tcPr>
                  <w:tcW w:w="2050" w:type="dxa"/>
                  <w:tcBorders>
                    <w:top w:val="single" w:sz="6" w:space="0" w:color="auto"/>
                    <w:left w:val="single" w:sz="6" w:space="0" w:color="auto"/>
                    <w:bottom w:val="single" w:sz="4" w:space="0" w:color="auto"/>
                    <w:right w:val="single" w:sz="6" w:space="0" w:color="auto"/>
                  </w:tcBorders>
                </w:tcPr>
                <w:p w:rsidR="003F331F" w:rsidRPr="0064338C" w:rsidRDefault="003F331F" w:rsidP="00F005E7">
                  <w:pPr>
                    <w:pStyle w:val="Texto"/>
                    <w:spacing w:line="221" w:lineRule="exact"/>
                    <w:ind w:firstLine="0"/>
                    <w:rPr>
                      <w:sz w:val="16"/>
                      <w:szCs w:val="16"/>
                    </w:rPr>
                  </w:pPr>
                  <w:r w:rsidRPr="0064338C">
                    <w:rPr>
                      <w:sz w:val="16"/>
                      <w:szCs w:val="16"/>
                    </w:rPr>
                    <w:t>Para el concepto SA.1 Pago por Servicios Ambientales</w:t>
                  </w:r>
                </w:p>
              </w:tc>
              <w:tc>
                <w:tcPr>
                  <w:tcW w:w="840" w:type="dxa"/>
                  <w:tcBorders>
                    <w:top w:val="single" w:sz="6" w:space="0" w:color="auto"/>
                    <w:left w:val="single" w:sz="6" w:space="0" w:color="auto"/>
                    <w:bottom w:val="single" w:sz="4" w:space="0" w:color="auto"/>
                    <w:right w:val="single" w:sz="6" w:space="0" w:color="auto"/>
                  </w:tcBorders>
                  <w:vAlign w:val="center"/>
                </w:tcPr>
                <w:p w:rsidR="003F331F" w:rsidRPr="0064338C" w:rsidRDefault="003F331F" w:rsidP="00635EF1">
                  <w:pPr>
                    <w:pStyle w:val="Texto"/>
                    <w:spacing w:line="221" w:lineRule="exact"/>
                    <w:ind w:firstLine="0"/>
                    <w:jc w:val="center"/>
                    <w:rPr>
                      <w:sz w:val="16"/>
                      <w:szCs w:val="16"/>
                    </w:rPr>
                  </w:pPr>
                  <w:r w:rsidRPr="0064338C">
                    <w:rPr>
                      <w:sz w:val="16"/>
                      <w:szCs w:val="16"/>
                    </w:rPr>
                    <w:t>3</w:t>
                  </w:r>
                </w:p>
              </w:tc>
            </w:tr>
            <w:tr w:rsidR="0064338C" w:rsidRPr="0064338C" w:rsidTr="00DF3C47">
              <w:trPr>
                <w:trHeight w:val="1020"/>
              </w:trPr>
              <w:tc>
                <w:tcPr>
                  <w:tcW w:w="1086" w:type="dxa"/>
                  <w:vMerge/>
                  <w:tcBorders>
                    <w:left w:val="single" w:sz="6" w:space="0" w:color="auto"/>
                    <w:right w:val="single" w:sz="6" w:space="0" w:color="auto"/>
                  </w:tcBorders>
                  <w:vAlign w:val="center"/>
                </w:tcPr>
                <w:p w:rsidR="003F331F" w:rsidRPr="0064338C" w:rsidRDefault="003F331F" w:rsidP="00F24458">
                  <w:pPr>
                    <w:pStyle w:val="Texto"/>
                    <w:spacing w:after="0" w:line="221" w:lineRule="exact"/>
                    <w:ind w:firstLine="0"/>
                    <w:jc w:val="center"/>
                    <w:rPr>
                      <w:sz w:val="16"/>
                      <w:szCs w:val="16"/>
                    </w:rPr>
                  </w:pPr>
                </w:p>
              </w:tc>
              <w:tc>
                <w:tcPr>
                  <w:tcW w:w="1258" w:type="dxa"/>
                  <w:vMerge w:val="restart"/>
                  <w:tcBorders>
                    <w:top w:val="single" w:sz="6" w:space="0" w:color="auto"/>
                    <w:left w:val="single" w:sz="6" w:space="0" w:color="auto"/>
                    <w:right w:val="single" w:sz="4" w:space="0" w:color="auto"/>
                  </w:tcBorders>
                  <w:vAlign w:val="center"/>
                </w:tcPr>
                <w:p w:rsidR="003F331F" w:rsidRPr="0064338C" w:rsidRDefault="003F331F" w:rsidP="00F005E7">
                  <w:pPr>
                    <w:pStyle w:val="Texto"/>
                    <w:spacing w:after="0" w:line="221" w:lineRule="exact"/>
                    <w:ind w:firstLine="0"/>
                    <w:rPr>
                      <w:sz w:val="16"/>
                      <w:szCs w:val="16"/>
                    </w:rPr>
                  </w:pPr>
                  <w:r w:rsidRPr="0064338C">
                    <w:rPr>
                      <w:sz w:val="16"/>
                      <w:szCs w:val="16"/>
                    </w:rPr>
                    <w:t>Auditoría técnica preventiva o certificación de buen manejo forestal en proceso.</w:t>
                  </w:r>
                </w:p>
              </w:tc>
              <w:tc>
                <w:tcPr>
                  <w:tcW w:w="2050" w:type="dxa"/>
                  <w:tcBorders>
                    <w:top w:val="single" w:sz="4" w:space="0" w:color="auto"/>
                    <w:left w:val="single" w:sz="4" w:space="0" w:color="auto"/>
                    <w:bottom w:val="single" w:sz="4" w:space="0" w:color="auto"/>
                    <w:right w:val="single" w:sz="4" w:space="0" w:color="auto"/>
                  </w:tcBorders>
                  <w:vAlign w:val="center"/>
                </w:tcPr>
                <w:p w:rsidR="003F331F" w:rsidRPr="0064338C" w:rsidRDefault="003F331F" w:rsidP="00F005E7">
                  <w:pPr>
                    <w:pStyle w:val="Texto"/>
                    <w:spacing w:after="0" w:line="221" w:lineRule="exact"/>
                    <w:ind w:firstLine="0"/>
                    <w:rPr>
                      <w:sz w:val="16"/>
                      <w:szCs w:val="16"/>
                    </w:rPr>
                  </w:pPr>
                  <w:r w:rsidRPr="0064338C">
                    <w:rPr>
                      <w:sz w:val="16"/>
                      <w:szCs w:val="16"/>
                    </w:rPr>
                    <w:t>Para todos los conceptos o modalidades de apoyo, excepto SA.1 Pago por Servicios Ambientales</w:t>
                  </w:r>
                </w:p>
              </w:tc>
              <w:tc>
                <w:tcPr>
                  <w:tcW w:w="840" w:type="dxa"/>
                  <w:tcBorders>
                    <w:top w:val="single" w:sz="4" w:space="0" w:color="auto"/>
                    <w:left w:val="single" w:sz="4" w:space="0" w:color="auto"/>
                    <w:bottom w:val="single" w:sz="4" w:space="0" w:color="auto"/>
                    <w:right w:val="single" w:sz="4" w:space="0" w:color="auto"/>
                  </w:tcBorders>
                  <w:vAlign w:val="center"/>
                </w:tcPr>
                <w:p w:rsidR="003F331F" w:rsidRPr="0064338C" w:rsidRDefault="003F331F" w:rsidP="00F24458">
                  <w:pPr>
                    <w:pStyle w:val="Texto"/>
                    <w:spacing w:after="0" w:line="221" w:lineRule="exact"/>
                    <w:ind w:firstLine="0"/>
                    <w:jc w:val="center"/>
                    <w:rPr>
                      <w:sz w:val="16"/>
                      <w:szCs w:val="16"/>
                    </w:rPr>
                  </w:pPr>
                  <w:r w:rsidRPr="0064338C">
                    <w:rPr>
                      <w:sz w:val="16"/>
                      <w:szCs w:val="16"/>
                    </w:rPr>
                    <w:t>2</w:t>
                  </w:r>
                </w:p>
              </w:tc>
            </w:tr>
            <w:tr w:rsidR="0064338C" w:rsidRPr="0064338C" w:rsidTr="00DF3C47">
              <w:trPr>
                <w:trHeight w:val="294"/>
              </w:trPr>
              <w:tc>
                <w:tcPr>
                  <w:tcW w:w="1086" w:type="dxa"/>
                  <w:vMerge/>
                  <w:tcBorders>
                    <w:left w:val="single" w:sz="6" w:space="0" w:color="auto"/>
                    <w:bottom w:val="single" w:sz="6" w:space="0" w:color="auto"/>
                    <w:right w:val="single" w:sz="6" w:space="0" w:color="auto"/>
                  </w:tcBorders>
                  <w:vAlign w:val="center"/>
                </w:tcPr>
                <w:p w:rsidR="003F331F" w:rsidRPr="0064338C" w:rsidRDefault="003F331F" w:rsidP="00F24458">
                  <w:pPr>
                    <w:pStyle w:val="Texto"/>
                    <w:spacing w:after="0" w:line="221" w:lineRule="exact"/>
                    <w:ind w:firstLine="0"/>
                    <w:jc w:val="center"/>
                    <w:rPr>
                      <w:sz w:val="16"/>
                      <w:szCs w:val="16"/>
                    </w:rPr>
                  </w:pPr>
                </w:p>
              </w:tc>
              <w:tc>
                <w:tcPr>
                  <w:tcW w:w="1258" w:type="dxa"/>
                  <w:vMerge/>
                  <w:tcBorders>
                    <w:left w:val="single" w:sz="6" w:space="0" w:color="auto"/>
                    <w:bottom w:val="single" w:sz="6" w:space="0" w:color="auto"/>
                    <w:right w:val="single" w:sz="4" w:space="0" w:color="auto"/>
                  </w:tcBorders>
                  <w:vAlign w:val="center"/>
                </w:tcPr>
                <w:p w:rsidR="003F331F" w:rsidRPr="0064338C" w:rsidRDefault="003F331F" w:rsidP="00F005E7">
                  <w:pPr>
                    <w:pStyle w:val="Texto"/>
                    <w:spacing w:after="0" w:line="221" w:lineRule="exact"/>
                    <w:ind w:firstLine="0"/>
                    <w:rPr>
                      <w:sz w:val="16"/>
                      <w:szCs w:val="16"/>
                    </w:rPr>
                  </w:pPr>
                </w:p>
              </w:tc>
              <w:tc>
                <w:tcPr>
                  <w:tcW w:w="2050" w:type="dxa"/>
                  <w:tcBorders>
                    <w:top w:val="single" w:sz="4" w:space="0" w:color="auto"/>
                    <w:left w:val="single" w:sz="4" w:space="0" w:color="auto"/>
                    <w:bottom w:val="single" w:sz="6" w:space="0" w:color="auto"/>
                    <w:right w:val="single" w:sz="6" w:space="0" w:color="auto"/>
                  </w:tcBorders>
                </w:tcPr>
                <w:p w:rsidR="003F331F" w:rsidRPr="0064338C" w:rsidRDefault="003F331F" w:rsidP="00F005E7">
                  <w:pPr>
                    <w:pStyle w:val="Texto"/>
                    <w:spacing w:after="0" w:line="221" w:lineRule="exact"/>
                    <w:ind w:firstLine="0"/>
                    <w:rPr>
                      <w:sz w:val="16"/>
                      <w:szCs w:val="16"/>
                    </w:rPr>
                  </w:pPr>
                  <w:r w:rsidRPr="0064338C">
                    <w:rPr>
                      <w:sz w:val="16"/>
                      <w:szCs w:val="16"/>
                    </w:rPr>
                    <w:t>Para el concepto SA.1 Pago por Servicios Ambientales</w:t>
                  </w:r>
                </w:p>
              </w:tc>
              <w:tc>
                <w:tcPr>
                  <w:tcW w:w="840" w:type="dxa"/>
                  <w:tcBorders>
                    <w:top w:val="single" w:sz="4" w:space="0" w:color="auto"/>
                    <w:left w:val="single" w:sz="6" w:space="0" w:color="auto"/>
                    <w:bottom w:val="single" w:sz="6" w:space="0" w:color="auto"/>
                    <w:right w:val="single" w:sz="6" w:space="0" w:color="auto"/>
                  </w:tcBorders>
                  <w:vAlign w:val="center"/>
                </w:tcPr>
                <w:p w:rsidR="003F331F" w:rsidRPr="0064338C" w:rsidRDefault="003F331F" w:rsidP="00F24458">
                  <w:pPr>
                    <w:pStyle w:val="Texto"/>
                    <w:spacing w:after="0" w:line="221" w:lineRule="exact"/>
                    <w:ind w:firstLine="0"/>
                    <w:jc w:val="center"/>
                    <w:rPr>
                      <w:sz w:val="16"/>
                      <w:szCs w:val="16"/>
                    </w:rPr>
                  </w:pPr>
                  <w:r w:rsidRPr="0064338C">
                    <w:rPr>
                      <w:sz w:val="16"/>
                      <w:szCs w:val="16"/>
                    </w:rPr>
                    <w:t>1</w:t>
                  </w:r>
                </w:p>
              </w:tc>
            </w:tr>
          </w:tbl>
          <w:p w:rsidR="003F331F" w:rsidRPr="0064338C" w:rsidRDefault="003F331F" w:rsidP="00635EF1">
            <w:pPr>
              <w:pStyle w:val="Texto"/>
              <w:spacing w:line="221" w:lineRule="exact"/>
              <w:ind w:firstLine="0"/>
            </w:pPr>
          </w:p>
        </w:tc>
        <w:tc>
          <w:tcPr>
            <w:tcW w:w="2644" w:type="pct"/>
          </w:tcPr>
          <w:tbl>
            <w:tblPr>
              <w:tblW w:w="5234" w:type="dxa"/>
              <w:tblInd w:w="144" w:type="dxa"/>
              <w:tblCellMar>
                <w:left w:w="70" w:type="dxa"/>
                <w:right w:w="70" w:type="dxa"/>
              </w:tblCellMar>
              <w:tblLook w:val="0000" w:firstRow="0" w:lastRow="0" w:firstColumn="0" w:lastColumn="0" w:noHBand="0" w:noVBand="0"/>
            </w:tblPr>
            <w:tblGrid>
              <w:gridCol w:w="1119"/>
              <w:gridCol w:w="1253"/>
              <w:gridCol w:w="2025"/>
              <w:gridCol w:w="837"/>
            </w:tblGrid>
            <w:tr w:rsidR="0064338C" w:rsidRPr="0064338C" w:rsidTr="00DF3C47">
              <w:trPr>
                <w:trHeight w:val="20"/>
              </w:trPr>
              <w:tc>
                <w:tcPr>
                  <w:tcW w:w="1119" w:type="dxa"/>
                  <w:tcBorders>
                    <w:top w:val="single" w:sz="6" w:space="0" w:color="auto"/>
                    <w:left w:val="single" w:sz="6" w:space="0" w:color="auto"/>
                    <w:bottom w:val="single" w:sz="6" w:space="0" w:color="auto"/>
                    <w:right w:val="single" w:sz="6" w:space="0" w:color="auto"/>
                  </w:tcBorders>
                  <w:shd w:val="clear" w:color="auto" w:fill="C0C0C0"/>
                  <w:vAlign w:val="center"/>
                </w:tcPr>
                <w:p w:rsidR="003F331F" w:rsidRPr="0064338C" w:rsidRDefault="003F331F" w:rsidP="00364095">
                  <w:pPr>
                    <w:pStyle w:val="Texto"/>
                    <w:spacing w:line="221" w:lineRule="exact"/>
                    <w:ind w:firstLine="0"/>
                    <w:jc w:val="center"/>
                    <w:rPr>
                      <w:b/>
                      <w:sz w:val="16"/>
                      <w:szCs w:val="16"/>
                    </w:rPr>
                  </w:pPr>
                  <w:r w:rsidRPr="0064338C">
                    <w:rPr>
                      <w:b/>
                      <w:sz w:val="16"/>
                      <w:szCs w:val="16"/>
                    </w:rPr>
                    <w:lastRenderedPageBreak/>
                    <w:t>Tipo de Criterio</w:t>
                  </w:r>
                </w:p>
              </w:tc>
              <w:tc>
                <w:tcPr>
                  <w:tcW w:w="3278" w:type="dxa"/>
                  <w:gridSpan w:val="2"/>
                  <w:tcBorders>
                    <w:top w:val="single" w:sz="6" w:space="0" w:color="auto"/>
                    <w:left w:val="single" w:sz="6" w:space="0" w:color="auto"/>
                    <w:bottom w:val="single" w:sz="6" w:space="0" w:color="auto"/>
                    <w:right w:val="single" w:sz="6" w:space="0" w:color="auto"/>
                  </w:tcBorders>
                  <w:shd w:val="clear" w:color="auto" w:fill="C0C0C0"/>
                  <w:vAlign w:val="center"/>
                </w:tcPr>
                <w:p w:rsidR="003F331F" w:rsidRPr="0064338C" w:rsidRDefault="003F331F" w:rsidP="006E414F">
                  <w:pPr>
                    <w:pStyle w:val="Texto"/>
                    <w:spacing w:line="221" w:lineRule="exact"/>
                    <w:ind w:firstLine="0"/>
                    <w:jc w:val="center"/>
                    <w:rPr>
                      <w:b/>
                      <w:sz w:val="16"/>
                      <w:szCs w:val="16"/>
                    </w:rPr>
                  </w:pPr>
                  <w:r w:rsidRPr="0064338C">
                    <w:rPr>
                      <w:b/>
                      <w:sz w:val="16"/>
                      <w:szCs w:val="16"/>
                    </w:rPr>
                    <w:t>Criterios generales de prelación</w:t>
                  </w:r>
                </w:p>
              </w:tc>
              <w:tc>
                <w:tcPr>
                  <w:tcW w:w="837" w:type="dxa"/>
                  <w:tcBorders>
                    <w:top w:val="single" w:sz="6" w:space="0" w:color="auto"/>
                    <w:left w:val="single" w:sz="6" w:space="0" w:color="auto"/>
                    <w:bottom w:val="single" w:sz="6" w:space="0" w:color="auto"/>
                    <w:right w:val="single" w:sz="6" w:space="0" w:color="auto"/>
                  </w:tcBorders>
                  <w:shd w:val="clear" w:color="auto" w:fill="C0C0C0"/>
                  <w:vAlign w:val="center"/>
                </w:tcPr>
                <w:p w:rsidR="003F331F" w:rsidRPr="0064338C" w:rsidRDefault="003F331F" w:rsidP="00364095">
                  <w:pPr>
                    <w:pStyle w:val="Texto"/>
                    <w:spacing w:line="221" w:lineRule="exact"/>
                    <w:ind w:firstLine="0"/>
                    <w:jc w:val="center"/>
                    <w:rPr>
                      <w:b/>
                      <w:sz w:val="16"/>
                      <w:szCs w:val="16"/>
                    </w:rPr>
                  </w:pPr>
                  <w:r w:rsidRPr="0064338C">
                    <w:rPr>
                      <w:b/>
                      <w:sz w:val="16"/>
                      <w:szCs w:val="16"/>
                    </w:rPr>
                    <w:t>Puntaje</w:t>
                  </w:r>
                </w:p>
              </w:tc>
            </w:tr>
            <w:tr w:rsidR="0064338C" w:rsidRPr="0064338C" w:rsidTr="00DF3C47">
              <w:trPr>
                <w:trHeight w:val="20"/>
              </w:trPr>
              <w:tc>
                <w:tcPr>
                  <w:tcW w:w="1119"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364095">
                  <w:pPr>
                    <w:pStyle w:val="Texto"/>
                    <w:spacing w:line="221" w:lineRule="exact"/>
                    <w:ind w:firstLine="0"/>
                    <w:jc w:val="center"/>
                    <w:rPr>
                      <w:b/>
                      <w:sz w:val="16"/>
                      <w:szCs w:val="16"/>
                    </w:rPr>
                  </w:pPr>
                  <w:r w:rsidRPr="0064338C">
                    <w:rPr>
                      <w:b/>
                      <w:sz w:val="16"/>
                      <w:szCs w:val="16"/>
                    </w:rPr>
                    <w:t>P-PREDIAL</w:t>
                  </w:r>
                </w:p>
              </w:tc>
              <w:tc>
                <w:tcPr>
                  <w:tcW w:w="3278" w:type="dxa"/>
                  <w:gridSpan w:val="2"/>
                  <w:tcBorders>
                    <w:top w:val="single" w:sz="6" w:space="0" w:color="auto"/>
                    <w:left w:val="single" w:sz="6" w:space="0" w:color="auto"/>
                    <w:bottom w:val="single" w:sz="6" w:space="0" w:color="auto"/>
                    <w:right w:val="single" w:sz="6" w:space="0" w:color="auto"/>
                  </w:tcBorders>
                  <w:vAlign w:val="center"/>
                </w:tcPr>
                <w:p w:rsidR="003F331F" w:rsidRPr="0064338C" w:rsidRDefault="003F331F" w:rsidP="00F005E7">
                  <w:pPr>
                    <w:pStyle w:val="Texto"/>
                    <w:spacing w:line="221" w:lineRule="exact"/>
                    <w:ind w:firstLine="0"/>
                    <w:rPr>
                      <w:sz w:val="16"/>
                      <w:szCs w:val="16"/>
                    </w:rPr>
                  </w:pPr>
                  <w:r w:rsidRPr="0064338C">
                    <w:rPr>
                      <w:sz w:val="16"/>
                      <w:szCs w:val="16"/>
                    </w:rPr>
                    <w:t>P-PREDIAL aprobado y vigente para núcleos agrarios.</w:t>
                  </w:r>
                </w:p>
              </w:tc>
              <w:tc>
                <w:tcPr>
                  <w:tcW w:w="837"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364095">
                  <w:pPr>
                    <w:pStyle w:val="Texto"/>
                    <w:spacing w:line="221" w:lineRule="exact"/>
                    <w:ind w:firstLine="0"/>
                    <w:jc w:val="center"/>
                    <w:rPr>
                      <w:sz w:val="16"/>
                      <w:szCs w:val="16"/>
                    </w:rPr>
                  </w:pPr>
                  <w:r w:rsidRPr="0064338C">
                    <w:rPr>
                      <w:sz w:val="16"/>
                      <w:szCs w:val="16"/>
                    </w:rPr>
                    <w:t>5</w:t>
                  </w:r>
                </w:p>
              </w:tc>
            </w:tr>
            <w:tr w:rsidR="0064338C" w:rsidRPr="0064338C" w:rsidTr="00DF3C47">
              <w:trPr>
                <w:trHeight w:val="20"/>
              </w:trPr>
              <w:tc>
                <w:tcPr>
                  <w:tcW w:w="1119" w:type="dxa"/>
                  <w:vMerge w:val="restart"/>
                  <w:tcBorders>
                    <w:top w:val="single" w:sz="6" w:space="0" w:color="auto"/>
                    <w:left w:val="single" w:sz="6" w:space="0" w:color="auto"/>
                    <w:right w:val="single" w:sz="6" w:space="0" w:color="auto"/>
                  </w:tcBorders>
                  <w:vAlign w:val="center"/>
                </w:tcPr>
                <w:p w:rsidR="003F331F" w:rsidRPr="0064338C" w:rsidRDefault="003F331F" w:rsidP="00364095">
                  <w:pPr>
                    <w:pStyle w:val="Texto"/>
                    <w:spacing w:line="221" w:lineRule="exact"/>
                    <w:ind w:firstLine="0"/>
                    <w:jc w:val="center"/>
                    <w:rPr>
                      <w:b/>
                      <w:sz w:val="16"/>
                      <w:szCs w:val="16"/>
                    </w:rPr>
                  </w:pPr>
                  <w:r w:rsidRPr="0064338C">
                    <w:rPr>
                      <w:b/>
                      <w:sz w:val="16"/>
                      <w:szCs w:val="16"/>
                    </w:rPr>
                    <w:t>Social</w:t>
                  </w:r>
                </w:p>
              </w:tc>
              <w:tc>
                <w:tcPr>
                  <w:tcW w:w="3278" w:type="dxa"/>
                  <w:gridSpan w:val="2"/>
                  <w:tcBorders>
                    <w:top w:val="single" w:sz="6" w:space="0" w:color="auto"/>
                    <w:left w:val="single" w:sz="6" w:space="0" w:color="auto"/>
                    <w:bottom w:val="single" w:sz="6" w:space="0" w:color="auto"/>
                    <w:right w:val="single" w:sz="6" w:space="0" w:color="auto"/>
                  </w:tcBorders>
                  <w:vAlign w:val="center"/>
                </w:tcPr>
                <w:p w:rsidR="003F331F" w:rsidRPr="0064338C" w:rsidRDefault="003F331F" w:rsidP="00F005E7">
                  <w:pPr>
                    <w:pStyle w:val="Texto"/>
                    <w:spacing w:line="221" w:lineRule="exact"/>
                    <w:ind w:firstLine="0"/>
                    <w:rPr>
                      <w:sz w:val="16"/>
                      <w:szCs w:val="16"/>
                    </w:rPr>
                  </w:pPr>
                  <w:r w:rsidRPr="0064338C">
                    <w:rPr>
                      <w:sz w:val="16"/>
                      <w:szCs w:val="16"/>
                    </w:rPr>
                    <w:t>Ejidos y Comunidades que no han recibido apoyos de la CONAFOR en los últimos 5 años.</w:t>
                  </w:r>
                </w:p>
              </w:tc>
              <w:tc>
                <w:tcPr>
                  <w:tcW w:w="837"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364095">
                  <w:pPr>
                    <w:pStyle w:val="Texto"/>
                    <w:spacing w:line="221" w:lineRule="exact"/>
                    <w:ind w:firstLine="0"/>
                    <w:jc w:val="center"/>
                    <w:rPr>
                      <w:sz w:val="16"/>
                      <w:szCs w:val="16"/>
                    </w:rPr>
                  </w:pPr>
                  <w:r w:rsidRPr="0064338C">
                    <w:rPr>
                      <w:sz w:val="16"/>
                      <w:szCs w:val="16"/>
                    </w:rPr>
                    <w:t>3</w:t>
                  </w:r>
                </w:p>
              </w:tc>
            </w:tr>
            <w:tr w:rsidR="0064338C" w:rsidRPr="0064338C" w:rsidTr="00DF3C47">
              <w:trPr>
                <w:trHeight w:val="20"/>
              </w:trPr>
              <w:tc>
                <w:tcPr>
                  <w:tcW w:w="1119" w:type="dxa"/>
                  <w:vMerge/>
                  <w:tcBorders>
                    <w:left w:val="single" w:sz="6" w:space="0" w:color="auto"/>
                    <w:right w:val="single" w:sz="6" w:space="0" w:color="auto"/>
                  </w:tcBorders>
                  <w:vAlign w:val="center"/>
                </w:tcPr>
                <w:p w:rsidR="003F331F" w:rsidRPr="0064338C" w:rsidRDefault="003F331F" w:rsidP="00364095">
                  <w:pPr>
                    <w:pStyle w:val="Texto"/>
                    <w:spacing w:line="221" w:lineRule="exact"/>
                    <w:ind w:firstLine="0"/>
                    <w:jc w:val="center"/>
                    <w:rPr>
                      <w:b/>
                      <w:sz w:val="16"/>
                      <w:szCs w:val="16"/>
                    </w:rPr>
                  </w:pPr>
                </w:p>
              </w:tc>
              <w:tc>
                <w:tcPr>
                  <w:tcW w:w="3278" w:type="dxa"/>
                  <w:gridSpan w:val="2"/>
                  <w:tcBorders>
                    <w:top w:val="single" w:sz="6" w:space="0" w:color="auto"/>
                    <w:left w:val="single" w:sz="6" w:space="0" w:color="auto"/>
                    <w:bottom w:val="single" w:sz="6" w:space="0" w:color="auto"/>
                    <w:right w:val="single" w:sz="6" w:space="0" w:color="auto"/>
                  </w:tcBorders>
                  <w:vAlign w:val="center"/>
                </w:tcPr>
                <w:p w:rsidR="003F331F" w:rsidRPr="0064338C" w:rsidRDefault="003F331F" w:rsidP="00F005E7">
                  <w:pPr>
                    <w:pStyle w:val="Texto"/>
                    <w:spacing w:line="221" w:lineRule="exact"/>
                    <w:ind w:firstLine="0"/>
                    <w:rPr>
                      <w:sz w:val="16"/>
                      <w:szCs w:val="16"/>
                    </w:rPr>
                  </w:pPr>
                  <w:r w:rsidRPr="0064338C">
                    <w:rPr>
                      <w:sz w:val="16"/>
                      <w:szCs w:val="16"/>
                    </w:rPr>
                    <w:t>Núcleo agrario de población o con población indígena.</w:t>
                  </w:r>
                </w:p>
              </w:tc>
              <w:tc>
                <w:tcPr>
                  <w:tcW w:w="837"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364095">
                  <w:pPr>
                    <w:pStyle w:val="Texto"/>
                    <w:spacing w:line="221" w:lineRule="exact"/>
                    <w:ind w:firstLine="0"/>
                    <w:jc w:val="center"/>
                    <w:rPr>
                      <w:sz w:val="16"/>
                      <w:szCs w:val="16"/>
                    </w:rPr>
                  </w:pPr>
                  <w:r w:rsidRPr="0064338C">
                    <w:rPr>
                      <w:sz w:val="16"/>
                      <w:szCs w:val="16"/>
                    </w:rPr>
                    <w:t>4</w:t>
                  </w:r>
                </w:p>
              </w:tc>
            </w:tr>
            <w:tr w:rsidR="0064338C" w:rsidRPr="0064338C" w:rsidTr="00DF3C47">
              <w:trPr>
                <w:trHeight w:val="20"/>
              </w:trPr>
              <w:tc>
                <w:tcPr>
                  <w:tcW w:w="1119" w:type="dxa"/>
                  <w:vMerge/>
                  <w:tcBorders>
                    <w:left w:val="single" w:sz="6" w:space="0" w:color="auto"/>
                    <w:right w:val="single" w:sz="6" w:space="0" w:color="auto"/>
                  </w:tcBorders>
                  <w:vAlign w:val="center"/>
                </w:tcPr>
                <w:p w:rsidR="003F331F" w:rsidRPr="0064338C" w:rsidRDefault="003F331F" w:rsidP="00364095">
                  <w:pPr>
                    <w:pStyle w:val="Texto"/>
                    <w:spacing w:line="221" w:lineRule="exact"/>
                    <w:ind w:firstLine="0"/>
                    <w:jc w:val="center"/>
                    <w:rPr>
                      <w:b/>
                      <w:sz w:val="16"/>
                      <w:szCs w:val="16"/>
                    </w:rPr>
                  </w:pPr>
                </w:p>
              </w:tc>
              <w:tc>
                <w:tcPr>
                  <w:tcW w:w="3278" w:type="dxa"/>
                  <w:gridSpan w:val="2"/>
                  <w:tcBorders>
                    <w:top w:val="single" w:sz="6" w:space="0" w:color="auto"/>
                    <w:left w:val="single" w:sz="6" w:space="0" w:color="auto"/>
                    <w:bottom w:val="single" w:sz="6" w:space="0" w:color="auto"/>
                    <w:right w:val="single" w:sz="6" w:space="0" w:color="auto"/>
                  </w:tcBorders>
                  <w:vAlign w:val="center"/>
                </w:tcPr>
                <w:p w:rsidR="003F331F" w:rsidRPr="0064338C" w:rsidRDefault="003F331F" w:rsidP="00F005E7">
                  <w:pPr>
                    <w:pStyle w:val="Texto"/>
                    <w:spacing w:line="221" w:lineRule="exact"/>
                    <w:ind w:firstLine="0"/>
                    <w:rPr>
                      <w:sz w:val="16"/>
                      <w:szCs w:val="16"/>
                    </w:rPr>
                  </w:pPr>
                  <w:r w:rsidRPr="0064338C">
                    <w:rPr>
                      <w:sz w:val="16"/>
                      <w:szCs w:val="16"/>
                    </w:rPr>
                    <w:t>La persona física solicitante del apoyo es mujer, o bien, la persona moral o el grupo participativo de interés común que solicita apoyos integran en su</w:t>
                  </w:r>
                  <w:r w:rsidR="00AD61AB" w:rsidRPr="00FB33CF">
                    <w:rPr>
                      <w:color w:val="FF0000"/>
                      <w:sz w:val="16"/>
                      <w:szCs w:val="16"/>
                    </w:rPr>
                    <w:t>s</w:t>
                  </w:r>
                  <w:r w:rsidRPr="0064338C">
                    <w:rPr>
                      <w:sz w:val="16"/>
                      <w:szCs w:val="16"/>
                    </w:rPr>
                    <w:t xml:space="preserve"> órgano</w:t>
                  </w:r>
                  <w:r w:rsidR="00AD61AB" w:rsidRPr="00FB33CF">
                    <w:rPr>
                      <w:color w:val="FF0000"/>
                      <w:sz w:val="16"/>
                      <w:szCs w:val="16"/>
                    </w:rPr>
                    <w:t>s</w:t>
                  </w:r>
                  <w:r w:rsidRPr="0064338C">
                    <w:rPr>
                      <w:sz w:val="16"/>
                      <w:szCs w:val="16"/>
                    </w:rPr>
                    <w:t xml:space="preserve"> de representación a mujeres</w:t>
                  </w:r>
                  <w:r w:rsidRPr="00FB33CF">
                    <w:rPr>
                      <w:color w:val="FF0000"/>
                      <w:sz w:val="16"/>
                      <w:szCs w:val="16"/>
                    </w:rPr>
                    <w:t>, o en su caso el grupo o comité que se constituya para solicitar el apoyo.</w:t>
                  </w:r>
                </w:p>
              </w:tc>
              <w:tc>
                <w:tcPr>
                  <w:tcW w:w="837"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364095">
                  <w:pPr>
                    <w:pStyle w:val="Texto"/>
                    <w:spacing w:line="221" w:lineRule="exact"/>
                    <w:ind w:firstLine="0"/>
                    <w:jc w:val="center"/>
                    <w:rPr>
                      <w:sz w:val="16"/>
                      <w:szCs w:val="16"/>
                    </w:rPr>
                  </w:pPr>
                  <w:r w:rsidRPr="0064338C">
                    <w:rPr>
                      <w:sz w:val="16"/>
                      <w:szCs w:val="16"/>
                    </w:rPr>
                    <w:t>4</w:t>
                  </w:r>
                </w:p>
              </w:tc>
            </w:tr>
            <w:tr w:rsidR="0064338C" w:rsidRPr="0064338C" w:rsidTr="00DF3C47">
              <w:trPr>
                <w:trHeight w:val="20"/>
              </w:trPr>
              <w:tc>
                <w:tcPr>
                  <w:tcW w:w="1119" w:type="dxa"/>
                  <w:vMerge/>
                  <w:tcBorders>
                    <w:left w:val="single" w:sz="6" w:space="0" w:color="auto"/>
                    <w:right w:val="single" w:sz="6" w:space="0" w:color="auto"/>
                  </w:tcBorders>
                  <w:vAlign w:val="center"/>
                </w:tcPr>
                <w:p w:rsidR="00AD61AB" w:rsidRPr="0064338C" w:rsidRDefault="00AD61AB" w:rsidP="00364095">
                  <w:pPr>
                    <w:pStyle w:val="Texto"/>
                    <w:spacing w:line="221" w:lineRule="exact"/>
                    <w:ind w:firstLine="0"/>
                    <w:jc w:val="center"/>
                    <w:rPr>
                      <w:b/>
                      <w:sz w:val="16"/>
                      <w:szCs w:val="16"/>
                    </w:rPr>
                  </w:pPr>
                </w:p>
              </w:tc>
              <w:tc>
                <w:tcPr>
                  <w:tcW w:w="3278" w:type="dxa"/>
                  <w:gridSpan w:val="2"/>
                  <w:tcBorders>
                    <w:top w:val="single" w:sz="6" w:space="0" w:color="auto"/>
                    <w:left w:val="single" w:sz="6" w:space="0" w:color="auto"/>
                    <w:bottom w:val="single" w:sz="6" w:space="0" w:color="auto"/>
                    <w:right w:val="single" w:sz="6" w:space="0" w:color="auto"/>
                  </w:tcBorders>
                  <w:vAlign w:val="center"/>
                </w:tcPr>
                <w:p w:rsidR="00AD61AB" w:rsidRPr="0064338C" w:rsidRDefault="00AD61AB" w:rsidP="00F005E7">
                  <w:pPr>
                    <w:pStyle w:val="Texto"/>
                    <w:spacing w:line="221" w:lineRule="exact"/>
                    <w:ind w:firstLine="0"/>
                    <w:rPr>
                      <w:sz w:val="16"/>
                      <w:szCs w:val="16"/>
                    </w:rPr>
                  </w:pPr>
                  <w:r w:rsidRPr="00FB33CF">
                    <w:rPr>
                      <w:color w:val="FF0000"/>
                      <w:sz w:val="16"/>
                      <w:szCs w:val="16"/>
                    </w:rPr>
                    <w:t>Solicitantes de apoyo RF</w:t>
                  </w:r>
                  <w:r w:rsidRPr="0064338C">
                    <w:rPr>
                      <w:sz w:val="16"/>
                      <w:szCs w:val="16"/>
                    </w:rPr>
                    <w:t>.</w:t>
                  </w:r>
                  <w:r w:rsidRPr="00FB33CF">
                    <w:rPr>
                      <w:color w:val="FF0000"/>
                      <w:sz w:val="16"/>
                      <w:szCs w:val="16"/>
                    </w:rPr>
                    <w:t>4 Proyectos integrales de regeneración y reconversión productiva para pueblos originarios</w:t>
                  </w:r>
                  <w:r w:rsidR="004D7CF6" w:rsidRPr="0064338C">
                    <w:rPr>
                      <w:sz w:val="16"/>
                      <w:szCs w:val="16"/>
                    </w:rPr>
                    <w:t>.</w:t>
                  </w:r>
                </w:p>
              </w:tc>
              <w:tc>
                <w:tcPr>
                  <w:tcW w:w="837" w:type="dxa"/>
                  <w:tcBorders>
                    <w:top w:val="single" w:sz="6" w:space="0" w:color="auto"/>
                    <w:left w:val="single" w:sz="6" w:space="0" w:color="auto"/>
                    <w:bottom w:val="single" w:sz="6" w:space="0" w:color="auto"/>
                    <w:right w:val="single" w:sz="6" w:space="0" w:color="auto"/>
                  </w:tcBorders>
                  <w:vAlign w:val="center"/>
                </w:tcPr>
                <w:p w:rsidR="00AD61AB" w:rsidRPr="0064338C" w:rsidRDefault="00AD61AB" w:rsidP="00364095">
                  <w:pPr>
                    <w:pStyle w:val="Texto"/>
                    <w:spacing w:line="221" w:lineRule="exact"/>
                    <w:ind w:firstLine="0"/>
                    <w:jc w:val="center"/>
                    <w:rPr>
                      <w:sz w:val="16"/>
                      <w:szCs w:val="16"/>
                    </w:rPr>
                  </w:pPr>
                  <w:r w:rsidRPr="00FB33CF">
                    <w:rPr>
                      <w:rFonts w:eastAsia="Arial"/>
                      <w:color w:val="FF0000"/>
                      <w:sz w:val="16"/>
                      <w:szCs w:val="16"/>
                    </w:rPr>
                    <w:t>5</w:t>
                  </w:r>
                </w:p>
              </w:tc>
            </w:tr>
            <w:tr w:rsidR="0064338C" w:rsidRPr="0064338C" w:rsidTr="00DF3C47">
              <w:trPr>
                <w:trHeight w:val="20"/>
              </w:trPr>
              <w:tc>
                <w:tcPr>
                  <w:tcW w:w="1119" w:type="dxa"/>
                  <w:vMerge/>
                  <w:tcBorders>
                    <w:left w:val="single" w:sz="6" w:space="0" w:color="auto"/>
                    <w:right w:val="single" w:sz="6" w:space="0" w:color="auto"/>
                  </w:tcBorders>
                  <w:vAlign w:val="center"/>
                </w:tcPr>
                <w:p w:rsidR="003F331F" w:rsidRPr="0064338C" w:rsidRDefault="003F331F" w:rsidP="00364095">
                  <w:pPr>
                    <w:pStyle w:val="Texto"/>
                    <w:spacing w:line="221" w:lineRule="exact"/>
                    <w:ind w:firstLine="0"/>
                    <w:jc w:val="center"/>
                    <w:rPr>
                      <w:b/>
                      <w:sz w:val="16"/>
                      <w:szCs w:val="16"/>
                    </w:rPr>
                  </w:pPr>
                </w:p>
              </w:tc>
              <w:tc>
                <w:tcPr>
                  <w:tcW w:w="3278" w:type="dxa"/>
                  <w:gridSpan w:val="2"/>
                  <w:tcBorders>
                    <w:top w:val="single" w:sz="6" w:space="0" w:color="auto"/>
                    <w:left w:val="single" w:sz="6" w:space="0" w:color="auto"/>
                    <w:bottom w:val="single" w:sz="6" w:space="0" w:color="auto"/>
                    <w:right w:val="single" w:sz="6" w:space="0" w:color="auto"/>
                  </w:tcBorders>
                  <w:vAlign w:val="center"/>
                </w:tcPr>
                <w:p w:rsidR="003F331F" w:rsidRPr="0064338C" w:rsidRDefault="003F331F" w:rsidP="00F005E7">
                  <w:pPr>
                    <w:pStyle w:val="Texto"/>
                    <w:spacing w:line="221" w:lineRule="exact"/>
                    <w:ind w:firstLine="0"/>
                    <w:rPr>
                      <w:sz w:val="16"/>
                      <w:szCs w:val="16"/>
                    </w:rPr>
                  </w:pPr>
                  <w:r w:rsidRPr="0064338C">
                    <w:rPr>
                      <w:sz w:val="16"/>
                      <w:szCs w:val="16"/>
                    </w:rPr>
                    <w:t>La persona física solicitante es joven o la persona moral solicitante integra a jóvenes en su órgano de representación. Se considera joven a la persona que se encuentra en un rango de edad entre 18 y 25 años.</w:t>
                  </w:r>
                </w:p>
              </w:tc>
              <w:tc>
                <w:tcPr>
                  <w:tcW w:w="837"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364095">
                  <w:pPr>
                    <w:pStyle w:val="Texto"/>
                    <w:spacing w:line="221" w:lineRule="exact"/>
                    <w:ind w:firstLine="0"/>
                    <w:jc w:val="center"/>
                    <w:rPr>
                      <w:sz w:val="16"/>
                      <w:szCs w:val="16"/>
                    </w:rPr>
                  </w:pPr>
                  <w:r w:rsidRPr="0064338C">
                    <w:rPr>
                      <w:sz w:val="16"/>
                      <w:szCs w:val="16"/>
                    </w:rPr>
                    <w:t>4</w:t>
                  </w:r>
                </w:p>
              </w:tc>
            </w:tr>
            <w:tr w:rsidR="0064338C" w:rsidRPr="0064338C" w:rsidTr="00DF3C47">
              <w:trPr>
                <w:trHeight w:val="121"/>
              </w:trPr>
              <w:tc>
                <w:tcPr>
                  <w:tcW w:w="1119" w:type="dxa"/>
                  <w:vMerge w:val="restart"/>
                  <w:tcBorders>
                    <w:top w:val="single" w:sz="6" w:space="0" w:color="auto"/>
                    <w:left w:val="single" w:sz="6" w:space="0" w:color="auto"/>
                    <w:right w:val="single" w:sz="6" w:space="0" w:color="auto"/>
                  </w:tcBorders>
                  <w:vAlign w:val="center"/>
                </w:tcPr>
                <w:p w:rsidR="004D7CF6" w:rsidRPr="0064338C" w:rsidRDefault="004D7CF6" w:rsidP="00CB06C7">
                  <w:pPr>
                    <w:pStyle w:val="Texto"/>
                    <w:pBdr>
                      <w:top w:val="nil"/>
                      <w:left w:val="nil"/>
                      <w:bottom w:val="nil"/>
                      <w:right w:val="nil"/>
                      <w:between w:val="nil"/>
                    </w:pBdr>
                    <w:spacing w:line="221" w:lineRule="exact"/>
                    <w:ind w:firstLine="0"/>
                    <w:jc w:val="center"/>
                    <w:rPr>
                      <w:b/>
                      <w:sz w:val="16"/>
                      <w:szCs w:val="16"/>
                    </w:rPr>
                  </w:pPr>
                  <w:r w:rsidRPr="0064338C">
                    <w:rPr>
                      <w:b/>
                      <w:sz w:val="16"/>
                      <w:szCs w:val="16"/>
                    </w:rPr>
                    <w:t>Manejo Forestal</w:t>
                  </w:r>
                </w:p>
                <w:p w:rsidR="004D7CF6" w:rsidRPr="00FB33CF" w:rsidRDefault="004D7CF6" w:rsidP="00BA7993">
                  <w:pPr>
                    <w:pStyle w:val="Texto"/>
                    <w:pBdr>
                      <w:top w:val="nil"/>
                      <w:left w:val="nil"/>
                      <w:bottom w:val="nil"/>
                      <w:right w:val="nil"/>
                      <w:between w:val="nil"/>
                    </w:pBdr>
                    <w:spacing w:line="221" w:lineRule="exact"/>
                    <w:ind w:firstLine="0"/>
                    <w:rPr>
                      <w:color w:val="FF0000"/>
                      <w:sz w:val="16"/>
                      <w:szCs w:val="16"/>
                    </w:rPr>
                  </w:pPr>
                  <w:r w:rsidRPr="00FB33CF">
                    <w:rPr>
                      <w:color w:val="FF0000"/>
                      <w:sz w:val="16"/>
                      <w:szCs w:val="16"/>
                    </w:rPr>
                    <w:t>*Para el Componente III. Restauración Forestal y Reconversión Productiva, no aplicará el criterio de manejo forestal.</w:t>
                  </w:r>
                </w:p>
                <w:p w:rsidR="004D7CF6" w:rsidRPr="0064338C" w:rsidRDefault="004D7CF6" w:rsidP="00CB06C7">
                  <w:pPr>
                    <w:pStyle w:val="Texto"/>
                    <w:pBdr>
                      <w:top w:val="nil"/>
                      <w:left w:val="nil"/>
                      <w:bottom w:val="nil"/>
                      <w:right w:val="nil"/>
                      <w:between w:val="nil"/>
                    </w:pBdr>
                    <w:spacing w:line="221" w:lineRule="exact"/>
                    <w:ind w:firstLine="0"/>
                    <w:jc w:val="center"/>
                    <w:rPr>
                      <w:b/>
                      <w:sz w:val="16"/>
                      <w:szCs w:val="16"/>
                    </w:rPr>
                  </w:pPr>
                </w:p>
              </w:tc>
              <w:tc>
                <w:tcPr>
                  <w:tcW w:w="1253" w:type="dxa"/>
                  <w:vMerge w:val="restart"/>
                  <w:tcBorders>
                    <w:top w:val="single" w:sz="6" w:space="0" w:color="auto"/>
                    <w:left w:val="single" w:sz="6" w:space="0" w:color="auto"/>
                    <w:right w:val="single" w:sz="6" w:space="0" w:color="auto"/>
                  </w:tcBorders>
                  <w:vAlign w:val="center"/>
                </w:tcPr>
                <w:p w:rsidR="004D7CF6" w:rsidRPr="0064338C" w:rsidRDefault="004D7CF6" w:rsidP="00F005E7">
                  <w:pPr>
                    <w:pStyle w:val="Texto"/>
                    <w:spacing w:line="221" w:lineRule="exact"/>
                    <w:ind w:firstLine="0"/>
                    <w:rPr>
                      <w:sz w:val="16"/>
                      <w:szCs w:val="16"/>
                    </w:rPr>
                  </w:pPr>
                  <w:r w:rsidRPr="0064338C">
                    <w:rPr>
                      <w:sz w:val="16"/>
                      <w:szCs w:val="16"/>
                    </w:rPr>
                    <w:lastRenderedPageBreak/>
                    <w:t xml:space="preserve">Certificación forestal vigente </w:t>
                  </w:r>
                </w:p>
              </w:tc>
              <w:tc>
                <w:tcPr>
                  <w:tcW w:w="2025" w:type="dxa"/>
                  <w:tcBorders>
                    <w:top w:val="single" w:sz="6" w:space="0" w:color="auto"/>
                    <w:left w:val="single" w:sz="6" w:space="0" w:color="auto"/>
                    <w:bottom w:val="single" w:sz="6" w:space="0" w:color="auto"/>
                    <w:right w:val="single" w:sz="6" w:space="0" w:color="auto"/>
                  </w:tcBorders>
                </w:tcPr>
                <w:p w:rsidR="004D7CF6" w:rsidRPr="0064338C" w:rsidRDefault="004D7CF6" w:rsidP="00CB06C7">
                  <w:pPr>
                    <w:pStyle w:val="Texto"/>
                    <w:spacing w:line="221" w:lineRule="exact"/>
                    <w:ind w:firstLine="0"/>
                    <w:rPr>
                      <w:sz w:val="16"/>
                      <w:szCs w:val="16"/>
                    </w:rPr>
                  </w:pPr>
                  <w:r w:rsidRPr="0064338C">
                    <w:rPr>
                      <w:sz w:val="16"/>
                      <w:szCs w:val="16"/>
                    </w:rPr>
                    <w:t>Para todos los conceptos o modalidades de apoyo, excepto SA.1 Pago por Servicios Ambientales</w:t>
                  </w:r>
                </w:p>
              </w:tc>
              <w:tc>
                <w:tcPr>
                  <w:tcW w:w="837" w:type="dxa"/>
                  <w:tcBorders>
                    <w:top w:val="single" w:sz="6" w:space="0" w:color="auto"/>
                    <w:left w:val="single" w:sz="6" w:space="0" w:color="auto"/>
                    <w:bottom w:val="single" w:sz="6" w:space="0" w:color="auto"/>
                    <w:right w:val="single" w:sz="6" w:space="0" w:color="auto"/>
                  </w:tcBorders>
                  <w:vAlign w:val="center"/>
                </w:tcPr>
                <w:p w:rsidR="004D7CF6" w:rsidRPr="0064338C" w:rsidRDefault="004D7CF6" w:rsidP="00364095">
                  <w:pPr>
                    <w:pStyle w:val="Texto"/>
                    <w:spacing w:line="221" w:lineRule="exact"/>
                    <w:ind w:firstLine="0"/>
                    <w:jc w:val="center"/>
                    <w:rPr>
                      <w:sz w:val="16"/>
                      <w:szCs w:val="16"/>
                    </w:rPr>
                  </w:pPr>
                  <w:r w:rsidRPr="0064338C">
                    <w:rPr>
                      <w:sz w:val="16"/>
                      <w:szCs w:val="16"/>
                    </w:rPr>
                    <w:t>10</w:t>
                  </w:r>
                </w:p>
              </w:tc>
            </w:tr>
            <w:tr w:rsidR="0064338C" w:rsidRPr="0064338C" w:rsidTr="00DF3C47">
              <w:trPr>
                <w:trHeight w:val="121"/>
              </w:trPr>
              <w:tc>
                <w:tcPr>
                  <w:tcW w:w="1119" w:type="dxa"/>
                  <w:vMerge/>
                  <w:tcBorders>
                    <w:left w:val="single" w:sz="6" w:space="0" w:color="auto"/>
                    <w:right w:val="single" w:sz="6" w:space="0" w:color="auto"/>
                  </w:tcBorders>
                  <w:vAlign w:val="center"/>
                </w:tcPr>
                <w:p w:rsidR="004D7CF6" w:rsidRPr="0064338C" w:rsidRDefault="004D7CF6" w:rsidP="00364095">
                  <w:pPr>
                    <w:pStyle w:val="Texto"/>
                    <w:spacing w:line="221" w:lineRule="exact"/>
                    <w:ind w:firstLine="0"/>
                    <w:jc w:val="center"/>
                    <w:rPr>
                      <w:b/>
                      <w:sz w:val="16"/>
                      <w:szCs w:val="16"/>
                    </w:rPr>
                  </w:pPr>
                </w:p>
              </w:tc>
              <w:tc>
                <w:tcPr>
                  <w:tcW w:w="1253" w:type="dxa"/>
                  <w:vMerge/>
                  <w:tcBorders>
                    <w:left w:val="single" w:sz="6" w:space="0" w:color="auto"/>
                    <w:bottom w:val="single" w:sz="6" w:space="0" w:color="auto"/>
                    <w:right w:val="single" w:sz="6" w:space="0" w:color="auto"/>
                  </w:tcBorders>
                  <w:vAlign w:val="center"/>
                </w:tcPr>
                <w:p w:rsidR="004D7CF6" w:rsidRPr="0064338C" w:rsidRDefault="004D7CF6" w:rsidP="00F005E7">
                  <w:pPr>
                    <w:pStyle w:val="Texto"/>
                    <w:spacing w:line="221" w:lineRule="exact"/>
                    <w:ind w:firstLine="0"/>
                    <w:rPr>
                      <w:sz w:val="16"/>
                      <w:szCs w:val="16"/>
                    </w:rPr>
                  </w:pPr>
                </w:p>
              </w:tc>
              <w:tc>
                <w:tcPr>
                  <w:tcW w:w="2025" w:type="dxa"/>
                  <w:tcBorders>
                    <w:top w:val="single" w:sz="6" w:space="0" w:color="auto"/>
                    <w:left w:val="single" w:sz="6" w:space="0" w:color="auto"/>
                    <w:bottom w:val="single" w:sz="6" w:space="0" w:color="auto"/>
                    <w:right w:val="single" w:sz="6" w:space="0" w:color="auto"/>
                  </w:tcBorders>
                </w:tcPr>
                <w:p w:rsidR="004D7CF6" w:rsidRPr="0064338C" w:rsidRDefault="004D7CF6" w:rsidP="00F005E7">
                  <w:pPr>
                    <w:pStyle w:val="Texto"/>
                    <w:spacing w:line="221" w:lineRule="exact"/>
                    <w:ind w:firstLine="0"/>
                    <w:rPr>
                      <w:sz w:val="16"/>
                      <w:szCs w:val="16"/>
                    </w:rPr>
                  </w:pPr>
                  <w:r w:rsidRPr="0064338C">
                    <w:rPr>
                      <w:sz w:val="16"/>
                      <w:szCs w:val="16"/>
                    </w:rPr>
                    <w:t>Para el concepto SA.1 Pago por Servicios Ambientales</w:t>
                  </w:r>
                </w:p>
              </w:tc>
              <w:tc>
                <w:tcPr>
                  <w:tcW w:w="837" w:type="dxa"/>
                  <w:tcBorders>
                    <w:top w:val="single" w:sz="6" w:space="0" w:color="auto"/>
                    <w:left w:val="single" w:sz="6" w:space="0" w:color="auto"/>
                    <w:bottom w:val="single" w:sz="6" w:space="0" w:color="auto"/>
                    <w:right w:val="single" w:sz="6" w:space="0" w:color="auto"/>
                  </w:tcBorders>
                  <w:vAlign w:val="center"/>
                </w:tcPr>
                <w:p w:rsidR="004D7CF6" w:rsidRPr="0064338C" w:rsidRDefault="004D7CF6" w:rsidP="00364095">
                  <w:pPr>
                    <w:pStyle w:val="Texto"/>
                    <w:spacing w:line="221" w:lineRule="exact"/>
                    <w:ind w:firstLine="0"/>
                    <w:jc w:val="center"/>
                    <w:rPr>
                      <w:sz w:val="16"/>
                      <w:szCs w:val="16"/>
                    </w:rPr>
                  </w:pPr>
                  <w:r w:rsidRPr="0064338C">
                    <w:rPr>
                      <w:sz w:val="16"/>
                      <w:szCs w:val="16"/>
                    </w:rPr>
                    <w:t>5</w:t>
                  </w:r>
                </w:p>
              </w:tc>
            </w:tr>
            <w:tr w:rsidR="0064338C" w:rsidRPr="0064338C" w:rsidTr="00DF3C47">
              <w:trPr>
                <w:trHeight w:val="380"/>
              </w:trPr>
              <w:tc>
                <w:tcPr>
                  <w:tcW w:w="1119" w:type="dxa"/>
                  <w:vMerge/>
                  <w:tcBorders>
                    <w:left w:val="single" w:sz="6" w:space="0" w:color="auto"/>
                    <w:right w:val="single" w:sz="6" w:space="0" w:color="auto"/>
                  </w:tcBorders>
                  <w:vAlign w:val="center"/>
                </w:tcPr>
                <w:p w:rsidR="004D7CF6" w:rsidRPr="0064338C" w:rsidRDefault="004D7CF6" w:rsidP="00364095">
                  <w:pPr>
                    <w:pStyle w:val="Texto"/>
                    <w:spacing w:line="221" w:lineRule="exact"/>
                    <w:ind w:firstLine="0"/>
                    <w:jc w:val="center"/>
                    <w:rPr>
                      <w:sz w:val="16"/>
                      <w:szCs w:val="16"/>
                    </w:rPr>
                  </w:pPr>
                </w:p>
              </w:tc>
              <w:tc>
                <w:tcPr>
                  <w:tcW w:w="1253" w:type="dxa"/>
                  <w:vMerge w:val="restart"/>
                  <w:tcBorders>
                    <w:top w:val="single" w:sz="6" w:space="0" w:color="auto"/>
                    <w:left w:val="single" w:sz="6" w:space="0" w:color="auto"/>
                    <w:right w:val="single" w:sz="6" w:space="0" w:color="auto"/>
                  </w:tcBorders>
                  <w:vAlign w:val="center"/>
                </w:tcPr>
                <w:p w:rsidR="004D7CF6" w:rsidRPr="0064338C" w:rsidRDefault="004D7CF6" w:rsidP="00F005E7">
                  <w:pPr>
                    <w:pStyle w:val="Texto"/>
                    <w:spacing w:line="221" w:lineRule="exact"/>
                    <w:ind w:firstLine="0"/>
                    <w:rPr>
                      <w:sz w:val="16"/>
                      <w:szCs w:val="16"/>
                    </w:rPr>
                  </w:pPr>
                  <w:r w:rsidRPr="0064338C">
                    <w:rPr>
                      <w:sz w:val="16"/>
                      <w:szCs w:val="16"/>
                    </w:rPr>
                    <w:t xml:space="preserve">Certificado de adecuado cumplimiento de Programa de Manejo Forestal </w:t>
                  </w:r>
                  <w:r w:rsidRPr="0064338C">
                    <w:rPr>
                      <w:sz w:val="16"/>
                      <w:szCs w:val="16"/>
                    </w:rPr>
                    <w:lastRenderedPageBreak/>
                    <w:t>maderable o no maderable vigente.</w:t>
                  </w:r>
                </w:p>
              </w:tc>
              <w:tc>
                <w:tcPr>
                  <w:tcW w:w="2025" w:type="dxa"/>
                  <w:tcBorders>
                    <w:top w:val="single" w:sz="6" w:space="0" w:color="auto"/>
                    <w:left w:val="single" w:sz="6" w:space="0" w:color="auto"/>
                    <w:bottom w:val="single" w:sz="6" w:space="0" w:color="auto"/>
                    <w:right w:val="single" w:sz="6" w:space="0" w:color="auto"/>
                  </w:tcBorders>
                </w:tcPr>
                <w:p w:rsidR="004D7CF6" w:rsidRPr="0064338C" w:rsidRDefault="004D7CF6" w:rsidP="00F005E7">
                  <w:pPr>
                    <w:pStyle w:val="Texto"/>
                    <w:spacing w:line="221" w:lineRule="exact"/>
                    <w:ind w:firstLine="0"/>
                    <w:rPr>
                      <w:sz w:val="16"/>
                      <w:szCs w:val="16"/>
                    </w:rPr>
                  </w:pPr>
                  <w:r w:rsidRPr="0064338C">
                    <w:rPr>
                      <w:sz w:val="16"/>
                      <w:szCs w:val="16"/>
                    </w:rPr>
                    <w:lastRenderedPageBreak/>
                    <w:t>Para todos los conceptos o modalidades de apoyo, excepto SA.1 Pago por Servicios Ambientales</w:t>
                  </w:r>
                </w:p>
              </w:tc>
              <w:tc>
                <w:tcPr>
                  <w:tcW w:w="837" w:type="dxa"/>
                  <w:tcBorders>
                    <w:top w:val="single" w:sz="6" w:space="0" w:color="auto"/>
                    <w:left w:val="single" w:sz="6" w:space="0" w:color="auto"/>
                    <w:bottom w:val="single" w:sz="6" w:space="0" w:color="auto"/>
                    <w:right w:val="single" w:sz="6" w:space="0" w:color="auto"/>
                  </w:tcBorders>
                  <w:vAlign w:val="center"/>
                </w:tcPr>
                <w:p w:rsidR="004D7CF6" w:rsidRPr="0064338C" w:rsidRDefault="004D7CF6" w:rsidP="00364095">
                  <w:pPr>
                    <w:pStyle w:val="Texto"/>
                    <w:spacing w:line="221" w:lineRule="exact"/>
                    <w:ind w:firstLine="0"/>
                    <w:jc w:val="center"/>
                    <w:rPr>
                      <w:sz w:val="16"/>
                      <w:szCs w:val="16"/>
                    </w:rPr>
                  </w:pPr>
                  <w:r w:rsidRPr="0064338C">
                    <w:rPr>
                      <w:sz w:val="16"/>
                      <w:szCs w:val="16"/>
                    </w:rPr>
                    <w:t>5</w:t>
                  </w:r>
                </w:p>
              </w:tc>
            </w:tr>
            <w:tr w:rsidR="0064338C" w:rsidRPr="0064338C" w:rsidTr="00DF3C47">
              <w:trPr>
                <w:trHeight w:val="380"/>
              </w:trPr>
              <w:tc>
                <w:tcPr>
                  <w:tcW w:w="1119" w:type="dxa"/>
                  <w:vMerge/>
                  <w:tcBorders>
                    <w:left w:val="single" w:sz="6" w:space="0" w:color="auto"/>
                    <w:right w:val="single" w:sz="6" w:space="0" w:color="auto"/>
                  </w:tcBorders>
                  <w:vAlign w:val="center"/>
                </w:tcPr>
                <w:p w:rsidR="004D7CF6" w:rsidRPr="0064338C" w:rsidRDefault="004D7CF6" w:rsidP="00364095">
                  <w:pPr>
                    <w:pStyle w:val="Texto"/>
                    <w:spacing w:line="221" w:lineRule="exact"/>
                    <w:ind w:firstLine="0"/>
                    <w:jc w:val="center"/>
                    <w:rPr>
                      <w:sz w:val="16"/>
                      <w:szCs w:val="16"/>
                    </w:rPr>
                  </w:pPr>
                </w:p>
              </w:tc>
              <w:tc>
                <w:tcPr>
                  <w:tcW w:w="1253" w:type="dxa"/>
                  <w:vMerge/>
                  <w:tcBorders>
                    <w:left w:val="single" w:sz="6" w:space="0" w:color="auto"/>
                    <w:bottom w:val="single" w:sz="6" w:space="0" w:color="auto"/>
                    <w:right w:val="single" w:sz="6" w:space="0" w:color="auto"/>
                  </w:tcBorders>
                  <w:vAlign w:val="center"/>
                </w:tcPr>
                <w:p w:rsidR="004D7CF6" w:rsidRPr="0064338C" w:rsidRDefault="004D7CF6" w:rsidP="00F005E7">
                  <w:pPr>
                    <w:pStyle w:val="Texto"/>
                    <w:spacing w:line="221" w:lineRule="exact"/>
                    <w:ind w:firstLine="0"/>
                    <w:rPr>
                      <w:sz w:val="16"/>
                      <w:szCs w:val="16"/>
                    </w:rPr>
                  </w:pPr>
                </w:p>
              </w:tc>
              <w:tc>
                <w:tcPr>
                  <w:tcW w:w="2025" w:type="dxa"/>
                  <w:tcBorders>
                    <w:top w:val="single" w:sz="6" w:space="0" w:color="auto"/>
                    <w:left w:val="single" w:sz="6" w:space="0" w:color="auto"/>
                    <w:bottom w:val="single" w:sz="4" w:space="0" w:color="auto"/>
                    <w:right w:val="single" w:sz="6" w:space="0" w:color="auto"/>
                  </w:tcBorders>
                </w:tcPr>
                <w:p w:rsidR="004D7CF6" w:rsidRPr="0064338C" w:rsidRDefault="004D7CF6" w:rsidP="00F005E7">
                  <w:pPr>
                    <w:pStyle w:val="Texto"/>
                    <w:spacing w:line="221" w:lineRule="exact"/>
                    <w:ind w:firstLine="0"/>
                    <w:rPr>
                      <w:sz w:val="16"/>
                      <w:szCs w:val="16"/>
                    </w:rPr>
                  </w:pPr>
                  <w:r w:rsidRPr="0064338C">
                    <w:rPr>
                      <w:sz w:val="16"/>
                      <w:szCs w:val="16"/>
                    </w:rPr>
                    <w:t xml:space="preserve">Para el concepto SA.1 Pago por Servicios </w:t>
                  </w:r>
                  <w:r w:rsidRPr="0064338C">
                    <w:rPr>
                      <w:sz w:val="16"/>
                      <w:szCs w:val="16"/>
                    </w:rPr>
                    <w:lastRenderedPageBreak/>
                    <w:t>Ambientales</w:t>
                  </w:r>
                </w:p>
              </w:tc>
              <w:tc>
                <w:tcPr>
                  <w:tcW w:w="837" w:type="dxa"/>
                  <w:tcBorders>
                    <w:top w:val="single" w:sz="6" w:space="0" w:color="auto"/>
                    <w:left w:val="single" w:sz="6" w:space="0" w:color="auto"/>
                    <w:bottom w:val="single" w:sz="4" w:space="0" w:color="auto"/>
                    <w:right w:val="single" w:sz="6" w:space="0" w:color="auto"/>
                  </w:tcBorders>
                  <w:vAlign w:val="center"/>
                </w:tcPr>
                <w:p w:rsidR="004D7CF6" w:rsidRPr="0064338C" w:rsidRDefault="004D7CF6" w:rsidP="00364095">
                  <w:pPr>
                    <w:pStyle w:val="Texto"/>
                    <w:spacing w:line="221" w:lineRule="exact"/>
                    <w:ind w:firstLine="0"/>
                    <w:jc w:val="center"/>
                    <w:rPr>
                      <w:sz w:val="16"/>
                      <w:szCs w:val="16"/>
                    </w:rPr>
                  </w:pPr>
                  <w:r w:rsidRPr="0064338C">
                    <w:rPr>
                      <w:sz w:val="16"/>
                      <w:szCs w:val="16"/>
                    </w:rPr>
                    <w:lastRenderedPageBreak/>
                    <w:t>3</w:t>
                  </w:r>
                </w:p>
              </w:tc>
            </w:tr>
            <w:tr w:rsidR="0064338C" w:rsidRPr="0064338C" w:rsidTr="00DF3C47">
              <w:trPr>
                <w:trHeight w:val="1020"/>
              </w:trPr>
              <w:tc>
                <w:tcPr>
                  <w:tcW w:w="1119" w:type="dxa"/>
                  <w:vMerge/>
                  <w:tcBorders>
                    <w:left w:val="single" w:sz="6" w:space="0" w:color="auto"/>
                    <w:right w:val="single" w:sz="6" w:space="0" w:color="auto"/>
                  </w:tcBorders>
                  <w:vAlign w:val="center"/>
                </w:tcPr>
                <w:p w:rsidR="004D7CF6" w:rsidRPr="0064338C" w:rsidRDefault="004D7CF6" w:rsidP="00364095">
                  <w:pPr>
                    <w:pStyle w:val="Texto"/>
                    <w:spacing w:after="0" w:line="221" w:lineRule="exact"/>
                    <w:ind w:firstLine="0"/>
                    <w:jc w:val="center"/>
                    <w:rPr>
                      <w:sz w:val="16"/>
                      <w:szCs w:val="16"/>
                    </w:rPr>
                  </w:pPr>
                </w:p>
              </w:tc>
              <w:tc>
                <w:tcPr>
                  <w:tcW w:w="1253" w:type="dxa"/>
                  <w:vMerge w:val="restart"/>
                  <w:tcBorders>
                    <w:top w:val="single" w:sz="6" w:space="0" w:color="auto"/>
                    <w:left w:val="single" w:sz="6" w:space="0" w:color="auto"/>
                    <w:right w:val="single" w:sz="4" w:space="0" w:color="auto"/>
                  </w:tcBorders>
                  <w:vAlign w:val="center"/>
                </w:tcPr>
                <w:p w:rsidR="004D7CF6" w:rsidRPr="0064338C" w:rsidRDefault="004D7CF6" w:rsidP="00F005E7">
                  <w:pPr>
                    <w:pStyle w:val="Texto"/>
                    <w:spacing w:after="0" w:line="221" w:lineRule="exact"/>
                    <w:ind w:firstLine="0"/>
                    <w:rPr>
                      <w:sz w:val="16"/>
                      <w:szCs w:val="16"/>
                    </w:rPr>
                  </w:pPr>
                  <w:r w:rsidRPr="0064338C">
                    <w:rPr>
                      <w:sz w:val="16"/>
                      <w:szCs w:val="16"/>
                    </w:rPr>
                    <w:t>Auditoría técnica preventiva o certificación de buen manejo forestal en proceso.</w:t>
                  </w:r>
                </w:p>
              </w:tc>
              <w:tc>
                <w:tcPr>
                  <w:tcW w:w="2025" w:type="dxa"/>
                  <w:tcBorders>
                    <w:top w:val="single" w:sz="4" w:space="0" w:color="auto"/>
                    <w:left w:val="single" w:sz="4" w:space="0" w:color="auto"/>
                    <w:bottom w:val="single" w:sz="4" w:space="0" w:color="auto"/>
                    <w:right w:val="single" w:sz="4" w:space="0" w:color="auto"/>
                  </w:tcBorders>
                  <w:vAlign w:val="center"/>
                </w:tcPr>
                <w:p w:rsidR="004D7CF6" w:rsidRPr="0064338C" w:rsidRDefault="004D7CF6" w:rsidP="00F005E7">
                  <w:pPr>
                    <w:pStyle w:val="Texto"/>
                    <w:spacing w:after="0" w:line="221" w:lineRule="exact"/>
                    <w:ind w:firstLine="0"/>
                    <w:rPr>
                      <w:sz w:val="16"/>
                      <w:szCs w:val="16"/>
                    </w:rPr>
                  </w:pPr>
                  <w:r w:rsidRPr="0064338C">
                    <w:rPr>
                      <w:sz w:val="16"/>
                      <w:szCs w:val="16"/>
                    </w:rPr>
                    <w:t>Para todos los conceptos o modalidades de apoyo, excepto SA.1 Pago por Servicios Ambientales</w:t>
                  </w:r>
                </w:p>
              </w:tc>
              <w:tc>
                <w:tcPr>
                  <w:tcW w:w="837" w:type="dxa"/>
                  <w:tcBorders>
                    <w:top w:val="single" w:sz="4" w:space="0" w:color="auto"/>
                    <w:left w:val="single" w:sz="4" w:space="0" w:color="auto"/>
                    <w:bottom w:val="single" w:sz="4" w:space="0" w:color="auto"/>
                    <w:right w:val="single" w:sz="4" w:space="0" w:color="auto"/>
                  </w:tcBorders>
                  <w:vAlign w:val="center"/>
                </w:tcPr>
                <w:p w:rsidR="004D7CF6" w:rsidRPr="0064338C" w:rsidRDefault="004D7CF6" w:rsidP="00364095">
                  <w:pPr>
                    <w:pStyle w:val="Texto"/>
                    <w:spacing w:after="0" w:line="221" w:lineRule="exact"/>
                    <w:ind w:firstLine="0"/>
                    <w:jc w:val="center"/>
                    <w:rPr>
                      <w:sz w:val="16"/>
                      <w:szCs w:val="16"/>
                    </w:rPr>
                  </w:pPr>
                  <w:r w:rsidRPr="0064338C">
                    <w:rPr>
                      <w:sz w:val="16"/>
                      <w:szCs w:val="16"/>
                    </w:rPr>
                    <w:t>2</w:t>
                  </w:r>
                </w:p>
              </w:tc>
            </w:tr>
            <w:tr w:rsidR="0064338C" w:rsidRPr="0064338C" w:rsidTr="00DF3C47">
              <w:trPr>
                <w:trHeight w:val="294"/>
              </w:trPr>
              <w:tc>
                <w:tcPr>
                  <w:tcW w:w="1119" w:type="dxa"/>
                  <w:vMerge/>
                  <w:tcBorders>
                    <w:left w:val="single" w:sz="6" w:space="0" w:color="auto"/>
                    <w:right w:val="single" w:sz="6" w:space="0" w:color="auto"/>
                  </w:tcBorders>
                  <w:vAlign w:val="center"/>
                </w:tcPr>
                <w:p w:rsidR="004D7CF6" w:rsidRPr="0064338C" w:rsidRDefault="004D7CF6" w:rsidP="00364095">
                  <w:pPr>
                    <w:pStyle w:val="Texto"/>
                    <w:spacing w:after="0" w:line="221" w:lineRule="exact"/>
                    <w:ind w:firstLine="0"/>
                    <w:jc w:val="center"/>
                    <w:rPr>
                      <w:sz w:val="16"/>
                      <w:szCs w:val="16"/>
                    </w:rPr>
                  </w:pPr>
                </w:p>
              </w:tc>
              <w:tc>
                <w:tcPr>
                  <w:tcW w:w="1253" w:type="dxa"/>
                  <w:vMerge/>
                  <w:tcBorders>
                    <w:left w:val="single" w:sz="6" w:space="0" w:color="auto"/>
                    <w:bottom w:val="single" w:sz="6" w:space="0" w:color="auto"/>
                    <w:right w:val="single" w:sz="4" w:space="0" w:color="auto"/>
                  </w:tcBorders>
                  <w:vAlign w:val="center"/>
                </w:tcPr>
                <w:p w:rsidR="004D7CF6" w:rsidRPr="0064338C" w:rsidRDefault="004D7CF6" w:rsidP="00F005E7">
                  <w:pPr>
                    <w:pStyle w:val="Texto"/>
                    <w:spacing w:after="0" w:line="221" w:lineRule="exact"/>
                    <w:ind w:firstLine="0"/>
                    <w:rPr>
                      <w:sz w:val="16"/>
                      <w:szCs w:val="16"/>
                    </w:rPr>
                  </w:pPr>
                </w:p>
              </w:tc>
              <w:tc>
                <w:tcPr>
                  <w:tcW w:w="2025" w:type="dxa"/>
                  <w:tcBorders>
                    <w:top w:val="single" w:sz="4" w:space="0" w:color="auto"/>
                    <w:left w:val="single" w:sz="4" w:space="0" w:color="auto"/>
                    <w:bottom w:val="single" w:sz="4" w:space="0" w:color="auto"/>
                    <w:right w:val="single" w:sz="6" w:space="0" w:color="auto"/>
                  </w:tcBorders>
                </w:tcPr>
                <w:p w:rsidR="004D7CF6" w:rsidRPr="0064338C" w:rsidRDefault="004D7CF6" w:rsidP="00F005E7">
                  <w:pPr>
                    <w:pStyle w:val="Texto"/>
                    <w:spacing w:after="0" w:line="221" w:lineRule="exact"/>
                    <w:ind w:firstLine="0"/>
                    <w:rPr>
                      <w:sz w:val="16"/>
                      <w:szCs w:val="16"/>
                    </w:rPr>
                  </w:pPr>
                  <w:r w:rsidRPr="0064338C">
                    <w:rPr>
                      <w:sz w:val="16"/>
                      <w:szCs w:val="16"/>
                    </w:rPr>
                    <w:t>Para el concepto SA.1 Pago por Servicios Ambientales</w:t>
                  </w:r>
                </w:p>
              </w:tc>
              <w:tc>
                <w:tcPr>
                  <w:tcW w:w="837" w:type="dxa"/>
                  <w:tcBorders>
                    <w:top w:val="single" w:sz="4" w:space="0" w:color="auto"/>
                    <w:left w:val="single" w:sz="6" w:space="0" w:color="auto"/>
                    <w:bottom w:val="single" w:sz="4" w:space="0" w:color="auto"/>
                    <w:right w:val="single" w:sz="6" w:space="0" w:color="auto"/>
                  </w:tcBorders>
                  <w:vAlign w:val="center"/>
                </w:tcPr>
                <w:p w:rsidR="004D7CF6" w:rsidRPr="0064338C" w:rsidRDefault="004D7CF6" w:rsidP="00364095">
                  <w:pPr>
                    <w:pStyle w:val="Texto"/>
                    <w:spacing w:after="0" w:line="221" w:lineRule="exact"/>
                    <w:ind w:firstLine="0"/>
                    <w:jc w:val="center"/>
                    <w:rPr>
                      <w:sz w:val="16"/>
                      <w:szCs w:val="16"/>
                    </w:rPr>
                  </w:pPr>
                  <w:r w:rsidRPr="0064338C">
                    <w:rPr>
                      <w:sz w:val="16"/>
                      <w:szCs w:val="16"/>
                    </w:rPr>
                    <w:t>1</w:t>
                  </w:r>
                </w:p>
              </w:tc>
            </w:tr>
            <w:tr w:rsidR="0064338C" w:rsidRPr="0064338C" w:rsidTr="00DF3C47">
              <w:trPr>
                <w:trHeight w:val="294"/>
              </w:trPr>
              <w:tc>
                <w:tcPr>
                  <w:tcW w:w="1119" w:type="dxa"/>
                  <w:vMerge/>
                  <w:tcBorders>
                    <w:left w:val="single" w:sz="6" w:space="0" w:color="auto"/>
                    <w:right w:val="single" w:sz="6" w:space="0" w:color="auto"/>
                  </w:tcBorders>
                  <w:vAlign w:val="center"/>
                </w:tcPr>
                <w:p w:rsidR="004D7CF6" w:rsidRPr="0064338C" w:rsidRDefault="004D7CF6" w:rsidP="00364095">
                  <w:pPr>
                    <w:pStyle w:val="Texto"/>
                    <w:spacing w:after="0" w:line="221" w:lineRule="exact"/>
                    <w:ind w:firstLine="0"/>
                    <w:jc w:val="center"/>
                    <w:rPr>
                      <w:sz w:val="16"/>
                      <w:szCs w:val="16"/>
                    </w:rPr>
                  </w:pPr>
                </w:p>
              </w:tc>
              <w:tc>
                <w:tcPr>
                  <w:tcW w:w="1253" w:type="dxa"/>
                  <w:tcBorders>
                    <w:left w:val="single" w:sz="6" w:space="0" w:color="auto"/>
                    <w:right w:val="single" w:sz="4" w:space="0" w:color="auto"/>
                  </w:tcBorders>
                  <w:vAlign w:val="center"/>
                </w:tcPr>
                <w:p w:rsidR="004D7CF6" w:rsidRPr="0064338C" w:rsidRDefault="004D7CF6" w:rsidP="004D7CF6">
                  <w:pPr>
                    <w:pStyle w:val="Texto"/>
                    <w:spacing w:after="0" w:line="221" w:lineRule="exact"/>
                    <w:ind w:firstLine="0"/>
                    <w:jc w:val="left"/>
                    <w:rPr>
                      <w:sz w:val="16"/>
                      <w:szCs w:val="16"/>
                    </w:rPr>
                  </w:pPr>
                  <w:r w:rsidRPr="00FB33CF">
                    <w:rPr>
                      <w:rFonts w:eastAsia="Arial"/>
                      <w:color w:val="FF0000"/>
                      <w:sz w:val="16"/>
                      <w:szCs w:val="16"/>
                    </w:rPr>
                    <w:t>Mercado</w:t>
                  </w:r>
                </w:p>
              </w:tc>
              <w:tc>
                <w:tcPr>
                  <w:tcW w:w="2025" w:type="dxa"/>
                  <w:tcBorders>
                    <w:top w:val="single" w:sz="4" w:space="0" w:color="auto"/>
                    <w:left w:val="single" w:sz="4" w:space="0" w:color="auto"/>
                    <w:bottom w:val="single" w:sz="4" w:space="0" w:color="auto"/>
                    <w:right w:val="single" w:sz="6" w:space="0" w:color="auto"/>
                  </w:tcBorders>
                  <w:vAlign w:val="center"/>
                </w:tcPr>
                <w:p w:rsidR="004D7CF6" w:rsidRPr="0064338C" w:rsidRDefault="004D7CF6" w:rsidP="004D7CF6">
                  <w:pPr>
                    <w:pStyle w:val="Texto"/>
                    <w:spacing w:after="0" w:line="221" w:lineRule="exact"/>
                    <w:ind w:firstLine="0"/>
                    <w:jc w:val="left"/>
                    <w:rPr>
                      <w:sz w:val="16"/>
                      <w:szCs w:val="16"/>
                    </w:rPr>
                  </w:pPr>
                  <w:r w:rsidRPr="004A7E55">
                    <w:rPr>
                      <w:rFonts w:eastAsia="Arial"/>
                      <w:color w:val="FF0000"/>
                      <w:sz w:val="16"/>
                      <w:szCs w:val="16"/>
                    </w:rPr>
                    <w:t>Venta de producto terminado certificado</w:t>
                  </w:r>
                </w:p>
              </w:tc>
              <w:tc>
                <w:tcPr>
                  <w:tcW w:w="837" w:type="dxa"/>
                  <w:tcBorders>
                    <w:top w:val="single" w:sz="4" w:space="0" w:color="auto"/>
                    <w:left w:val="single" w:sz="6" w:space="0" w:color="auto"/>
                    <w:bottom w:val="single" w:sz="4" w:space="0" w:color="auto"/>
                    <w:right w:val="single" w:sz="6" w:space="0" w:color="auto"/>
                  </w:tcBorders>
                  <w:vAlign w:val="center"/>
                </w:tcPr>
                <w:p w:rsidR="004D7CF6" w:rsidRPr="0064338C" w:rsidRDefault="004D7CF6" w:rsidP="004D7CF6">
                  <w:pPr>
                    <w:pStyle w:val="Texto"/>
                    <w:spacing w:after="0" w:line="221" w:lineRule="exact"/>
                    <w:ind w:firstLine="0"/>
                    <w:jc w:val="center"/>
                    <w:rPr>
                      <w:sz w:val="16"/>
                      <w:szCs w:val="16"/>
                    </w:rPr>
                  </w:pPr>
                  <w:r w:rsidRPr="004A7E55">
                    <w:rPr>
                      <w:rFonts w:eastAsia="Arial"/>
                      <w:color w:val="FF0000"/>
                      <w:sz w:val="16"/>
                      <w:szCs w:val="16"/>
                    </w:rPr>
                    <w:t>5</w:t>
                  </w:r>
                </w:p>
              </w:tc>
            </w:tr>
            <w:tr w:rsidR="0064338C" w:rsidRPr="0064338C" w:rsidTr="00DF3C47">
              <w:trPr>
                <w:trHeight w:val="294"/>
              </w:trPr>
              <w:tc>
                <w:tcPr>
                  <w:tcW w:w="1119" w:type="dxa"/>
                  <w:tcBorders>
                    <w:left w:val="single" w:sz="6" w:space="0" w:color="auto"/>
                    <w:bottom w:val="single" w:sz="6" w:space="0" w:color="auto"/>
                    <w:right w:val="single" w:sz="6" w:space="0" w:color="auto"/>
                  </w:tcBorders>
                  <w:vAlign w:val="center"/>
                </w:tcPr>
                <w:p w:rsidR="004D7CF6" w:rsidRPr="0064338C" w:rsidRDefault="004D7CF6" w:rsidP="00364095">
                  <w:pPr>
                    <w:pStyle w:val="Texto"/>
                    <w:spacing w:after="0" w:line="221" w:lineRule="exact"/>
                    <w:ind w:firstLine="0"/>
                    <w:jc w:val="center"/>
                    <w:rPr>
                      <w:sz w:val="16"/>
                      <w:szCs w:val="16"/>
                    </w:rPr>
                  </w:pPr>
                </w:p>
              </w:tc>
              <w:tc>
                <w:tcPr>
                  <w:tcW w:w="1253" w:type="dxa"/>
                  <w:tcBorders>
                    <w:left w:val="single" w:sz="6" w:space="0" w:color="auto"/>
                    <w:bottom w:val="single" w:sz="6" w:space="0" w:color="auto"/>
                    <w:right w:val="single" w:sz="4" w:space="0" w:color="auto"/>
                  </w:tcBorders>
                  <w:vAlign w:val="center"/>
                </w:tcPr>
                <w:p w:rsidR="004D7CF6" w:rsidRPr="0064338C" w:rsidRDefault="004D7CF6" w:rsidP="004D7CF6">
                  <w:pPr>
                    <w:pStyle w:val="Texto"/>
                    <w:spacing w:after="0" w:line="221" w:lineRule="exact"/>
                    <w:ind w:firstLine="0"/>
                    <w:jc w:val="left"/>
                    <w:rPr>
                      <w:sz w:val="16"/>
                      <w:szCs w:val="16"/>
                    </w:rPr>
                  </w:pPr>
                </w:p>
              </w:tc>
              <w:tc>
                <w:tcPr>
                  <w:tcW w:w="2025" w:type="dxa"/>
                  <w:tcBorders>
                    <w:top w:val="single" w:sz="4" w:space="0" w:color="auto"/>
                    <w:left w:val="single" w:sz="4" w:space="0" w:color="auto"/>
                    <w:bottom w:val="single" w:sz="6" w:space="0" w:color="auto"/>
                    <w:right w:val="single" w:sz="6" w:space="0" w:color="auto"/>
                  </w:tcBorders>
                  <w:vAlign w:val="center"/>
                </w:tcPr>
                <w:p w:rsidR="004D7CF6" w:rsidRPr="0064338C" w:rsidRDefault="004D7CF6" w:rsidP="004D7CF6">
                  <w:pPr>
                    <w:pStyle w:val="Texto"/>
                    <w:spacing w:after="0" w:line="221" w:lineRule="exact"/>
                    <w:ind w:firstLine="0"/>
                    <w:jc w:val="left"/>
                    <w:rPr>
                      <w:sz w:val="16"/>
                      <w:szCs w:val="16"/>
                    </w:rPr>
                  </w:pPr>
                  <w:r w:rsidRPr="004A7E55">
                    <w:rPr>
                      <w:rFonts w:eastAsia="Arial"/>
                      <w:color w:val="FF0000"/>
                      <w:sz w:val="16"/>
                      <w:szCs w:val="16"/>
                    </w:rPr>
                    <w:t>Venta de madera en rollo certificada</w:t>
                  </w:r>
                </w:p>
              </w:tc>
              <w:tc>
                <w:tcPr>
                  <w:tcW w:w="837" w:type="dxa"/>
                  <w:tcBorders>
                    <w:top w:val="single" w:sz="4" w:space="0" w:color="auto"/>
                    <w:left w:val="single" w:sz="6" w:space="0" w:color="auto"/>
                    <w:bottom w:val="single" w:sz="6" w:space="0" w:color="auto"/>
                    <w:right w:val="single" w:sz="6" w:space="0" w:color="auto"/>
                  </w:tcBorders>
                  <w:vAlign w:val="center"/>
                </w:tcPr>
                <w:p w:rsidR="004D7CF6" w:rsidRPr="0064338C" w:rsidRDefault="004D7CF6" w:rsidP="004D7CF6">
                  <w:pPr>
                    <w:pStyle w:val="Texto"/>
                    <w:spacing w:after="0" w:line="221" w:lineRule="exact"/>
                    <w:ind w:firstLine="0"/>
                    <w:jc w:val="center"/>
                    <w:rPr>
                      <w:sz w:val="16"/>
                      <w:szCs w:val="16"/>
                    </w:rPr>
                  </w:pPr>
                  <w:r w:rsidRPr="004A7E55">
                    <w:rPr>
                      <w:rFonts w:eastAsia="Arial"/>
                      <w:color w:val="FF0000"/>
                      <w:sz w:val="16"/>
                      <w:szCs w:val="16"/>
                    </w:rPr>
                    <w:t>3</w:t>
                  </w:r>
                </w:p>
              </w:tc>
            </w:tr>
          </w:tbl>
          <w:p w:rsidR="003F331F" w:rsidRPr="0064338C" w:rsidRDefault="003F331F" w:rsidP="00D81119">
            <w:pPr>
              <w:pStyle w:val="Texto"/>
              <w:spacing w:line="221" w:lineRule="exact"/>
              <w:ind w:firstLine="0"/>
            </w:pPr>
          </w:p>
        </w:tc>
        <w:tc>
          <w:tcPr>
            <w:tcW w:w="476" w:type="pct"/>
          </w:tcPr>
          <w:p w:rsidR="003F331F" w:rsidRPr="0064338C" w:rsidRDefault="003F331F" w:rsidP="00D81119">
            <w:pPr>
              <w:pStyle w:val="Texto"/>
              <w:spacing w:line="221" w:lineRule="exact"/>
              <w:ind w:firstLine="0"/>
            </w:pPr>
            <w:r w:rsidRPr="0064338C">
              <w:lastRenderedPageBreak/>
              <w:t xml:space="preserve">Eliminación de CNCH y PROSPERA e inclusión de un criterio social de prelación. </w:t>
            </w:r>
          </w:p>
          <w:p w:rsidR="003F331F" w:rsidRPr="0064338C" w:rsidRDefault="003F331F" w:rsidP="00D81119">
            <w:pPr>
              <w:pStyle w:val="Texto"/>
              <w:spacing w:line="221" w:lineRule="exact"/>
              <w:ind w:firstLine="0"/>
            </w:pPr>
            <w:r w:rsidRPr="0064338C">
              <w:t>Pendiente viabilidad y continuidad de Prospera.</w:t>
            </w:r>
          </w:p>
        </w:tc>
      </w:tr>
      <w:tr w:rsidR="0064338C" w:rsidRPr="0064338C" w:rsidTr="00CF135F">
        <w:tc>
          <w:tcPr>
            <w:tcW w:w="1880" w:type="pct"/>
          </w:tcPr>
          <w:p w:rsidR="003F331F" w:rsidRPr="0064338C" w:rsidRDefault="003F331F" w:rsidP="00635EF1">
            <w:pPr>
              <w:pStyle w:val="Texto"/>
              <w:spacing w:line="221" w:lineRule="exact"/>
              <w:ind w:firstLine="0"/>
            </w:pPr>
            <w:r w:rsidRPr="0064338C">
              <w:lastRenderedPageBreak/>
              <w:t>En caso de que la persona solicitante tenga dos o más certificados vigentes, se aplicará sólo el de mayor calificación.</w:t>
            </w:r>
          </w:p>
        </w:tc>
        <w:tc>
          <w:tcPr>
            <w:tcW w:w="2644" w:type="pct"/>
          </w:tcPr>
          <w:p w:rsidR="003F331F" w:rsidRPr="0064338C" w:rsidRDefault="003F331F" w:rsidP="00364095">
            <w:pPr>
              <w:pStyle w:val="Texto"/>
              <w:spacing w:line="221" w:lineRule="exact"/>
              <w:ind w:firstLine="0"/>
            </w:pPr>
            <w:r w:rsidRPr="0064338C">
              <w:t>En caso de que la persona solicitante tenga dos o más certificados vigentes, se aplicará sólo el de mayor calificación.</w:t>
            </w:r>
          </w:p>
        </w:tc>
        <w:tc>
          <w:tcPr>
            <w:tcW w:w="476" w:type="pct"/>
          </w:tcPr>
          <w:p w:rsidR="003F331F" w:rsidRPr="0064338C" w:rsidRDefault="003F331F" w:rsidP="00D81119">
            <w:pPr>
              <w:pStyle w:val="Texto"/>
              <w:spacing w:line="221"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5A7211">
            <w:pPr>
              <w:pStyle w:val="Texto"/>
              <w:spacing w:line="221" w:lineRule="exact"/>
              <w:ind w:firstLine="0"/>
            </w:pPr>
            <w:r w:rsidRPr="0064338C">
              <w:t xml:space="preserve">Con el objeto de impulsar y establecer acciones afirmativas a favor de pueblos y comunidades indígenas, jóvenes y mujeres, facilitar su acceso a los programas de la CONAFOR y considerando la necesidad de incorporar nuevas superficies al manejo forestal sustentable, los criterios generales de prelación y la tabla de puntuación que se utilizará en el ordenamiento de solicitudes de apoyo del </w:t>
            </w:r>
            <w:r w:rsidRPr="0064338C">
              <w:rPr>
                <w:b/>
              </w:rPr>
              <w:t>Componente I. Estudios Técnicos Forestales y del Componente II. Gobernanza y Desarrollo de Capacidades</w:t>
            </w:r>
            <w:r w:rsidRPr="0064338C">
              <w:t xml:space="preserve">, (exceptuando los conceptos  de apoyo DC.7 </w:t>
            </w:r>
            <w:r w:rsidRPr="0064338C">
              <w:rPr>
                <w:szCs w:val="10"/>
              </w:rPr>
              <w:t>Proyectos de fortalecimiento de las organizaciones sociales del sector forestal</w:t>
            </w:r>
            <w:r w:rsidRPr="0064338C">
              <w:t xml:space="preserve"> y </w:t>
            </w:r>
            <w:r w:rsidRPr="0064338C">
              <w:rPr>
                <w:szCs w:val="10"/>
              </w:rPr>
              <w:t>DC.8 Proyectos de alcance regional de las organizaciones sociales del sector forestal)  son los siguientes:</w:t>
            </w:r>
          </w:p>
        </w:tc>
        <w:tc>
          <w:tcPr>
            <w:tcW w:w="2644" w:type="pct"/>
          </w:tcPr>
          <w:p w:rsidR="008648E9" w:rsidRPr="008648E9" w:rsidRDefault="003F331F" w:rsidP="008648E9">
            <w:pPr>
              <w:pStyle w:val="Texto"/>
              <w:spacing w:line="221" w:lineRule="exact"/>
              <w:rPr>
                <w:lang w:val="es-MX"/>
              </w:rPr>
            </w:pPr>
            <w:r w:rsidRPr="0064338C">
              <w:t xml:space="preserve">Con el objeto de impulsar y establecer acciones afirmativas a favor de pueblos y comunidades indígenas, jóvenes y mujeres, facilitar su acceso a los programas de la CONAFOR y considerando la necesidad de incorporar nuevas superficies al manejo forestal sustentable, los criterios generales de prelación y la tabla de puntuación que se utilizará en el ordenamiento de solicitudes de apoyo del </w:t>
            </w:r>
            <w:r w:rsidR="008648E9" w:rsidRPr="008648E9">
              <w:rPr>
                <w:b/>
                <w:lang w:val="es-MX"/>
              </w:rPr>
              <w:t xml:space="preserve">Componente I. Estudios Técnicos Forestales y del Componente II. Gobernanza y Desarrollo de Capacidades, </w:t>
            </w:r>
            <w:r w:rsidR="008648E9" w:rsidRPr="008648E9">
              <w:rPr>
                <w:lang w:val="es-MX"/>
              </w:rPr>
              <w:t xml:space="preserve">(exceptuando los conceptos de apoyo DC.7 Proyectos de fortalecimiento de las organizaciones sociales del sector forestal y </w:t>
            </w:r>
            <w:r w:rsidR="008648E9" w:rsidRPr="002B31AD">
              <w:rPr>
                <w:color w:val="FF0000"/>
                <w:lang w:val="es-MX"/>
              </w:rPr>
              <w:t>DC.8 Estudios regionales forestales en las Unidades de Manejo Forestal y las solicitudes presentadas por Cámaras del Concepto DC5),</w:t>
            </w:r>
            <w:r w:rsidR="008648E9" w:rsidRPr="008648E9">
              <w:rPr>
                <w:lang w:val="es-MX"/>
              </w:rPr>
              <w:t xml:space="preserve"> son los siguientes:</w:t>
            </w:r>
          </w:p>
          <w:p w:rsidR="003F331F" w:rsidRPr="0064338C" w:rsidRDefault="003F331F" w:rsidP="004A7E55">
            <w:pPr>
              <w:pStyle w:val="Texto"/>
              <w:spacing w:line="221" w:lineRule="exact"/>
              <w:ind w:firstLine="0"/>
            </w:pPr>
          </w:p>
        </w:tc>
        <w:tc>
          <w:tcPr>
            <w:tcW w:w="476" w:type="pct"/>
          </w:tcPr>
          <w:p w:rsidR="003F331F" w:rsidRPr="0064338C" w:rsidRDefault="003F331F" w:rsidP="00D81119">
            <w:pPr>
              <w:pStyle w:val="Texto"/>
              <w:spacing w:line="221" w:lineRule="exact"/>
              <w:ind w:firstLine="0"/>
              <w:rPr>
                <w:rFonts w:eastAsia="Calibri"/>
                <w:szCs w:val="18"/>
                <w:lang w:val="es-MX" w:eastAsia="en-US"/>
              </w:rPr>
            </w:pPr>
          </w:p>
        </w:tc>
      </w:tr>
      <w:tr w:rsidR="0064338C" w:rsidRPr="0064338C" w:rsidTr="00CF135F">
        <w:tc>
          <w:tcPr>
            <w:tcW w:w="1880" w:type="pct"/>
          </w:tcPr>
          <w:tbl>
            <w:tblPr>
              <w:tblW w:w="4384" w:type="dxa"/>
              <w:tblInd w:w="144" w:type="dxa"/>
              <w:tblCellMar>
                <w:left w:w="70" w:type="dxa"/>
                <w:right w:w="70" w:type="dxa"/>
              </w:tblCellMar>
              <w:tblLook w:val="0000" w:firstRow="0" w:lastRow="0" w:firstColumn="0" w:lastColumn="0" w:noHBand="0" w:noVBand="0"/>
            </w:tblPr>
            <w:tblGrid>
              <w:gridCol w:w="2258"/>
              <w:gridCol w:w="2126"/>
            </w:tblGrid>
            <w:tr w:rsidR="0064338C" w:rsidRPr="0064338C" w:rsidTr="00DF3C47">
              <w:trPr>
                <w:trHeight w:val="20"/>
              </w:trPr>
              <w:tc>
                <w:tcPr>
                  <w:tcW w:w="2258" w:type="dxa"/>
                  <w:tcBorders>
                    <w:top w:val="single" w:sz="6" w:space="0" w:color="auto"/>
                    <w:left w:val="single" w:sz="6" w:space="0" w:color="auto"/>
                    <w:bottom w:val="single" w:sz="6" w:space="0" w:color="auto"/>
                    <w:right w:val="single" w:sz="6" w:space="0" w:color="auto"/>
                  </w:tcBorders>
                  <w:shd w:val="clear" w:color="auto" w:fill="C0C0C0"/>
                  <w:vAlign w:val="center"/>
                </w:tcPr>
                <w:p w:rsidR="003F331F" w:rsidRPr="0064338C" w:rsidRDefault="003F331F" w:rsidP="00635EF1">
                  <w:pPr>
                    <w:pStyle w:val="Texto"/>
                    <w:spacing w:line="221" w:lineRule="exact"/>
                    <w:ind w:firstLine="0"/>
                    <w:jc w:val="center"/>
                    <w:rPr>
                      <w:b/>
                      <w:sz w:val="16"/>
                      <w:szCs w:val="16"/>
                    </w:rPr>
                  </w:pPr>
                  <w:r w:rsidRPr="0064338C">
                    <w:rPr>
                      <w:b/>
                      <w:sz w:val="16"/>
                      <w:szCs w:val="16"/>
                    </w:rPr>
                    <w:t>Criterios generales de prelación</w:t>
                  </w:r>
                </w:p>
              </w:tc>
              <w:tc>
                <w:tcPr>
                  <w:tcW w:w="2126" w:type="dxa"/>
                  <w:tcBorders>
                    <w:top w:val="single" w:sz="6" w:space="0" w:color="auto"/>
                    <w:left w:val="single" w:sz="6" w:space="0" w:color="auto"/>
                    <w:bottom w:val="single" w:sz="6" w:space="0" w:color="auto"/>
                    <w:right w:val="single" w:sz="6" w:space="0" w:color="auto"/>
                  </w:tcBorders>
                  <w:shd w:val="clear" w:color="auto" w:fill="C0C0C0"/>
                  <w:vAlign w:val="center"/>
                </w:tcPr>
                <w:p w:rsidR="003F331F" w:rsidRPr="0064338C" w:rsidRDefault="003F331F" w:rsidP="00635EF1">
                  <w:pPr>
                    <w:pStyle w:val="Texto"/>
                    <w:spacing w:line="221" w:lineRule="exact"/>
                    <w:ind w:firstLine="0"/>
                    <w:jc w:val="center"/>
                    <w:rPr>
                      <w:b/>
                      <w:sz w:val="16"/>
                      <w:szCs w:val="16"/>
                    </w:rPr>
                  </w:pPr>
                  <w:r w:rsidRPr="0064338C">
                    <w:rPr>
                      <w:b/>
                      <w:sz w:val="16"/>
                      <w:szCs w:val="16"/>
                    </w:rPr>
                    <w:t>Puntos a asignar</w:t>
                  </w:r>
                </w:p>
              </w:tc>
            </w:tr>
            <w:tr w:rsidR="0064338C" w:rsidRPr="0064338C" w:rsidTr="00DF3C47">
              <w:trPr>
                <w:trHeight w:val="20"/>
              </w:trPr>
              <w:tc>
                <w:tcPr>
                  <w:tcW w:w="2258"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3B7315">
                  <w:pPr>
                    <w:pStyle w:val="Texto"/>
                    <w:spacing w:line="221" w:lineRule="exact"/>
                    <w:ind w:firstLine="0"/>
                    <w:rPr>
                      <w:sz w:val="16"/>
                      <w:szCs w:val="16"/>
                    </w:rPr>
                  </w:pPr>
                  <w:r w:rsidRPr="0064338C">
                    <w:rPr>
                      <w:sz w:val="16"/>
                      <w:szCs w:val="16"/>
                    </w:rPr>
                    <w:t>Solicitante es ejido o comunidad con población mayoritariamente indígena, de acuerdo a clasificación de la Comisión Nacional para el Desarrollo de los Pueblos Indígenas; y que se auto describa como indígena</w:t>
                  </w:r>
                </w:p>
              </w:tc>
              <w:tc>
                <w:tcPr>
                  <w:tcW w:w="2126"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21" w:lineRule="exact"/>
                    <w:ind w:firstLine="0"/>
                    <w:jc w:val="center"/>
                    <w:rPr>
                      <w:sz w:val="16"/>
                      <w:szCs w:val="16"/>
                    </w:rPr>
                  </w:pPr>
                  <w:r w:rsidRPr="0064338C">
                    <w:rPr>
                      <w:sz w:val="16"/>
                      <w:szCs w:val="16"/>
                    </w:rPr>
                    <w:t>10</w:t>
                  </w:r>
                </w:p>
              </w:tc>
            </w:tr>
            <w:tr w:rsidR="0064338C" w:rsidRPr="0064338C" w:rsidTr="00DF3C47">
              <w:trPr>
                <w:trHeight w:val="20"/>
              </w:trPr>
              <w:tc>
                <w:tcPr>
                  <w:tcW w:w="2258"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21" w:lineRule="exact"/>
                    <w:ind w:firstLine="0"/>
                    <w:rPr>
                      <w:sz w:val="16"/>
                      <w:szCs w:val="16"/>
                    </w:rPr>
                  </w:pPr>
                  <w:r w:rsidRPr="0064338C">
                    <w:rPr>
                      <w:sz w:val="16"/>
                      <w:szCs w:val="16"/>
                    </w:rPr>
                    <w:t>Solicita la incorporación al manejo forestal sustentable.</w:t>
                  </w:r>
                </w:p>
              </w:tc>
              <w:tc>
                <w:tcPr>
                  <w:tcW w:w="2126"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21" w:lineRule="exact"/>
                    <w:ind w:firstLine="0"/>
                    <w:jc w:val="center"/>
                    <w:rPr>
                      <w:sz w:val="16"/>
                      <w:szCs w:val="16"/>
                    </w:rPr>
                  </w:pPr>
                  <w:r w:rsidRPr="0064338C">
                    <w:rPr>
                      <w:sz w:val="16"/>
                      <w:szCs w:val="16"/>
                    </w:rPr>
                    <w:t>8</w:t>
                  </w:r>
                </w:p>
              </w:tc>
            </w:tr>
            <w:tr w:rsidR="0064338C" w:rsidRPr="0064338C" w:rsidTr="00DF3C47">
              <w:trPr>
                <w:trHeight w:val="20"/>
              </w:trPr>
              <w:tc>
                <w:tcPr>
                  <w:tcW w:w="2258"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21" w:lineRule="exact"/>
                    <w:ind w:firstLine="0"/>
                    <w:rPr>
                      <w:sz w:val="16"/>
                      <w:szCs w:val="16"/>
                    </w:rPr>
                  </w:pPr>
                  <w:r w:rsidRPr="0064338C">
                    <w:rPr>
                      <w:sz w:val="16"/>
                      <w:szCs w:val="16"/>
                    </w:rPr>
                    <w:t>Solicitante ubicado en zonas de muy alta y alta marginación, de acuerdo a la clasificación del Consejo Nacional de Población.</w:t>
                  </w:r>
                </w:p>
              </w:tc>
              <w:tc>
                <w:tcPr>
                  <w:tcW w:w="2126"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21" w:lineRule="exact"/>
                    <w:ind w:firstLine="0"/>
                    <w:jc w:val="center"/>
                    <w:rPr>
                      <w:sz w:val="16"/>
                      <w:szCs w:val="16"/>
                    </w:rPr>
                  </w:pPr>
                  <w:r w:rsidRPr="0064338C">
                    <w:rPr>
                      <w:sz w:val="16"/>
                      <w:szCs w:val="16"/>
                    </w:rPr>
                    <w:t>6</w:t>
                  </w:r>
                </w:p>
              </w:tc>
            </w:tr>
            <w:tr w:rsidR="0064338C" w:rsidRPr="0064338C" w:rsidTr="00DF3C47">
              <w:trPr>
                <w:trHeight w:val="20"/>
              </w:trPr>
              <w:tc>
                <w:tcPr>
                  <w:tcW w:w="2258"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39" w:lineRule="exact"/>
                    <w:ind w:firstLine="0"/>
                    <w:rPr>
                      <w:sz w:val="16"/>
                      <w:szCs w:val="16"/>
                    </w:rPr>
                  </w:pPr>
                  <w:r w:rsidRPr="0064338C">
                    <w:rPr>
                      <w:sz w:val="16"/>
                      <w:szCs w:val="16"/>
                    </w:rPr>
                    <w:t>Solicitud ubicada en municipio de la Cruzada contra el Hambre.</w:t>
                  </w:r>
                </w:p>
              </w:tc>
              <w:tc>
                <w:tcPr>
                  <w:tcW w:w="2126"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39" w:lineRule="exact"/>
                    <w:ind w:firstLine="0"/>
                    <w:jc w:val="center"/>
                    <w:rPr>
                      <w:sz w:val="16"/>
                      <w:szCs w:val="16"/>
                    </w:rPr>
                  </w:pPr>
                  <w:r w:rsidRPr="0064338C">
                    <w:rPr>
                      <w:sz w:val="16"/>
                      <w:szCs w:val="16"/>
                    </w:rPr>
                    <w:t>7</w:t>
                  </w:r>
                </w:p>
              </w:tc>
            </w:tr>
            <w:tr w:rsidR="0064338C" w:rsidRPr="0064338C" w:rsidTr="00DF3C47">
              <w:trPr>
                <w:trHeight w:val="20"/>
              </w:trPr>
              <w:tc>
                <w:tcPr>
                  <w:tcW w:w="2258"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39" w:lineRule="exact"/>
                    <w:ind w:firstLine="0"/>
                    <w:rPr>
                      <w:sz w:val="16"/>
                      <w:szCs w:val="16"/>
                    </w:rPr>
                  </w:pPr>
                  <w:r w:rsidRPr="0064338C">
                    <w:rPr>
                      <w:sz w:val="16"/>
                      <w:szCs w:val="16"/>
                    </w:rPr>
                    <w:lastRenderedPageBreak/>
                    <w:t>La persona física solicitante del apoyo es mujer o persona joven; o bien, la persona moral o el grupo participativo de interés común que solicita apoyos integran en su órgano de representación a mujeres o personas jóvenes.</w:t>
                  </w:r>
                </w:p>
              </w:tc>
              <w:tc>
                <w:tcPr>
                  <w:tcW w:w="2126"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39" w:lineRule="exact"/>
                    <w:ind w:firstLine="0"/>
                    <w:jc w:val="center"/>
                    <w:rPr>
                      <w:sz w:val="16"/>
                      <w:szCs w:val="16"/>
                    </w:rPr>
                  </w:pPr>
                  <w:r w:rsidRPr="0064338C">
                    <w:rPr>
                      <w:sz w:val="16"/>
                      <w:szCs w:val="16"/>
                    </w:rPr>
                    <w:t>2</w:t>
                  </w:r>
                </w:p>
              </w:tc>
            </w:tr>
            <w:tr w:rsidR="0064338C" w:rsidRPr="0064338C" w:rsidTr="00DF3C47">
              <w:trPr>
                <w:trHeight w:val="20"/>
              </w:trPr>
              <w:tc>
                <w:tcPr>
                  <w:tcW w:w="2258"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39" w:lineRule="exact"/>
                    <w:ind w:firstLine="0"/>
                    <w:rPr>
                      <w:sz w:val="16"/>
                      <w:szCs w:val="16"/>
                    </w:rPr>
                  </w:pPr>
                  <w:r w:rsidRPr="0064338C">
                    <w:rPr>
                      <w:bCs/>
                      <w:sz w:val="16"/>
                      <w:szCs w:val="16"/>
                    </w:rPr>
                    <w:t>La persona moral o el grupo participativo de interés común que solicita apoyos demuestra que el grupo que representa es integrado por más del 50% de mujeres.</w:t>
                  </w:r>
                </w:p>
              </w:tc>
              <w:tc>
                <w:tcPr>
                  <w:tcW w:w="2126"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39" w:lineRule="exact"/>
                    <w:ind w:firstLine="0"/>
                    <w:jc w:val="center"/>
                    <w:rPr>
                      <w:sz w:val="16"/>
                      <w:szCs w:val="16"/>
                    </w:rPr>
                  </w:pPr>
                  <w:r w:rsidRPr="0064338C">
                    <w:rPr>
                      <w:sz w:val="16"/>
                      <w:szCs w:val="16"/>
                    </w:rPr>
                    <w:t>2</w:t>
                  </w:r>
                </w:p>
              </w:tc>
            </w:tr>
            <w:tr w:rsidR="0064338C" w:rsidRPr="0064338C" w:rsidTr="00DF3C47">
              <w:trPr>
                <w:trHeight w:val="20"/>
              </w:trPr>
              <w:tc>
                <w:tcPr>
                  <w:tcW w:w="2258"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635EF1">
                  <w:pPr>
                    <w:pStyle w:val="Texto"/>
                    <w:spacing w:line="239" w:lineRule="exact"/>
                    <w:ind w:firstLine="0"/>
                    <w:jc w:val="center"/>
                    <w:rPr>
                      <w:b/>
                      <w:sz w:val="16"/>
                      <w:szCs w:val="16"/>
                    </w:rPr>
                  </w:pPr>
                  <w:r w:rsidRPr="0064338C">
                    <w:rPr>
                      <w:b/>
                      <w:sz w:val="16"/>
                      <w:szCs w:val="16"/>
                    </w:rPr>
                    <w:t>Total</w:t>
                  </w:r>
                </w:p>
              </w:tc>
              <w:tc>
                <w:tcPr>
                  <w:tcW w:w="2126"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3B7315">
                  <w:pPr>
                    <w:pStyle w:val="Texto"/>
                    <w:spacing w:line="239" w:lineRule="exact"/>
                    <w:ind w:firstLine="0"/>
                    <w:jc w:val="center"/>
                    <w:rPr>
                      <w:b/>
                      <w:sz w:val="16"/>
                      <w:szCs w:val="16"/>
                    </w:rPr>
                  </w:pPr>
                  <w:r w:rsidRPr="0064338C">
                    <w:rPr>
                      <w:b/>
                      <w:sz w:val="16"/>
                      <w:szCs w:val="16"/>
                    </w:rPr>
                    <w:t>35 puntos</w:t>
                  </w:r>
                </w:p>
              </w:tc>
            </w:tr>
          </w:tbl>
          <w:p w:rsidR="003F331F" w:rsidRPr="0064338C" w:rsidRDefault="003F331F" w:rsidP="00635EF1">
            <w:pPr>
              <w:pStyle w:val="Texto"/>
              <w:spacing w:line="239" w:lineRule="exact"/>
              <w:ind w:firstLine="0"/>
            </w:pPr>
          </w:p>
        </w:tc>
        <w:tc>
          <w:tcPr>
            <w:tcW w:w="2644" w:type="pct"/>
          </w:tcPr>
          <w:tbl>
            <w:tblPr>
              <w:tblW w:w="4384" w:type="dxa"/>
              <w:tblInd w:w="144" w:type="dxa"/>
              <w:tblCellMar>
                <w:left w:w="70" w:type="dxa"/>
                <w:right w:w="70" w:type="dxa"/>
              </w:tblCellMar>
              <w:tblLook w:val="0000" w:firstRow="0" w:lastRow="0" w:firstColumn="0" w:lastColumn="0" w:noHBand="0" w:noVBand="0"/>
            </w:tblPr>
            <w:tblGrid>
              <w:gridCol w:w="2258"/>
              <w:gridCol w:w="2126"/>
            </w:tblGrid>
            <w:tr w:rsidR="0064338C" w:rsidRPr="0064338C" w:rsidTr="00DF3C47">
              <w:trPr>
                <w:trHeight w:val="20"/>
              </w:trPr>
              <w:tc>
                <w:tcPr>
                  <w:tcW w:w="2258" w:type="dxa"/>
                  <w:tcBorders>
                    <w:top w:val="single" w:sz="6" w:space="0" w:color="auto"/>
                    <w:left w:val="single" w:sz="6" w:space="0" w:color="auto"/>
                    <w:bottom w:val="single" w:sz="6" w:space="0" w:color="auto"/>
                    <w:right w:val="single" w:sz="6" w:space="0" w:color="auto"/>
                  </w:tcBorders>
                  <w:shd w:val="clear" w:color="auto" w:fill="C0C0C0"/>
                  <w:vAlign w:val="center"/>
                </w:tcPr>
                <w:p w:rsidR="003F331F" w:rsidRPr="0064338C" w:rsidRDefault="003F331F" w:rsidP="00364095">
                  <w:pPr>
                    <w:pStyle w:val="Texto"/>
                    <w:spacing w:line="221" w:lineRule="exact"/>
                    <w:ind w:firstLine="0"/>
                    <w:jc w:val="center"/>
                    <w:rPr>
                      <w:b/>
                      <w:sz w:val="16"/>
                      <w:szCs w:val="16"/>
                    </w:rPr>
                  </w:pPr>
                  <w:r w:rsidRPr="0064338C">
                    <w:rPr>
                      <w:b/>
                      <w:sz w:val="16"/>
                      <w:szCs w:val="16"/>
                    </w:rPr>
                    <w:lastRenderedPageBreak/>
                    <w:t>Criterios generales de prelación</w:t>
                  </w:r>
                </w:p>
              </w:tc>
              <w:tc>
                <w:tcPr>
                  <w:tcW w:w="2126" w:type="dxa"/>
                  <w:tcBorders>
                    <w:top w:val="single" w:sz="6" w:space="0" w:color="auto"/>
                    <w:left w:val="single" w:sz="6" w:space="0" w:color="auto"/>
                    <w:bottom w:val="single" w:sz="6" w:space="0" w:color="auto"/>
                    <w:right w:val="single" w:sz="6" w:space="0" w:color="auto"/>
                  </w:tcBorders>
                  <w:shd w:val="clear" w:color="auto" w:fill="C0C0C0"/>
                  <w:vAlign w:val="center"/>
                </w:tcPr>
                <w:p w:rsidR="003F331F" w:rsidRPr="0064338C" w:rsidRDefault="003F331F" w:rsidP="00364095">
                  <w:pPr>
                    <w:pStyle w:val="Texto"/>
                    <w:spacing w:line="221" w:lineRule="exact"/>
                    <w:ind w:firstLine="0"/>
                    <w:jc w:val="center"/>
                    <w:rPr>
                      <w:b/>
                      <w:sz w:val="16"/>
                      <w:szCs w:val="16"/>
                    </w:rPr>
                  </w:pPr>
                  <w:r w:rsidRPr="0064338C">
                    <w:rPr>
                      <w:b/>
                      <w:sz w:val="16"/>
                      <w:szCs w:val="16"/>
                    </w:rPr>
                    <w:t>Puntos a asignar</w:t>
                  </w:r>
                </w:p>
              </w:tc>
            </w:tr>
            <w:tr w:rsidR="0064338C" w:rsidRPr="0064338C" w:rsidTr="00DF3C47">
              <w:trPr>
                <w:trHeight w:val="20"/>
              </w:trPr>
              <w:tc>
                <w:tcPr>
                  <w:tcW w:w="2258" w:type="dxa"/>
                  <w:tcBorders>
                    <w:top w:val="single" w:sz="6" w:space="0" w:color="auto"/>
                    <w:left w:val="single" w:sz="6" w:space="0" w:color="auto"/>
                    <w:bottom w:val="single" w:sz="6" w:space="0" w:color="auto"/>
                    <w:right w:val="single" w:sz="6" w:space="0" w:color="auto"/>
                  </w:tcBorders>
                  <w:vAlign w:val="center"/>
                </w:tcPr>
                <w:p w:rsidR="003F331F" w:rsidRPr="0064338C" w:rsidRDefault="006E414F" w:rsidP="006E414F">
                  <w:pPr>
                    <w:pStyle w:val="Texto"/>
                    <w:spacing w:line="221" w:lineRule="exact"/>
                    <w:ind w:firstLine="0"/>
                    <w:rPr>
                      <w:sz w:val="16"/>
                      <w:szCs w:val="16"/>
                    </w:rPr>
                  </w:pPr>
                  <w:r>
                    <w:rPr>
                      <w:sz w:val="16"/>
                      <w:szCs w:val="16"/>
                    </w:rPr>
                    <w:t>La persona s</w:t>
                  </w:r>
                  <w:r w:rsidR="003F331F" w:rsidRPr="0064338C">
                    <w:rPr>
                      <w:sz w:val="16"/>
                      <w:szCs w:val="16"/>
                    </w:rPr>
                    <w:t>olicitante es ejido o comunidad con población mayoritariamente indígena,</w:t>
                  </w:r>
                  <w:r w:rsidR="001F03AC">
                    <w:rPr>
                      <w:sz w:val="16"/>
                      <w:szCs w:val="16"/>
                    </w:rPr>
                    <w:t xml:space="preserve"> </w:t>
                  </w:r>
                  <w:r w:rsidR="001F03AC" w:rsidRPr="001F03AC">
                    <w:rPr>
                      <w:color w:val="FF0000"/>
                      <w:sz w:val="16"/>
                      <w:szCs w:val="16"/>
                    </w:rPr>
                    <w:t>o la persona física es indígena,</w:t>
                  </w:r>
                  <w:r w:rsidR="003F331F" w:rsidRPr="0064338C">
                    <w:rPr>
                      <w:sz w:val="16"/>
                      <w:szCs w:val="16"/>
                    </w:rPr>
                    <w:t xml:space="preserve"> de acuerdo a clasificación de la Comisión Nacional para el Desarrollo de los Pueblos Indígenas; y que se auto describa como indígena</w:t>
                  </w:r>
                </w:p>
              </w:tc>
              <w:tc>
                <w:tcPr>
                  <w:tcW w:w="2126"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364095">
                  <w:pPr>
                    <w:pStyle w:val="Texto"/>
                    <w:spacing w:line="221" w:lineRule="exact"/>
                    <w:ind w:firstLine="0"/>
                    <w:jc w:val="center"/>
                    <w:rPr>
                      <w:sz w:val="16"/>
                      <w:szCs w:val="16"/>
                    </w:rPr>
                  </w:pPr>
                  <w:r w:rsidRPr="0064338C">
                    <w:rPr>
                      <w:sz w:val="16"/>
                      <w:szCs w:val="16"/>
                    </w:rPr>
                    <w:t>10</w:t>
                  </w:r>
                </w:p>
              </w:tc>
            </w:tr>
            <w:tr w:rsidR="0064338C" w:rsidRPr="0064338C" w:rsidTr="00DF3C47">
              <w:trPr>
                <w:trHeight w:val="20"/>
              </w:trPr>
              <w:tc>
                <w:tcPr>
                  <w:tcW w:w="2258"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364095">
                  <w:pPr>
                    <w:pStyle w:val="Texto"/>
                    <w:spacing w:line="221" w:lineRule="exact"/>
                    <w:ind w:firstLine="0"/>
                    <w:rPr>
                      <w:sz w:val="16"/>
                      <w:szCs w:val="16"/>
                    </w:rPr>
                  </w:pPr>
                  <w:r w:rsidRPr="0064338C">
                    <w:rPr>
                      <w:sz w:val="16"/>
                      <w:szCs w:val="16"/>
                    </w:rPr>
                    <w:t>Solicita la incorporación al manejo forestal sustentable.</w:t>
                  </w:r>
                </w:p>
              </w:tc>
              <w:tc>
                <w:tcPr>
                  <w:tcW w:w="2126"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364095">
                  <w:pPr>
                    <w:pStyle w:val="Texto"/>
                    <w:spacing w:line="221" w:lineRule="exact"/>
                    <w:ind w:firstLine="0"/>
                    <w:jc w:val="center"/>
                    <w:rPr>
                      <w:sz w:val="16"/>
                      <w:szCs w:val="16"/>
                    </w:rPr>
                  </w:pPr>
                  <w:r w:rsidRPr="0064338C">
                    <w:rPr>
                      <w:sz w:val="16"/>
                      <w:szCs w:val="16"/>
                    </w:rPr>
                    <w:t>8</w:t>
                  </w:r>
                </w:p>
              </w:tc>
            </w:tr>
            <w:tr w:rsidR="0064338C" w:rsidRPr="0064338C" w:rsidTr="00DF3C47">
              <w:trPr>
                <w:trHeight w:val="20"/>
              </w:trPr>
              <w:tc>
                <w:tcPr>
                  <w:tcW w:w="2258"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364095">
                  <w:pPr>
                    <w:pStyle w:val="Texto"/>
                    <w:spacing w:line="221" w:lineRule="exact"/>
                    <w:ind w:firstLine="0"/>
                    <w:rPr>
                      <w:sz w:val="16"/>
                      <w:szCs w:val="16"/>
                    </w:rPr>
                  </w:pPr>
                  <w:r w:rsidRPr="0064338C">
                    <w:rPr>
                      <w:sz w:val="16"/>
                      <w:szCs w:val="16"/>
                    </w:rPr>
                    <w:t>Solicitante ubicado en zonas de muy alta y alta marginación, de acuerdo a la clasificación del Consejo Nacional de Población.</w:t>
                  </w:r>
                </w:p>
              </w:tc>
              <w:tc>
                <w:tcPr>
                  <w:tcW w:w="2126"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364095">
                  <w:pPr>
                    <w:pStyle w:val="Texto"/>
                    <w:spacing w:line="221" w:lineRule="exact"/>
                    <w:ind w:firstLine="0"/>
                    <w:jc w:val="center"/>
                    <w:rPr>
                      <w:sz w:val="16"/>
                      <w:szCs w:val="16"/>
                    </w:rPr>
                  </w:pPr>
                  <w:r w:rsidRPr="0064338C">
                    <w:rPr>
                      <w:sz w:val="16"/>
                      <w:szCs w:val="16"/>
                    </w:rPr>
                    <w:t>6</w:t>
                  </w:r>
                </w:p>
              </w:tc>
            </w:tr>
            <w:tr w:rsidR="0064338C" w:rsidRPr="0064338C" w:rsidTr="00DF3C47">
              <w:trPr>
                <w:trHeight w:val="20"/>
              </w:trPr>
              <w:tc>
                <w:tcPr>
                  <w:tcW w:w="2258"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364095">
                  <w:pPr>
                    <w:pStyle w:val="Texto"/>
                    <w:spacing w:line="239" w:lineRule="exact"/>
                    <w:ind w:firstLine="0"/>
                    <w:rPr>
                      <w:sz w:val="16"/>
                      <w:szCs w:val="16"/>
                    </w:rPr>
                  </w:pPr>
                  <w:r w:rsidRPr="0064338C">
                    <w:rPr>
                      <w:sz w:val="16"/>
                      <w:szCs w:val="16"/>
                    </w:rPr>
                    <w:t xml:space="preserve">La persona física solicitante </w:t>
                  </w:r>
                  <w:r w:rsidRPr="0064338C">
                    <w:rPr>
                      <w:sz w:val="16"/>
                      <w:szCs w:val="16"/>
                    </w:rPr>
                    <w:lastRenderedPageBreak/>
                    <w:t>del apoyo es mujer o persona joven; o bien, la persona moral o el grupo participativo de interés común que solicita apoyos integran en su órgano de representación a mujeres o personas jóvenes.</w:t>
                  </w:r>
                </w:p>
              </w:tc>
              <w:tc>
                <w:tcPr>
                  <w:tcW w:w="2126"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364095">
                  <w:pPr>
                    <w:pStyle w:val="Texto"/>
                    <w:spacing w:line="239" w:lineRule="exact"/>
                    <w:ind w:firstLine="0"/>
                    <w:jc w:val="center"/>
                    <w:rPr>
                      <w:sz w:val="16"/>
                      <w:szCs w:val="16"/>
                    </w:rPr>
                  </w:pPr>
                  <w:r w:rsidRPr="0064338C">
                    <w:rPr>
                      <w:sz w:val="16"/>
                      <w:szCs w:val="16"/>
                    </w:rPr>
                    <w:lastRenderedPageBreak/>
                    <w:t>2</w:t>
                  </w:r>
                </w:p>
              </w:tc>
            </w:tr>
            <w:tr w:rsidR="0064338C" w:rsidRPr="0064338C" w:rsidTr="00DF3C47">
              <w:trPr>
                <w:trHeight w:val="20"/>
              </w:trPr>
              <w:tc>
                <w:tcPr>
                  <w:tcW w:w="2258"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364095">
                  <w:pPr>
                    <w:pStyle w:val="Texto"/>
                    <w:spacing w:line="239" w:lineRule="exact"/>
                    <w:ind w:firstLine="0"/>
                    <w:rPr>
                      <w:sz w:val="16"/>
                      <w:szCs w:val="16"/>
                    </w:rPr>
                  </w:pPr>
                  <w:r w:rsidRPr="0064338C">
                    <w:rPr>
                      <w:bCs/>
                      <w:sz w:val="16"/>
                      <w:szCs w:val="16"/>
                    </w:rPr>
                    <w:lastRenderedPageBreak/>
                    <w:t>La persona moral o el grupo participativo de interés común que solicita apoyos demuestra que el grupo que representa es integrado por más del 50% de mujeres.</w:t>
                  </w:r>
                </w:p>
              </w:tc>
              <w:tc>
                <w:tcPr>
                  <w:tcW w:w="2126"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364095">
                  <w:pPr>
                    <w:pStyle w:val="Texto"/>
                    <w:spacing w:line="239" w:lineRule="exact"/>
                    <w:ind w:firstLine="0"/>
                    <w:jc w:val="center"/>
                    <w:rPr>
                      <w:sz w:val="16"/>
                      <w:szCs w:val="16"/>
                    </w:rPr>
                  </w:pPr>
                  <w:r w:rsidRPr="0064338C">
                    <w:rPr>
                      <w:sz w:val="16"/>
                      <w:szCs w:val="16"/>
                    </w:rPr>
                    <w:t>2</w:t>
                  </w:r>
                </w:p>
              </w:tc>
            </w:tr>
            <w:tr w:rsidR="0064338C" w:rsidRPr="0064338C" w:rsidTr="00DF3C47">
              <w:trPr>
                <w:trHeight w:val="20"/>
              </w:trPr>
              <w:tc>
                <w:tcPr>
                  <w:tcW w:w="2258"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364095">
                  <w:pPr>
                    <w:pStyle w:val="Texto"/>
                    <w:spacing w:line="239" w:lineRule="exact"/>
                    <w:ind w:firstLine="0"/>
                    <w:jc w:val="center"/>
                    <w:rPr>
                      <w:b/>
                      <w:sz w:val="16"/>
                      <w:szCs w:val="16"/>
                    </w:rPr>
                  </w:pPr>
                  <w:r w:rsidRPr="0064338C">
                    <w:rPr>
                      <w:b/>
                      <w:sz w:val="16"/>
                      <w:szCs w:val="16"/>
                    </w:rPr>
                    <w:t>Total</w:t>
                  </w:r>
                </w:p>
              </w:tc>
              <w:tc>
                <w:tcPr>
                  <w:tcW w:w="2126" w:type="dxa"/>
                  <w:tcBorders>
                    <w:top w:val="single" w:sz="6" w:space="0" w:color="auto"/>
                    <w:left w:val="single" w:sz="6" w:space="0" w:color="auto"/>
                    <w:bottom w:val="single" w:sz="6" w:space="0" w:color="auto"/>
                    <w:right w:val="single" w:sz="6" w:space="0" w:color="auto"/>
                  </w:tcBorders>
                  <w:vAlign w:val="center"/>
                </w:tcPr>
                <w:p w:rsidR="003F331F" w:rsidRPr="0064338C" w:rsidRDefault="003F331F" w:rsidP="00364095">
                  <w:pPr>
                    <w:pStyle w:val="Texto"/>
                    <w:spacing w:line="239" w:lineRule="exact"/>
                    <w:ind w:firstLine="0"/>
                    <w:jc w:val="center"/>
                    <w:rPr>
                      <w:b/>
                      <w:sz w:val="16"/>
                      <w:szCs w:val="16"/>
                    </w:rPr>
                  </w:pPr>
                  <w:r w:rsidRPr="004A7E55">
                    <w:rPr>
                      <w:b/>
                      <w:color w:val="FF0000"/>
                      <w:sz w:val="16"/>
                      <w:szCs w:val="16"/>
                    </w:rPr>
                    <w:t>28</w:t>
                  </w:r>
                  <w:r w:rsidRPr="0064338C">
                    <w:rPr>
                      <w:b/>
                      <w:sz w:val="16"/>
                      <w:szCs w:val="16"/>
                    </w:rPr>
                    <w:t xml:space="preserve"> puntos</w:t>
                  </w:r>
                </w:p>
              </w:tc>
            </w:tr>
          </w:tbl>
          <w:p w:rsidR="003F331F" w:rsidRPr="0064338C" w:rsidRDefault="003F331F" w:rsidP="001032D4">
            <w:pPr>
              <w:pStyle w:val="Texto"/>
              <w:spacing w:line="221" w:lineRule="exact"/>
              <w:ind w:firstLine="0"/>
              <w:rPr>
                <w:rFonts w:eastAsia="Calibri"/>
                <w:szCs w:val="18"/>
                <w:lang w:val="es-MX" w:eastAsia="en-US"/>
              </w:rPr>
            </w:pPr>
          </w:p>
        </w:tc>
        <w:tc>
          <w:tcPr>
            <w:tcW w:w="476" w:type="pct"/>
          </w:tcPr>
          <w:p w:rsidR="003F331F" w:rsidRPr="0064338C" w:rsidRDefault="003F331F" w:rsidP="00A83FC2">
            <w:pPr>
              <w:pStyle w:val="Texto"/>
              <w:spacing w:line="221" w:lineRule="exact"/>
              <w:ind w:firstLine="0"/>
              <w:rPr>
                <w:rFonts w:eastAsia="Calibri"/>
                <w:szCs w:val="18"/>
                <w:lang w:val="es-MX" w:eastAsia="en-US"/>
              </w:rPr>
            </w:pPr>
            <w:r w:rsidRPr="0064338C">
              <w:rPr>
                <w:rFonts w:eastAsia="Calibri"/>
                <w:szCs w:val="18"/>
                <w:lang w:val="es-MX" w:eastAsia="en-US"/>
              </w:rPr>
              <w:lastRenderedPageBreak/>
              <w:t>Eliminación del criterio general de prelación referente a la CNCH y adecuación del total.</w:t>
            </w:r>
          </w:p>
        </w:tc>
      </w:tr>
      <w:tr w:rsidR="0064338C" w:rsidRPr="0064338C" w:rsidTr="00CF135F">
        <w:tc>
          <w:tcPr>
            <w:tcW w:w="1880" w:type="pct"/>
          </w:tcPr>
          <w:p w:rsidR="003F331F" w:rsidRPr="0064338C" w:rsidRDefault="003F331F" w:rsidP="00635EF1">
            <w:pPr>
              <w:pStyle w:val="Texto"/>
              <w:spacing w:line="239" w:lineRule="exact"/>
              <w:ind w:firstLine="0"/>
            </w:pPr>
            <w:r w:rsidRPr="0064338C">
              <w:lastRenderedPageBreak/>
              <w:t xml:space="preserve">Los criterios de prelación y la tabla de puntuación que se utilizará en el ordenamiento de solicitudes de apoyo del concepto </w:t>
            </w:r>
            <w:r w:rsidRPr="0064338C">
              <w:rPr>
                <w:b/>
              </w:rPr>
              <w:t>SA.2 Mecanismos locales de pago por servicios ambientales a través de fondos concurrentes, se establecen en el Anexo Técnico del Componente V. Servicios Ambientales</w:t>
            </w:r>
            <w:r w:rsidRPr="0064338C">
              <w:t>, ubicado en el Anexo 1 de las presentes Reglas.</w:t>
            </w:r>
          </w:p>
        </w:tc>
        <w:tc>
          <w:tcPr>
            <w:tcW w:w="2644" w:type="pct"/>
          </w:tcPr>
          <w:p w:rsidR="003F331F" w:rsidRPr="0064338C" w:rsidRDefault="003F331F" w:rsidP="00B80F26">
            <w:pPr>
              <w:pStyle w:val="Texto"/>
              <w:spacing w:line="239" w:lineRule="exact"/>
              <w:ind w:firstLine="0"/>
            </w:pPr>
            <w:r w:rsidRPr="0064338C">
              <w:t xml:space="preserve">Los criterios de prelación y la tabla de puntuación que se utilizará en el ordenamiento de solicitudes de apoyo del concepto </w:t>
            </w:r>
            <w:r w:rsidRPr="0064338C">
              <w:rPr>
                <w:b/>
              </w:rPr>
              <w:t>SA.2 Mecanismos locales de pago por servicios ambientales a través de fondos concurrentes, se establecen en el Anexo Técnico del Componente V. Servicios Ambientales</w:t>
            </w:r>
            <w:r w:rsidRPr="0064338C">
              <w:t>, ubicado en el Anexo 1 de las presentes Reglas.</w:t>
            </w:r>
            <w:r w:rsidR="005A125B" w:rsidRPr="004A7E55">
              <w:rPr>
                <w:color w:val="FF0000"/>
              </w:rPr>
              <w:t xml:space="preserve"> </w:t>
            </w:r>
            <w:r w:rsidR="005A125B" w:rsidRPr="004A7E55">
              <w:rPr>
                <w:rFonts w:eastAsia="Arial"/>
                <w:color w:val="FF0000"/>
                <w:szCs w:val="18"/>
              </w:rPr>
              <w:t>Asimismo, las solicitudes realizadas por Cámaras, se sujetarán a los criterios de prelación específicos establecidos en el Anexo Técnico del Componente II, Gobernanza y Desarrollo de Capacidades del concepto DC.5.</w:t>
            </w:r>
          </w:p>
        </w:tc>
        <w:tc>
          <w:tcPr>
            <w:tcW w:w="476" w:type="pct"/>
          </w:tcPr>
          <w:p w:rsidR="003F331F" w:rsidRPr="0064338C" w:rsidRDefault="003F331F" w:rsidP="00D81119">
            <w:pPr>
              <w:pStyle w:val="Texto"/>
              <w:spacing w:line="239"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spacing w:line="239" w:lineRule="exact"/>
              <w:ind w:firstLine="0"/>
            </w:pPr>
            <w:r w:rsidRPr="0064338C">
              <w:t>Como resultado de este proceso, las y los servidores públicos dictaminadores integrarán en orden descendente la lista de solicitudes susceptibles de ser apoyadas, para proceder a la asignación de apoyos.</w:t>
            </w:r>
          </w:p>
        </w:tc>
        <w:tc>
          <w:tcPr>
            <w:tcW w:w="2644" w:type="pct"/>
          </w:tcPr>
          <w:p w:rsidR="003F331F" w:rsidRPr="0064338C" w:rsidRDefault="003F331F" w:rsidP="00364095">
            <w:pPr>
              <w:pStyle w:val="Texto"/>
              <w:spacing w:line="239" w:lineRule="exact"/>
              <w:ind w:firstLine="0"/>
            </w:pPr>
            <w:r w:rsidRPr="0064338C">
              <w:t>Como resultado de este proceso, las y los servidores públicos dictaminadores integrarán en orden descendente la lista de solicitudes susceptibles de ser apoyadas, para proceder a la asignación de apoyos.</w:t>
            </w:r>
          </w:p>
        </w:tc>
        <w:tc>
          <w:tcPr>
            <w:tcW w:w="476" w:type="pct"/>
          </w:tcPr>
          <w:p w:rsidR="003F331F" w:rsidRPr="0064338C" w:rsidRDefault="003F331F" w:rsidP="00D81119">
            <w:pPr>
              <w:pStyle w:val="Texto"/>
              <w:spacing w:line="239"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spacing w:line="239" w:lineRule="exact"/>
              <w:ind w:firstLine="0"/>
            </w:pPr>
            <w:r w:rsidRPr="0064338C">
              <w:rPr>
                <w:b/>
              </w:rPr>
              <w:t>Artículo 24.</w:t>
            </w:r>
            <w:r w:rsidRPr="0064338C">
              <w:t xml:space="preserve"> La asignación de los apoyos se realizará de conformidad con lo siguiente:</w:t>
            </w:r>
          </w:p>
        </w:tc>
        <w:tc>
          <w:tcPr>
            <w:tcW w:w="2644" w:type="pct"/>
          </w:tcPr>
          <w:p w:rsidR="003F331F" w:rsidRPr="0064338C" w:rsidRDefault="003F331F" w:rsidP="00364095">
            <w:pPr>
              <w:pStyle w:val="Texto"/>
              <w:spacing w:line="239" w:lineRule="exact"/>
              <w:ind w:firstLine="0"/>
            </w:pPr>
            <w:r w:rsidRPr="0064338C">
              <w:rPr>
                <w:b/>
              </w:rPr>
              <w:t>Artículo 24.</w:t>
            </w:r>
            <w:r w:rsidRPr="0064338C">
              <w:t xml:space="preserve"> La asignación de los apoyos se realizará de conformidad con lo siguiente:</w:t>
            </w:r>
          </w:p>
        </w:tc>
        <w:tc>
          <w:tcPr>
            <w:tcW w:w="476" w:type="pct"/>
          </w:tcPr>
          <w:p w:rsidR="003F331F" w:rsidRPr="0064338C" w:rsidRDefault="003F331F" w:rsidP="00D81119">
            <w:pPr>
              <w:pStyle w:val="Texto"/>
              <w:spacing w:line="239"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ROMANOS"/>
              <w:spacing w:line="239" w:lineRule="exact"/>
              <w:ind w:left="0" w:firstLine="0"/>
            </w:pPr>
            <w:r w:rsidRPr="0064338C">
              <w:rPr>
                <w:b/>
              </w:rPr>
              <w:t>I.</w:t>
            </w:r>
            <w:r w:rsidRPr="0064338C">
              <w:rPr>
                <w:b/>
              </w:rPr>
              <w:tab/>
            </w:r>
            <w:r w:rsidRPr="0064338C">
              <w:t xml:space="preserve">Las y los servidores públicos responsables de la dictaminación presentarán a los Comités Técnicos correspondientes a cada componente, concepto o modalidad de apoyo, los listados de solicitudes susceptibles de ser apoyadas para que procedan a la asignación de los apoyos. Cuando se trate del concepto de apoyo </w:t>
            </w:r>
            <w:r w:rsidRPr="0064338C">
              <w:rPr>
                <w:b/>
              </w:rPr>
              <w:t>DC.6 Becas para alumnos en Sistema educativo CECFOR</w:t>
            </w:r>
            <w:r w:rsidRPr="0064338C">
              <w:t>, será el Consejo Académico quien realice la asignación de apoyos;</w:t>
            </w:r>
          </w:p>
        </w:tc>
        <w:tc>
          <w:tcPr>
            <w:tcW w:w="2644" w:type="pct"/>
          </w:tcPr>
          <w:p w:rsidR="003F331F" w:rsidRPr="0064338C" w:rsidRDefault="003F331F" w:rsidP="00084110">
            <w:pPr>
              <w:pStyle w:val="ROMANOS"/>
              <w:spacing w:line="239" w:lineRule="exact"/>
              <w:ind w:left="0" w:firstLine="0"/>
            </w:pPr>
            <w:r w:rsidRPr="0064338C">
              <w:rPr>
                <w:b/>
              </w:rPr>
              <w:t>I.</w:t>
            </w:r>
            <w:r w:rsidRPr="0064338C">
              <w:rPr>
                <w:b/>
              </w:rPr>
              <w:tab/>
            </w:r>
            <w:r w:rsidRPr="0064338C">
              <w:t>Las y los servidores públicos responsables de</w:t>
            </w:r>
            <w:r w:rsidRPr="004A7E55">
              <w:rPr>
                <w:color w:val="FF0000"/>
              </w:rPr>
              <w:t>l</w:t>
            </w:r>
            <w:r w:rsidR="007E067C">
              <w:t xml:space="preserve"> </w:t>
            </w:r>
            <w:r w:rsidRPr="0064338C">
              <w:t>dictam</w:t>
            </w:r>
            <w:r w:rsidRPr="004A7E55">
              <w:rPr>
                <w:color w:val="FF0000"/>
              </w:rPr>
              <w:t>e</w:t>
            </w:r>
            <w:r w:rsidRPr="0064338C">
              <w:t xml:space="preserve">n presentarán a los Comités Técnicos correspondientes a cada componente, concepto o modalidad de apoyo, los listados de solicitudes susceptibles de ser apoyadas para que procedan a la asignación de los apoyos. Cuando se trate del concepto de apoyo </w:t>
            </w:r>
            <w:r w:rsidRPr="0064338C">
              <w:rPr>
                <w:b/>
              </w:rPr>
              <w:t>DC.6 Becas para alumnos en Sistema educativo CECFOR</w:t>
            </w:r>
            <w:r w:rsidRPr="0064338C">
              <w:t>, será el Consejo Académico quien realice la asignación de apoyos;</w:t>
            </w:r>
          </w:p>
        </w:tc>
        <w:tc>
          <w:tcPr>
            <w:tcW w:w="476" w:type="pct"/>
          </w:tcPr>
          <w:p w:rsidR="003F331F" w:rsidRPr="0064338C" w:rsidRDefault="003F331F" w:rsidP="00D81119">
            <w:pPr>
              <w:pStyle w:val="ROMANOS"/>
              <w:spacing w:line="239" w:lineRule="exact"/>
              <w:ind w:left="0" w:firstLine="0"/>
              <w:rPr>
                <w:rFonts w:eastAsia="Calibri"/>
                <w:lang w:val="es-MX" w:eastAsia="en-US"/>
              </w:rPr>
            </w:pPr>
            <w:r w:rsidRPr="0064338C">
              <w:rPr>
                <w:rFonts w:eastAsia="Calibri"/>
                <w:lang w:val="es-MX" w:eastAsia="en-US"/>
              </w:rPr>
              <w:t>Mejoró redacción.</w:t>
            </w:r>
          </w:p>
        </w:tc>
      </w:tr>
      <w:tr w:rsidR="0064338C" w:rsidRPr="0064338C" w:rsidTr="00CF135F">
        <w:tc>
          <w:tcPr>
            <w:tcW w:w="1880" w:type="pct"/>
          </w:tcPr>
          <w:p w:rsidR="003F331F" w:rsidRPr="0064338C" w:rsidRDefault="003F331F" w:rsidP="00635EF1">
            <w:pPr>
              <w:pStyle w:val="ROMANOS"/>
              <w:spacing w:line="239" w:lineRule="exact"/>
              <w:ind w:left="0" w:firstLine="0"/>
            </w:pPr>
            <w:r w:rsidRPr="0064338C">
              <w:rPr>
                <w:b/>
              </w:rPr>
              <w:t>II.</w:t>
            </w:r>
            <w:r w:rsidRPr="0064338C">
              <w:rPr>
                <w:b/>
              </w:rPr>
              <w:tab/>
            </w:r>
            <w:r w:rsidRPr="0064338C">
              <w:t>Una vez que los Comités o el Consejo Técnico reciban el listado de solicitudes susceptibles de ser apoyadas, realizarán lo siguiente:</w:t>
            </w:r>
          </w:p>
        </w:tc>
        <w:tc>
          <w:tcPr>
            <w:tcW w:w="2644" w:type="pct"/>
          </w:tcPr>
          <w:p w:rsidR="003F331F" w:rsidRPr="0064338C" w:rsidRDefault="003F331F" w:rsidP="00364095">
            <w:pPr>
              <w:pStyle w:val="ROMANOS"/>
              <w:spacing w:line="239" w:lineRule="exact"/>
              <w:ind w:left="0" w:firstLine="0"/>
            </w:pPr>
            <w:r w:rsidRPr="0064338C">
              <w:rPr>
                <w:b/>
              </w:rPr>
              <w:t>II.</w:t>
            </w:r>
            <w:r w:rsidRPr="0064338C">
              <w:rPr>
                <w:b/>
              </w:rPr>
              <w:tab/>
            </w:r>
            <w:r w:rsidRPr="0064338C">
              <w:t>Una vez que los Comités o el Consejo Técnico reciban el listado de solicitudes susceptibles de ser apoyadas, realizarán lo siguiente:</w:t>
            </w:r>
          </w:p>
        </w:tc>
        <w:tc>
          <w:tcPr>
            <w:tcW w:w="476" w:type="pct"/>
          </w:tcPr>
          <w:p w:rsidR="003F331F" w:rsidRPr="0064338C" w:rsidRDefault="003F331F" w:rsidP="00D81119">
            <w:pPr>
              <w:pStyle w:val="ROMANOS"/>
              <w:spacing w:line="239"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39" w:lineRule="exact"/>
              <w:ind w:left="0" w:firstLine="0"/>
            </w:pPr>
            <w:r w:rsidRPr="0064338C">
              <w:tab/>
              <w:t xml:space="preserve">Los Comités procederán a asignar apoyos a las solicitudes con mayor puntaje, de acuerdo al presupuesto disponible. Por su parte, el Consejo Académico procederá directamente a asignar apoyos a las solicitudes del listado, de </w:t>
            </w:r>
            <w:r w:rsidRPr="0064338C">
              <w:lastRenderedPageBreak/>
              <w:t>acuerdo al presupuesto disponible.</w:t>
            </w:r>
          </w:p>
        </w:tc>
        <w:tc>
          <w:tcPr>
            <w:tcW w:w="2644" w:type="pct"/>
          </w:tcPr>
          <w:p w:rsidR="003F331F" w:rsidRPr="0064338C" w:rsidRDefault="003F331F" w:rsidP="00364095">
            <w:pPr>
              <w:pStyle w:val="ROMANOS"/>
              <w:spacing w:line="239" w:lineRule="exact"/>
              <w:ind w:left="0" w:firstLine="0"/>
            </w:pPr>
            <w:r w:rsidRPr="0064338C">
              <w:lastRenderedPageBreak/>
              <w:tab/>
              <w:t>Los Comités procederán a asignar apoyos a las solicitudes con mayor puntaje, de acuerdo al presupuesto disponible. Por su parte, el Consejo Académico procederá directamente a asignar apoyos a las solicitudes del listado, de acuerdo al presupuesto disponible.</w:t>
            </w:r>
          </w:p>
        </w:tc>
        <w:tc>
          <w:tcPr>
            <w:tcW w:w="476" w:type="pct"/>
          </w:tcPr>
          <w:p w:rsidR="003F331F" w:rsidRPr="0064338C" w:rsidRDefault="003F331F" w:rsidP="00D81119">
            <w:pPr>
              <w:pStyle w:val="ROMANOS"/>
              <w:spacing w:line="239"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39" w:lineRule="exact"/>
              <w:ind w:left="0" w:firstLine="0"/>
            </w:pPr>
            <w:r w:rsidRPr="0064338C">
              <w:rPr>
                <w:b/>
              </w:rPr>
              <w:lastRenderedPageBreak/>
              <w:t>III.</w:t>
            </w:r>
            <w:r w:rsidRPr="0064338C">
              <w:rPr>
                <w:b/>
              </w:rPr>
              <w:tab/>
            </w:r>
            <w:r w:rsidRPr="0064338C">
              <w:t>Las solicitudes que después de haber sido calificadas con los criterios de prelación señalados en el artículo 23 de estas Reglas resulten empatadas en su puntuación, deberán observar los criterios de desempate que a continuación se señalan, respetando el orden siguiente:</w:t>
            </w:r>
          </w:p>
        </w:tc>
        <w:tc>
          <w:tcPr>
            <w:tcW w:w="2644" w:type="pct"/>
          </w:tcPr>
          <w:p w:rsidR="003F331F" w:rsidRPr="0064338C" w:rsidRDefault="003F331F" w:rsidP="00364095">
            <w:pPr>
              <w:pStyle w:val="ROMANOS"/>
              <w:spacing w:line="239" w:lineRule="exact"/>
              <w:ind w:left="0" w:firstLine="0"/>
            </w:pPr>
            <w:r w:rsidRPr="0064338C">
              <w:rPr>
                <w:b/>
              </w:rPr>
              <w:t>III.</w:t>
            </w:r>
            <w:r w:rsidRPr="0064338C">
              <w:rPr>
                <w:b/>
              </w:rPr>
              <w:tab/>
            </w:r>
            <w:r w:rsidRPr="0064338C">
              <w:t>Las solicitudes que después de haber sido calificadas con los criterios de prelación señalados en el artículo 23 de estas Reglas resulten empatadas en su puntuación, deberán observar los criterios de desempate que a continuación se señalan, respetando el orden siguiente:</w:t>
            </w:r>
          </w:p>
        </w:tc>
        <w:tc>
          <w:tcPr>
            <w:tcW w:w="476" w:type="pct"/>
          </w:tcPr>
          <w:p w:rsidR="003F331F" w:rsidRPr="0064338C" w:rsidRDefault="003F331F" w:rsidP="00D81119">
            <w:pPr>
              <w:pStyle w:val="ROMANOS"/>
              <w:spacing w:line="239"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INCISO"/>
              <w:spacing w:line="239" w:lineRule="exact"/>
              <w:ind w:left="0" w:firstLine="0"/>
            </w:pPr>
            <w:r w:rsidRPr="0064338C">
              <w:t>a)</w:t>
            </w:r>
            <w:r w:rsidRPr="0064338C">
              <w:tab/>
              <w:t>La persona solicitante es ejido o comunidad;</w:t>
            </w:r>
          </w:p>
        </w:tc>
        <w:tc>
          <w:tcPr>
            <w:tcW w:w="2644" w:type="pct"/>
          </w:tcPr>
          <w:p w:rsidR="003F331F" w:rsidRPr="0064338C" w:rsidRDefault="003F331F" w:rsidP="00364095">
            <w:pPr>
              <w:pStyle w:val="INCISO"/>
              <w:spacing w:line="239" w:lineRule="exact"/>
              <w:ind w:left="0" w:firstLine="0"/>
            </w:pPr>
            <w:r w:rsidRPr="0064338C">
              <w:t>a)</w:t>
            </w:r>
            <w:r w:rsidRPr="0064338C">
              <w:tab/>
              <w:t>La persona solicitante es ejido o comunidad;</w:t>
            </w:r>
          </w:p>
        </w:tc>
        <w:tc>
          <w:tcPr>
            <w:tcW w:w="476" w:type="pct"/>
          </w:tcPr>
          <w:p w:rsidR="003F331F" w:rsidRPr="0064338C" w:rsidRDefault="003F331F" w:rsidP="00D81119">
            <w:pPr>
              <w:pStyle w:val="INCISO"/>
              <w:spacing w:line="239"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INCISO"/>
              <w:spacing w:line="239" w:lineRule="exact"/>
              <w:ind w:left="0" w:firstLine="0"/>
            </w:pPr>
            <w:r w:rsidRPr="0064338C">
              <w:t>b)</w:t>
            </w:r>
            <w:r w:rsidRPr="0064338C">
              <w:tab/>
              <w:t>Cuenta con certificación forestal o certificado de adecuado cumplimiento del Programa de Manejo Forestal vigente;</w:t>
            </w:r>
          </w:p>
        </w:tc>
        <w:tc>
          <w:tcPr>
            <w:tcW w:w="2644" w:type="pct"/>
          </w:tcPr>
          <w:p w:rsidR="003F331F" w:rsidRPr="0064338C" w:rsidRDefault="003F331F" w:rsidP="00364095">
            <w:pPr>
              <w:pStyle w:val="INCISO"/>
              <w:spacing w:line="239" w:lineRule="exact"/>
              <w:ind w:left="0" w:firstLine="0"/>
            </w:pPr>
            <w:r w:rsidRPr="0064338C">
              <w:t>b)</w:t>
            </w:r>
            <w:r w:rsidRPr="0064338C">
              <w:tab/>
              <w:t>Cuenta con certificación forestal o certificado de adecuado cumplimiento del Programa de Manejo Forestal vigente;</w:t>
            </w:r>
          </w:p>
        </w:tc>
        <w:tc>
          <w:tcPr>
            <w:tcW w:w="476" w:type="pct"/>
          </w:tcPr>
          <w:p w:rsidR="003F331F" w:rsidRPr="0064338C" w:rsidRDefault="003F331F" w:rsidP="00D81119">
            <w:pPr>
              <w:pStyle w:val="INCISO"/>
              <w:spacing w:line="239"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INCISO"/>
              <w:spacing w:line="239" w:lineRule="exact"/>
              <w:ind w:left="0" w:firstLine="0"/>
            </w:pPr>
            <w:r w:rsidRPr="0064338C">
              <w:t>c)</w:t>
            </w:r>
            <w:r w:rsidRPr="0064338C">
              <w:tab/>
              <w:t>La persona solicitante tiene un P-PREDIAL aprobado y vigente;</w:t>
            </w:r>
          </w:p>
        </w:tc>
        <w:tc>
          <w:tcPr>
            <w:tcW w:w="2644" w:type="pct"/>
          </w:tcPr>
          <w:p w:rsidR="003F331F" w:rsidRPr="0064338C" w:rsidRDefault="003F331F" w:rsidP="00364095">
            <w:pPr>
              <w:pStyle w:val="INCISO"/>
              <w:spacing w:line="239" w:lineRule="exact"/>
              <w:ind w:left="0" w:firstLine="0"/>
            </w:pPr>
            <w:r w:rsidRPr="0064338C">
              <w:t>c)</w:t>
            </w:r>
            <w:r w:rsidRPr="0064338C">
              <w:tab/>
              <w:t>La persona solicitante tiene un P-PREDIAL aprobado y vigente;</w:t>
            </w:r>
          </w:p>
        </w:tc>
        <w:tc>
          <w:tcPr>
            <w:tcW w:w="476" w:type="pct"/>
          </w:tcPr>
          <w:p w:rsidR="003F331F" w:rsidRPr="0064338C" w:rsidRDefault="003F331F" w:rsidP="00D81119">
            <w:pPr>
              <w:pStyle w:val="INCISO"/>
              <w:spacing w:line="239"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INCISO"/>
              <w:spacing w:line="239" w:lineRule="exact"/>
              <w:ind w:left="0" w:firstLine="0"/>
            </w:pPr>
            <w:r w:rsidRPr="0064338C">
              <w:t>d)</w:t>
            </w:r>
            <w:r w:rsidRPr="0064338C">
              <w:tab/>
              <w:t>El proyecto se encuentra en una zona de alto o muy alto índice de marginación y es parte de las Zonas de Atención Prioritarias Urbanas y Rurales definidas por la Secretaría de Desarrollo Social;</w:t>
            </w:r>
          </w:p>
        </w:tc>
        <w:tc>
          <w:tcPr>
            <w:tcW w:w="2644" w:type="pct"/>
          </w:tcPr>
          <w:p w:rsidR="003F331F" w:rsidRPr="0064338C" w:rsidRDefault="003F331F" w:rsidP="00364095">
            <w:pPr>
              <w:pStyle w:val="INCISO"/>
              <w:spacing w:line="239" w:lineRule="exact"/>
              <w:ind w:left="0" w:firstLine="0"/>
            </w:pPr>
            <w:r w:rsidRPr="0064338C">
              <w:t>d)</w:t>
            </w:r>
            <w:r w:rsidRPr="0064338C">
              <w:tab/>
              <w:t>El proyecto se encuentra en una zona de alto o muy alto índice de marginación y es parte de las Zonas de Atención Prioritarias Urbanas y Rurales definidas por la Secretaría de Desarrollo Social;</w:t>
            </w:r>
          </w:p>
        </w:tc>
        <w:tc>
          <w:tcPr>
            <w:tcW w:w="476" w:type="pct"/>
          </w:tcPr>
          <w:p w:rsidR="003F331F" w:rsidRPr="0064338C" w:rsidRDefault="003F331F" w:rsidP="00D81119">
            <w:pPr>
              <w:pStyle w:val="INCISO"/>
              <w:spacing w:line="239"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INCISO"/>
              <w:spacing w:line="239" w:lineRule="exact"/>
              <w:ind w:left="0" w:firstLine="0"/>
            </w:pPr>
            <w:r w:rsidRPr="0064338C">
              <w:t>e)</w:t>
            </w:r>
            <w:r w:rsidRPr="0064338C">
              <w:tab/>
              <w:t xml:space="preserve">La superficie a apoyar </w:t>
            </w:r>
            <w:r w:rsidRPr="0064338C">
              <w:rPr>
                <w:rStyle w:val="Refdecomentario"/>
                <w:rFonts w:ascii="Times New Roman" w:hAnsi="Times New Roman" w:cs="Times New Roman"/>
                <w:lang w:eastAsia="es-MX"/>
              </w:rPr>
              <w:t xml:space="preserve"> </w:t>
            </w:r>
            <w:r w:rsidRPr="0064338C">
              <w:t>es mayor.</w:t>
            </w:r>
            <w:r w:rsidRPr="0064338C">
              <w:rPr>
                <w:rStyle w:val="Refdecomentario"/>
                <w:rFonts w:ascii="Times New Roman" w:hAnsi="Times New Roman" w:cs="Times New Roman"/>
                <w:lang w:eastAsia="es-MX"/>
              </w:rPr>
              <w:t xml:space="preserve"> </w:t>
            </w:r>
            <w:r w:rsidRPr="0064338C">
              <w:t xml:space="preserve">  </w:t>
            </w:r>
          </w:p>
        </w:tc>
        <w:tc>
          <w:tcPr>
            <w:tcW w:w="2644" w:type="pct"/>
          </w:tcPr>
          <w:p w:rsidR="003F331F" w:rsidRPr="0064338C" w:rsidRDefault="003F331F" w:rsidP="00364095">
            <w:pPr>
              <w:pStyle w:val="INCISO"/>
              <w:spacing w:line="239" w:lineRule="exact"/>
              <w:ind w:left="0" w:firstLine="0"/>
            </w:pPr>
            <w:r w:rsidRPr="0064338C">
              <w:t>e)</w:t>
            </w:r>
            <w:r w:rsidRPr="0064338C">
              <w:tab/>
              <w:t xml:space="preserve">La superficie a apoyar </w:t>
            </w:r>
            <w:r w:rsidRPr="0064338C">
              <w:rPr>
                <w:rStyle w:val="Refdecomentario"/>
                <w:rFonts w:ascii="Times New Roman" w:hAnsi="Times New Roman" w:cs="Times New Roman"/>
                <w:lang w:eastAsia="es-MX"/>
              </w:rPr>
              <w:t xml:space="preserve"> </w:t>
            </w:r>
            <w:r w:rsidRPr="0064338C">
              <w:t>es mayor.</w:t>
            </w:r>
            <w:r w:rsidRPr="0064338C">
              <w:rPr>
                <w:rStyle w:val="Refdecomentario"/>
                <w:rFonts w:ascii="Times New Roman" w:hAnsi="Times New Roman" w:cs="Times New Roman"/>
                <w:lang w:eastAsia="es-MX"/>
              </w:rPr>
              <w:t xml:space="preserve"> </w:t>
            </w:r>
            <w:r w:rsidRPr="0064338C">
              <w:t xml:space="preserve">  </w:t>
            </w:r>
          </w:p>
        </w:tc>
        <w:tc>
          <w:tcPr>
            <w:tcW w:w="476" w:type="pct"/>
          </w:tcPr>
          <w:p w:rsidR="003F331F" w:rsidRPr="0064338C" w:rsidRDefault="003F331F" w:rsidP="001032D4">
            <w:pPr>
              <w:pStyle w:val="INCISO"/>
              <w:spacing w:line="239"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39" w:lineRule="exact"/>
              <w:ind w:left="0" w:firstLine="0"/>
            </w:pPr>
            <w:r w:rsidRPr="0064338C">
              <w:rPr>
                <w:b/>
              </w:rPr>
              <w:t>IV.</w:t>
            </w:r>
            <w:r w:rsidRPr="0064338C">
              <w:rPr>
                <w:b/>
              </w:rPr>
              <w:tab/>
            </w:r>
            <w:r w:rsidRPr="0064338C">
              <w:t>El resultado de asignación de apoyos se publicará en la página de internet de la CONAFOR dentro del plazo establecido por la Convocatoria respectiva; además será dado a conocer en el domicilio de las oficinas de recepción y en su caso, en los sitios de internet de los gobiernos de las Entidades Federativas participantes.</w:t>
            </w:r>
          </w:p>
        </w:tc>
        <w:tc>
          <w:tcPr>
            <w:tcW w:w="2644" w:type="pct"/>
          </w:tcPr>
          <w:p w:rsidR="003F331F" w:rsidRPr="0064338C" w:rsidRDefault="003F331F" w:rsidP="00364095">
            <w:pPr>
              <w:pStyle w:val="ROMANOS"/>
              <w:spacing w:line="239" w:lineRule="exact"/>
              <w:ind w:left="0" w:firstLine="0"/>
            </w:pPr>
            <w:r w:rsidRPr="0064338C">
              <w:rPr>
                <w:b/>
              </w:rPr>
              <w:t>IV.</w:t>
            </w:r>
            <w:r w:rsidRPr="0064338C">
              <w:rPr>
                <w:b/>
              </w:rPr>
              <w:tab/>
            </w:r>
            <w:r w:rsidRPr="0064338C">
              <w:t>El resultado de asignación de apoyos se publicará en la página de internet de la CONAFOR dentro del plazo establecido por la Convocatoria respectiva; además será dado a conocer en el domicilio de las oficinas de recepción y en su caso, en los sitios de internet de los gobiernos de las Entidades Federativas participantes.</w:t>
            </w:r>
          </w:p>
        </w:tc>
        <w:tc>
          <w:tcPr>
            <w:tcW w:w="476" w:type="pct"/>
          </w:tcPr>
          <w:p w:rsidR="003F331F" w:rsidRPr="0064338C" w:rsidRDefault="003F331F" w:rsidP="00D81119">
            <w:pPr>
              <w:pStyle w:val="ROMANOS"/>
              <w:spacing w:line="239"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39" w:lineRule="exact"/>
              <w:ind w:left="0" w:firstLine="0"/>
            </w:pPr>
            <w:r w:rsidRPr="0064338C">
              <w:tab/>
              <w:t>De igual manera, toda solicitud que resulte aprobada para recibir los apoyos de la CONAFOR, deberá ser incorporada de inmediato a su página de internet, a efecto de que la persona solicitante pueda consultar el estatus de su solicitud en línea.</w:t>
            </w:r>
          </w:p>
        </w:tc>
        <w:tc>
          <w:tcPr>
            <w:tcW w:w="2644" w:type="pct"/>
          </w:tcPr>
          <w:p w:rsidR="003F331F" w:rsidRPr="0064338C" w:rsidRDefault="003F331F" w:rsidP="00364095">
            <w:pPr>
              <w:pStyle w:val="ROMANOS"/>
              <w:spacing w:line="239" w:lineRule="exact"/>
              <w:ind w:left="0" w:firstLine="0"/>
            </w:pPr>
            <w:r w:rsidRPr="0064338C">
              <w:tab/>
              <w:t>De igual manera, toda solicitud que resulte aprobada para recibir los apoyos de la CONAFOR, deberá ser incorporada de inmediato a su página de internet, a efecto de que la persona solicitante pueda consultar el estatus de su solicitud en línea.</w:t>
            </w:r>
          </w:p>
        </w:tc>
        <w:tc>
          <w:tcPr>
            <w:tcW w:w="476" w:type="pct"/>
          </w:tcPr>
          <w:p w:rsidR="003F331F" w:rsidRPr="0064338C" w:rsidRDefault="003F331F" w:rsidP="00D81119">
            <w:pPr>
              <w:pStyle w:val="ROMANOS"/>
              <w:spacing w:line="239"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39" w:lineRule="exact"/>
              <w:ind w:left="0" w:firstLine="0"/>
              <w:rPr>
                <w:lang w:val="es-MX"/>
              </w:rPr>
            </w:pPr>
            <w:r w:rsidRPr="0064338C">
              <w:rPr>
                <w:b/>
                <w:lang w:val="es-MX"/>
              </w:rPr>
              <w:t>V.</w:t>
            </w:r>
            <w:r w:rsidRPr="0064338C">
              <w:rPr>
                <w:b/>
                <w:lang w:val="es-MX"/>
              </w:rPr>
              <w:tab/>
            </w:r>
            <w:r w:rsidRPr="0064338C">
              <w:rPr>
                <w:lang w:val="es-MX"/>
              </w:rPr>
              <w:t>La CONAFOR podrá destinar hasta el 6% de los subsidios asignados por el Gobierno Federal, para apoyar acciones dirigidas a solventar los efectos ocasionados por desastres naturales,  o para prevenir y atender contingencias ambientales por incendios, plagas y enfermedades forestales, o atender zonas especiales para lo cual se podrán suscribir convenios de colaboración o concertación con los Gobiernos Estatales, Municipales o con particulares. Para estos propósitos se emitirán convocatorias o mecanismos específicos que contemplarán las acciones a realizar y los requisitos aplicables.</w:t>
            </w:r>
          </w:p>
        </w:tc>
        <w:tc>
          <w:tcPr>
            <w:tcW w:w="2644" w:type="pct"/>
          </w:tcPr>
          <w:p w:rsidR="003F331F" w:rsidRPr="0064338C" w:rsidRDefault="003F331F" w:rsidP="00364095">
            <w:pPr>
              <w:pStyle w:val="ROMANOS"/>
              <w:spacing w:line="239" w:lineRule="exact"/>
              <w:ind w:left="0" w:firstLine="0"/>
              <w:rPr>
                <w:lang w:val="es-MX"/>
              </w:rPr>
            </w:pPr>
            <w:r w:rsidRPr="0064338C">
              <w:rPr>
                <w:b/>
                <w:lang w:val="es-MX"/>
              </w:rPr>
              <w:t>V.</w:t>
            </w:r>
            <w:r w:rsidRPr="0064338C">
              <w:rPr>
                <w:b/>
                <w:lang w:val="es-MX"/>
              </w:rPr>
              <w:tab/>
            </w:r>
            <w:r w:rsidRPr="0064338C">
              <w:rPr>
                <w:lang w:val="es-MX"/>
              </w:rPr>
              <w:t>La CONAFOR podrá destinar hasta el 6% de los subsidios asignados por el Gobierno Federal, para apoyar acciones dirigidas a solventar los efectos ocasionados por desastres naturales,  o para prevenir y atender contingencias ambientales por incendios, plagas y enfermedades forestales, o atender zonas especiales para lo cual se podrán suscribir convenios de colaboración o concertación con los Gobiernos Estatales, Municipales o con particulares. Para estos propósitos se emitirán convocatorias o mecanismos específicos que contemplarán las acciones a realizar y los requisitos aplicables.</w:t>
            </w:r>
          </w:p>
        </w:tc>
        <w:tc>
          <w:tcPr>
            <w:tcW w:w="476" w:type="pct"/>
          </w:tcPr>
          <w:p w:rsidR="003F331F" w:rsidRPr="0064338C" w:rsidRDefault="003F331F" w:rsidP="00D81119">
            <w:pPr>
              <w:pStyle w:val="ROMANOS"/>
              <w:spacing w:line="239"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Texto"/>
              <w:spacing w:line="220" w:lineRule="exact"/>
              <w:ind w:firstLine="0"/>
              <w:jc w:val="center"/>
              <w:rPr>
                <w:b/>
              </w:rPr>
            </w:pPr>
            <w:r w:rsidRPr="0064338C">
              <w:rPr>
                <w:b/>
              </w:rPr>
              <w:t>Sección IV. De la formalización de los apoyos</w:t>
            </w:r>
          </w:p>
        </w:tc>
        <w:tc>
          <w:tcPr>
            <w:tcW w:w="2644" w:type="pct"/>
          </w:tcPr>
          <w:p w:rsidR="003F331F" w:rsidRPr="0064338C" w:rsidRDefault="003F331F" w:rsidP="00364095">
            <w:pPr>
              <w:pStyle w:val="Texto"/>
              <w:spacing w:line="220" w:lineRule="exact"/>
              <w:ind w:firstLine="0"/>
              <w:jc w:val="center"/>
              <w:rPr>
                <w:b/>
              </w:rPr>
            </w:pPr>
            <w:r w:rsidRPr="0064338C">
              <w:rPr>
                <w:b/>
              </w:rPr>
              <w:t>Sección IV. De la formalización de los apoyos</w:t>
            </w:r>
          </w:p>
        </w:tc>
        <w:tc>
          <w:tcPr>
            <w:tcW w:w="476" w:type="pct"/>
          </w:tcPr>
          <w:p w:rsidR="003F331F" w:rsidRPr="0064338C" w:rsidRDefault="003F331F" w:rsidP="00D81119">
            <w:pPr>
              <w:pStyle w:val="Texto"/>
              <w:spacing w:line="220" w:lineRule="exact"/>
              <w:ind w:firstLine="0"/>
              <w:rPr>
                <w:rFonts w:eastAsia="Calibri"/>
                <w:szCs w:val="18"/>
                <w:lang w:val="es-MX" w:eastAsia="en-US"/>
              </w:rPr>
            </w:pPr>
          </w:p>
        </w:tc>
      </w:tr>
      <w:tr w:rsidR="0064338C" w:rsidRPr="00CF135F" w:rsidTr="00CF135F">
        <w:tc>
          <w:tcPr>
            <w:tcW w:w="1880" w:type="pct"/>
          </w:tcPr>
          <w:p w:rsidR="003F331F" w:rsidRPr="003837EB" w:rsidRDefault="003F331F" w:rsidP="00635EF1">
            <w:pPr>
              <w:pStyle w:val="Texto"/>
              <w:spacing w:line="220" w:lineRule="exact"/>
              <w:ind w:firstLine="0"/>
            </w:pPr>
            <w:r w:rsidRPr="003837EB">
              <w:rPr>
                <w:b/>
              </w:rPr>
              <w:lastRenderedPageBreak/>
              <w:t>Artículo 25.</w:t>
            </w:r>
            <w:r w:rsidRPr="003837EB">
              <w:t xml:space="preserve"> Las personas a quienes se les hayan asignado apoyos deberán firmar y entregar su convenio de concertación ubicado en el Anexo 5 de las presentes Reglas, y en el mismo momento deberán cumplir con las siguientes disposiciones, ya que de no hacerlo la CONAFOR, a través del Comité Técnico correspondiente desechará los apoyos y, en su caso, reasignará los recursos.</w:t>
            </w:r>
          </w:p>
        </w:tc>
        <w:tc>
          <w:tcPr>
            <w:tcW w:w="2644" w:type="pct"/>
          </w:tcPr>
          <w:p w:rsidR="003F331F" w:rsidRPr="003837EB" w:rsidRDefault="003F331F" w:rsidP="005A125B">
            <w:pPr>
              <w:pStyle w:val="Texto"/>
              <w:spacing w:line="220" w:lineRule="exact"/>
              <w:ind w:firstLine="0"/>
            </w:pPr>
            <w:r w:rsidRPr="003837EB">
              <w:rPr>
                <w:b/>
              </w:rPr>
              <w:t>Artículo 25.</w:t>
            </w:r>
            <w:r w:rsidRPr="003837EB">
              <w:t xml:space="preserve"> Las personas a quienes se les hayan asignado apoyos deberán firmar y entregar su convenio de concertación ubicado en el Anexo 5 de las presentes Reglas, y en el mismo momento deberán cumplir con las siguientes disposiciones, ya que de no hacerlo la CONAFOR, a través del Comité Técnico correspondiente </w:t>
            </w:r>
            <w:r w:rsidR="005A125B" w:rsidRPr="003837EB">
              <w:rPr>
                <w:color w:val="FF0000"/>
              </w:rPr>
              <w:t xml:space="preserve">cancelará </w:t>
            </w:r>
            <w:r w:rsidRPr="003837EB">
              <w:t>los apoyos y, en su caso, reasignará los recursos.</w:t>
            </w:r>
          </w:p>
        </w:tc>
        <w:tc>
          <w:tcPr>
            <w:tcW w:w="476" w:type="pct"/>
          </w:tcPr>
          <w:p w:rsidR="003F331F" w:rsidRPr="00CF135F" w:rsidRDefault="003F331F" w:rsidP="00D81119">
            <w:pPr>
              <w:pStyle w:val="Texto"/>
              <w:spacing w:line="220" w:lineRule="exact"/>
              <w:ind w:firstLine="0"/>
              <w:rPr>
                <w:rFonts w:eastAsia="Calibri"/>
                <w:sz w:val="16"/>
                <w:szCs w:val="18"/>
                <w:lang w:val="es-MX" w:eastAsia="en-US"/>
              </w:rPr>
            </w:pPr>
          </w:p>
        </w:tc>
      </w:tr>
      <w:tr w:rsidR="0064338C" w:rsidRPr="00CF135F" w:rsidTr="00CF135F">
        <w:tc>
          <w:tcPr>
            <w:tcW w:w="1880" w:type="pct"/>
          </w:tcPr>
          <w:p w:rsidR="003F331F" w:rsidRPr="003837EB" w:rsidRDefault="003F331F" w:rsidP="0087629B">
            <w:pPr>
              <w:jc w:val="both"/>
              <w:rPr>
                <w:rFonts w:ascii="Arial" w:hAnsi="Arial" w:cs="Arial"/>
                <w:sz w:val="18"/>
              </w:rPr>
            </w:pPr>
            <w:r w:rsidRPr="003837EB">
              <w:rPr>
                <w:sz w:val="18"/>
              </w:rPr>
              <w:t xml:space="preserve"> </w:t>
            </w:r>
            <w:r w:rsidRPr="003837EB">
              <w:rPr>
                <w:rFonts w:ascii="Arial" w:hAnsi="Arial" w:cs="Arial"/>
                <w:sz w:val="18"/>
              </w:rPr>
              <w:t xml:space="preserve">I. Los apoyos se entregarán preferentemente mediante transferencia electrónica. Para ello, la persona beneficiaria  deberá entregar copia simple del documento emitido por una institución bancaria con una antigüedad no mayor a tres meses, que contenga la cuenta y la clave bancaria estandarizada (CLABE) a su nombre. </w:t>
            </w:r>
          </w:p>
          <w:p w:rsidR="003F331F" w:rsidRPr="003837EB" w:rsidRDefault="003F331F" w:rsidP="0087629B">
            <w:pPr>
              <w:jc w:val="both"/>
              <w:rPr>
                <w:sz w:val="18"/>
              </w:rPr>
            </w:pPr>
            <w:r w:rsidRPr="003837EB">
              <w:rPr>
                <w:rFonts w:ascii="Arial" w:hAnsi="Arial" w:cs="Arial"/>
                <w:sz w:val="18"/>
              </w:rPr>
              <w:t xml:space="preserve">Los ejidos y comunidades que no tengan cuenta bancaria podrán designar, a través de su asamblea, a una persona que reciba el apoyo en su nombre. </w:t>
            </w:r>
          </w:p>
        </w:tc>
        <w:tc>
          <w:tcPr>
            <w:tcW w:w="2644" w:type="pct"/>
          </w:tcPr>
          <w:p w:rsidR="003F331F" w:rsidRPr="003837EB" w:rsidRDefault="003F331F" w:rsidP="00364095">
            <w:pPr>
              <w:jc w:val="both"/>
              <w:rPr>
                <w:rFonts w:ascii="Arial" w:hAnsi="Arial" w:cs="Arial"/>
                <w:sz w:val="18"/>
              </w:rPr>
            </w:pPr>
            <w:r w:rsidRPr="003837EB">
              <w:rPr>
                <w:sz w:val="18"/>
              </w:rPr>
              <w:t xml:space="preserve"> </w:t>
            </w:r>
            <w:r w:rsidRPr="003837EB">
              <w:rPr>
                <w:rFonts w:ascii="Arial" w:hAnsi="Arial" w:cs="Arial"/>
                <w:sz w:val="18"/>
              </w:rPr>
              <w:t xml:space="preserve">I. Los apoyos se entregarán preferentemente mediante transferencia electrónica. Para ello, la persona beneficiaria  deberá entregar copia simple del documento emitido por una institución bancaria con una antigüedad no mayor a tres meses, que contenga la cuenta y la clave bancaria estandarizada (CLABE) a su nombre. </w:t>
            </w:r>
          </w:p>
          <w:p w:rsidR="003F331F" w:rsidRPr="003837EB" w:rsidRDefault="003F331F" w:rsidP="00364095">
            <w:pPr>
              <w:jc w:val="both"/>
              <w:rPr>
                <w:sz w:val="18"/>
              </w:rPr>
            </w:pPr>
            <w:r w:rsidRPr="003837EB">
              <w:rPr>
                <w:rFonts w:ascii="Arial" w:hAnsi="Arial" w:cs="Arial"/>
                <w:sz w:val="18"/>
              </w:rPr>
              <w:t xml:space="preserve">Los ejidos y comunidades que no tengan cuenta bancaria podrán designar, a través de su asamblea, a una persona que reciba el apoyo en su nombre. </w:t>
            </w:r>
          </w:p>
        </w:tc>
        <w:tc>
          <w:tcPr>
            <w:tcW w:w="476" w:type="pct"/>
          </w:tcPr>
          <w:p w:rsidR="003F331F" w:rsidRPr="00CF135F" w:rsidRDefault="003F331F" w:rsidP="00D81119">
            <w:pPr>
              <w:pStyle w:val="ROMANOS"/>
              <w:spacing w:line="220" w:lineRule="exact"/>
              <w:ind w:left="0" w:firstLine="0"/>
              <w:rPr>
                <w:rFonts w:eastAsia="Calibri"/>
                <w:sz w:val="16"/>
                <w:lang w:val="es-MX" w:eastAsia="en-US"/>
              </w:rPr>
            </w:pPr>
          </w:p>
        </w:tc>
      </w:tr>
      <w:tr w:rsidR="0064338C" w:rsidRPr="00CF135F" w:rsidTr="00CF135F">
        <w:tc>
          <w:tcPr>
            <w:tcW w:w="1880" w:type="pct"/>
          </w:tcPr>
          <w:p w:rsidR="003F331F" w:rsidRPr="003837EB" w:rsidRDefault="003F331F" w:rsidP="00635EF1">
            <w:pPr>
              <w:pStyle w:val="ROMANOS"/>
              <w:spacing w:line="220" w:lineRule="exact"/>
              <w:ind w:left="0" w:firstLine="0"/>
            </w:pPr>
            <w:r w:rsidRPr="003837EB">
              <w:rPr>
                <w:b/>
              </w:rPr>
              <w:t>II.</w:t>
            </w:r>
            <w:r w:rsidRPr="003837EB">
              <w:rPr>
                <w:b/>
              </w:rPr>
              <w:tab/>
            </w:r>
            <w:r w:rsidRPr="003837EB">
              <w:t>Contratar la asistencia técnica de una persona física o moral que esté inscrita en el Listado de Asesores Técnicos Certificados, y entregar copia del contrato de prestación de servicios establecido en el Anexo 6 de las presentes Reglas, firmado por la persona beneficiaria y la o el asesor técnico certificado;</w:t>
            </w:r>
          </w:p>
        </w:tc>
        <w:tc>
          <w:tcPr>
            <w:tcW w:w="2644" w:type="pct"/>
          </w:tcPr>
          <w:p w:rsidR="003F331F" w:rsidRPr="003837EB" w:rsidRDefault="003F331F" w:rsidP="00364095">
            <w:pPr>
              <w:pStyle w:val="ROMANOS"/>
              <w:spacing w:line="220" w:lineRule="exact"/>
              <w:ind w:left="0" w:firstLine="0"/>
            </w:pPr>
            <w:r w:rsidRPr="003837EB">
              <w:rPr>
                <w:b/>
              </w:rPr>
              <w:t>II.</w:t>
            </w:r>
            <w:r w:rsidRPr="003837EB">
              <w:rPr>
                <w:b/>
              </w:rPr>
              <w:tab/>
            </w:r>
            <w:r w:rsidRPr="003837EB">
              <w:t>Contratar la asistencia técnica de una persona física o moral que esté inscrita en el Listado de Asesores Técnicos Certificados, y entregar copia del contrato de prestación de servicios establecido en el Anexo 6 de las presentes Reglas, firmado por la persona beneficiaria y la o el asesor técnico certificado;</w:t>
            </w:r>
          </w:p>
        </w:tc>
        <w:tc>
          <w:tcPr>
            <w:tcW w:w="476" w:type="pct"/>
          </w:tcPr>
          <w:p w:rsidR="003F331F" w:rsidRPr="00CF135F" w:rsidRDefault="003F331F" w:rsidP="00D81119">
            <w:pPr>
              <w:pStyle w:val="ROMANOS"/>
              <w:spacing w:line="220" w:lineRule="exact"/>
              <w:ind w:left="0" w:firstLine="0"/>
              <w:rPr>
                <w:rFonts w:eastAsia="Calibri"/>
                <w:sz w:val="16"/>
                <w:lang w:val="es-MX" w:eastAsia="en-US"/>
              </w:rPr>
            </w:pPr>
          </w:p>
        </w:tc>
      </w:tr>
      <w:tr w:rsidR="0064338C" w:rsidRPr="00CF135F" w:rsidTr="00CF135F">
        <w:tc>
          <w:tcPr>
            <w:tcW w:w="1880" w:type="pct"/>
          </w:tcPr>
          <w:p w:rsidR="003F331F" w:rsidRPr="003837EB" w:rsidRDefault="003F331F" w:rsidP="00635EF1">
            <w:pPr>
              <w:pStyle w:val="ROMANOS"/>
              <w:spacing w:line="220" w:lineRule="exact"/>
              <w:ind w:left="0" w:firstLine="0"/>
            </w:pPr>
            <w:r w:rsidRPr="003837EB">
              <w:rPr>
                <w:b/>
              </w:rPr>
              <w:t>III.</w:t>
            </w:r>
            <w:r w:rsidRPr="003837EB">
              <w:rPr>
                <w:b/>
              </w:rPr>
              <w:tab/>
            </w:r>
            <w:r w:rsidRPr="003837EB">
              <w:t>Las personas físicas deberán entregar una copia de la Clave Única de Registro de Población (CURP), o bien, obtenerla en las oficinas de la CONAFOR, siempre y cuando sea posible su impresión vía internet;</w:t>
            </w:r>
          </w:p>
        </w:tc>
        <w:tc>
          <w:tcPr>
            <w:tcW w:w="2644" w:type="pct"/>
          </w:tcPr>
          <w:p w:rsidR="003F331F" w:rsidRPr="003837EB" w:rsidRDefault="003F331F" w:rsidP="00364095">
            <w:pPr>
              <w:pStyle w:val="ROMANOS"/>
              <w:spacing w:line="220" w:lineRule="exact"/>
              <w:ind w:left="0" w:firstLine="0"/>
            </w:pPr>
            <w:r w:rsidRPr="003837EB">
              <w:rPr>
                <w:b/>
              </w:rPr>
              <w:t>III.</w:t>
            </w:r>
            <w:r w:rsidRPr="003837EB">
              <w:rPr>
                <w:b/>
              </w:rPr>
              <w:tab/>
            </w:r>
            <w:r w:rsidRPr="003837EB">
              <w:t>Las personas físicas deberán entregar una copia de la Clave Única de Registro de Población (CURP), o bien, obtenerla en las oficinas de la CONAFOR, siempre y cuando sea posible su impresión vía internet;</w:t>
            </w:r>
          </w:p>
        </w:tc>
        <w:tc>
          <w:tcPr>
            <w:tcW w:w="476" w:type="pct"/>
          </w:tcPr>
          <w:p w:rsidR="003F331F" w:rsidRPr="00CF135F" w:rsidRDefault="003F331F" w:rsidP="00D81119">
            <w:pPr>
              <w:pStyle w:val="ROMANOS"/>
              <w:spacing w:line="220" w:lineRule="exact"/>
              <w:ind w:left="0" w:firstLine="0"/>
              <w:rPr>
                <w:rFonts w:eastAsia="Calibri"/>
                <w:sz w:val="16"/>
                <w:lang w:val="es-MX" w:eastAsia="en-US"/>
              </w:rPr>
            </w:pPr>
          </w:p>
        </w:tc>
      </w:tr>
      <w:tr w:rsidR="0064338C" w:rsidRPr="00CF135F" w:rsidTr="00CF135F">
        <w:tc>
          <w:tcPr>
            <w:tcW w:w="1880" w:type="pct"/>
          </w:tcPr>
          <w:p w:rsidR="003F331F" w:rsidRPr="003837EB" w:rsidRDefault="003F331F" w:rsidP="00635EF1">
            <w:pPr>
              <w:pStyle w:val="ROMANOS"/>
              <w:spacing w:line="220" w:lineRule="exact"/>
              <w:ind w:left="0" w:firstLine="0"/>
            </w:pPr>
            <w:r w:rsidRPr="003837EB">
              <w:rPr>
                <w:b/>
              </w:rPr>
              <w:t>IV.</w:t>
            </w:r>
            <w:r w:rsidRPr="003837EB">
              <w:rPr>
                <w:b/>
              </w:rPr>
              <w:tab/>
            </w:r>
            <w:r w:rsidRPr="003837EB">
              <w:t>Entregar el listado de personas beneficiarias directas al momento de la firma del convenio de concertación. El listado deberá contener el nombre de cada uno de las personas beneficiarias directas, género, grupo étnico, domicilio y CURP. Las personas beneficiarias directas son todas las que van a participar y recibir un beneficio del apoyo que se otorga;</w:t>
            </w:r>
          </w:p>
        </w:tc>
        <w:tc>
          <w:tcPr>
            <w:tcW w:w="2644" w:type="pct"/>
          </w:tcPr>
          <w:p w:rsidR="003F331F" w:rsidRPr="003837EB" w:rsidRDefault="003F331F" w:rsidP="00364095">
            <w:pPr>
              <w:pStyle w:val="ROMANOS"/>
              <w:spacing w:line="220" w:lineRule="exact"/>
              <w:ind w:left="0" w:firstLine="0"/>
            </w:pPr>
            <w:r w:rsidRPr="003837EB">
              <w:rPr>
                <w:b/>
              </w:rPr>
              <w:t>IV.</w:t>
            </w:r>
            <w:r w:rsidRPr="003837EB">
              <w:rPr>
                <w:b/>
              </w:rPr>
              <w:tab/>
            </w:r>
            <w:r w:rsidRPr="003837EB">
              <w:t xml:space="preserve">Entregar </w:t>
            </w:r>
            <w:r w:rsidR="005A125B" w:rsidRPr="003837EB">
              <w:rPr>
                <w:color w:val="FF0000"/>
              </w:rPr>
              <w:t xml:space="preserve">a la CONAFOR </w:t>
            </w:r>
            <w:r w:rsidRPr="003837EB">
              <w:t>el listado de personas beneficiarias directas al momento de la firma del convenio de concertación. El listado deberá contener el nombre de cada uno de las personas beneficiarias directas, género, grupo étnico, domicilio y CURP. Las personas beneficiarias directas son todas las que van a participar y recibir un beneficio del apoyo que se otorga;</w:t>
            </w:r>
          </w:p>
        </w:tc>
        <w:tc>
          <w:tcPr>
            <w:tcW w:w="476" w:type="pct"/>
          </w:tcPr>
          <w:p w:rsidR="003F331F" w:rsidRPr="00CF135F" w:rsidRDefault="003F331F" w:rsidP="00D81119">
            <w:pPr>
              <w:pStyle w:val="ROMANOS"/>
              <w:spacing w:line="220" w:lineRule="exact"/>
              <w:ind w:left="0" w:firstLine="0"/>
              <w:rPr>
                <w:rFonts w:eastAsia="Calibri"/>
                <w:sz w:val="16"/>
                <w:lang w:val="es-MX" w:eastAsia="en-US"/>
              </w:rPr>
            </w:pPr>
          </w:p>
        </w:tc>
      </w:tr>
      <w:tr w:rsidR="0064338C" w:rsidRPr="00CF135F" w:rsidTr="00CF135F">
        <w:tc>
          <w:tcPr>
            <w:tcW w:w="1880" w:type="pct"/>
          </w:tcPr>
          <w:p w:rsidR="003F331F" w:rsidRPr="003837EB" w:rsidRDefault="003F331F" w:rsidP="00635EF1">
            <w:pPr>
              <w:pStyle w:val="ROMANOS"/>
              <w:spacing w:line="220" w:lineRule="exact"/>
              <w:ind w:left="0" w:firstLine="0"/>
            </w:pPr>
            <w:r w:rsidRPr="003837EB">
              <w:rPr>
                <w:b/>
              </w:rPr>
              <w:t>V.</w:t>
            </w:r>
            <w:r w:rsidRPr="003837EB">
              <w:rPr>
                <w:b/>
              </w:rPr>
              <w:tab/>
            </w:r>
            <w:r w:rsidRPr="003837EB">
              <w:t>Las personas morales deberán proporcionar su clave de inscripción del Registro Federal de Contribuyentes. Excepcionalmente, los ejidos o comunidades que no estén obligados a inscribirse en el Registro Federal de Contribuyentes, podrán proporcionar la clave expedida por el Padrón e Historial de Núcleos Agrarios (PHINA).</w:t>
            </w:r>
          </w:p>
        </w:tc>
        <w:tc>
          <w:tcPr>
            <w:tcW w:w="2644" w:type="pct"/>
          </w:tcPr>
          <w:p w:rsidR="003F331F" w:rsidRPr="003837EB" w:rsidRDefault="003F331F" w:rsidP="00364095">
            <w:pPr>
              <w:pStyle w:val="ROMANOS"/>
              <w:spacing w:line="220" w:lineRule="exact"/>
              <w:ind w:left="0" w:firstLine="0"/>
            </w:pPr>
            <w:r w:rsidRPr="003837EB">
              <w:rPr>
                <w:b/>
              </w:rPr>
              <w:t>V.</w:t>
            </w:r>
            <w:r w:rsidRPr="003837EB">
              <w:rPr>
                <w:b/>
              </w:rPr>
              <w:tab/>
            </w:r>
            <w:r w:rsidRPr="003837EB">
              <w:t>Las personas morales deberán proporcionar su clave de inscripción del Registro Federal de Contribuyentes. Excepcionalmente, los ejidos o comunidades que no estén obligados a inscribirse en el Registro Federal de Contribuyentes, podrán proporcionar la clave expedida por el Padrón e Historial de Núcleos Agrarios (PHINA).</w:t>
            </w:r>
          </w:p>
        </w:tc>
        <w:tc>
          <w:tcPr>
            <w:tcW w:w="476" w:type="pct"/>
          </w:tcPr>
          <w:p w:rsidR="003F331F" w:rsidRPr="00CF135F" w:rsidRDefault="003F331F" w:rsidP="00D81119">
            <w:pPr>
              <w:pStyle w:val="ROMANOS"/>
              <w:spacing w:line="220" w:lineRule="exact"/>
              <w:ind w:left="0" w:firstLine="0"/>
              <w:rPr>
                <w:rFonts w:eastAsia="Calibri"/>
                <w:sz w:val="16"/>
                <w:lang w:val="es-MX" w:eastAsia="en-US"/>
              </w:rPr>
            </w:pPr>
          </w:p>
        </w:tc>
      </w:tr>
      <w:tr w:rsidR="0064338C" w:rsidRPr="00CF135F" w:rsidTr="00CF135F">
        <w:tc>
          <w:tcPr>
            <w:tcW w:w="1880" w:type="pct"/>
          </w:tcPr>
          <w:p w:rsidR="003F331F" w:rsidRPr="00CF135F" w:rsidRDefault="003F331F" w:rsidP="00635EF1">
            <w:pPr>
              <w:pStyle w:val="Texto"/>
              <w:spacing w:line="220" w:lineRule="exact"/>
              <w:ind w:firstLine="0"/>
              <w:jc w:val="center"/>
              <w:rPr>
                <w:b/>
                <w:sz w:val="16"/>
              </w:rPr>
            </w:pPr>
          </w:p>
        </w:tc>
        <w:tc>
          <w:tcPr>
            <w:tcW w:w="2644" w:type="pct"/>
          </w:tcPr>
          <w:p w:rsidR="003837EB" w:rsidRDefault="00AA2F01" w:rsidP="008C6F28">
            <w:pPr>
              <w:pBdr>
                <w:top w:val="nil"/>
                <w:left w:val="nil"/>
                <w:bottom w:val="nil"/>
                <w:right w:val="nil"/>
                <w:between w:val="nil"/>
              </w:pBdr>
              <w:spacing w:after="90"/>
              <w:jc w:val="both"/>
              <w:rPr>
                <w:rFonts w:ascii="Arial" w:eastAsia="Arial" w:hAnsi="Arial" w:cs="Arial"/>
                <w:b/>
                <w:color w:val="FF0000"/>
                <w:sz w:val="16"/>
                <w:szCs w:val="18"/>
              </w:rPr>
            </w:pPr>
            <w:r>
              <w:rPr>
                <w:rFonts w:ascii="Arial" w:eastAsia="Arial" w:hAnsi="Arial" w:cs="Arial"/>
                <w:b/>
                <w:noProof/>
                <w:color w:val="FF0000"/>
                <w:sz w:val="16"/>
                <w:szCs w:val="18"/>
                <w:lang w:eastAsia="es-MX"/>
              </w:rPr>
              <mc:AlternateContent>
                <mc:Choice Requires="wps">
                  <w:drawing>
                    <wp:anchor distT="0" distB="0" distL="114300" distR="114300" simplePos="0" relativeHeight="251659264" behindDoc="0" locked="0" layoutInCell="1" allowOverlap="1" wp14:anchorId="14FD967B" wp14:editId="5F82B7D6">
                      <wp:simplePos x="0" y="0"/>
                      <wp:positionH relativeFrom="column">
                        <wp:posOffset>-18415</wp:posOffset>
                      </wp:positionH>
                      <wp:positionV relativeFrom="paragraph">
                        <wp:posOffset>635</wp:posOffset>
                      </wp:positionV>
                      <wp:extent cx="3619500" cy="9525"/>
                      <wp:effectExtent l="0" t="0" r="19050" b="28575"/>
                      <wp:wrapNone/>
                      <wp:docPr id="1" name="Conector recto 1"/>
                      <wp:cNvGraphicFramePr/>
                      <a:graphic xmlns:a="http://schemas.openxmlformats.org/drawingml/2006/main">
                        <a:graphicData uri="http://schemas.microsoft.com/office/word/2010/wordprocessingShape">
                          <wps:wsp>
                            <wps:cNvCnPr/>
                            <wps:spPr>
                              <a:xfrm flipV="1">
                                <a:off x="0" y="0"/>
                                <a:ext cx="3619500" cy="9525"/>
                              </a:xfrm>
                              <a:prstGeom prst="line">
                                <a:avLst/>
                              </a:prstGeom>
                              <a:ln>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2288CD1D" id="Conector recto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1.45pt,.05pt" to="283.5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" strokecolor="black [3213]">
                      <v:stroke dashstyle="3 1"/>
                    </v:line>
                  </w:pict>
                </mc:Fallback>
              </mc:AlternateContent>
            </w:r>
          </w:p>
          <w:p w:rsidR="003F331F" w:rsidRPr="00CF135F" w:rsidRDefault="003F331F" w:rsidP="008C6F28">
            <w:pPr>
              <w:pBdr>
                <w:top w:val="nil"/>
                <w:left w:val="nil"/>
                <w:bottom w:val="nil"/>
                <w:right w:val="nil"/>
                <w:between w:val="nil"/>
              </w:pBdr>
              <w:spacing w:after="90"/>
              <w:jc w:val="both"/>
              <w:rPr>
                <w:rFonts w:ascii="Arial" w:eastAsia="Arial" w:hAnsi="Arial" w:cs="Arial"/>
                <w:sz w:val="16"/>
                <w:szCs w:val="18"/>
              </w:rPr>
            </w:pPr>
            <w:r w:rsidRPr="00CF135F">
              <w:rPr>
                <w:rFonts w:ascii="Arial" w:eastAsia="Arial" w:hAnsi="Arial" w:cs="Arial"/>
                <w:b/>
                <w:color w:val="FF0000"/>
                <w:sz w:val="16"/>
                <w:szCs w:val="18"/>
              </w:rPr>
              <w:t>VI.</w:t>
            </w:r>
            <w:r w:rsidRPr="00CF135F">
              <w:rPr>
                <w:rFonts w:ascii="Arial" w:eastAsia="Arial" w:hAnsi="Arial" w:cs="Arial"/>
                <w:color w:val="FF0000"/>
                <w:sz w:val="16"/>
                <w:szCs w:val="18"/>
              </w:rPr>
              <w:t xml:space="preserve">  </w:t>
            </w:r>
            <w:r w:rsidRPr="00CF135F">
              <w:rPr>
                <w:rFonts w:ascii="Arial" w:eastAsia="Arial" w:hAnsi="Arial" w:cs="Arial"/>
                <w:b/>
                <w:color w:val="FF0000"/>
                <w:sz w:val="16"/>
                <w:szCs w:val="18"/>
              </w:rPr>
              <w:t xml:space="preserve">     </w:t>
            </w:r>
            <w:r w:rsidRPr="00CF135F">
              <w:rPr>
                <w:rFonts w:ascii="Arial" w:eastAsia="Arial" w:hAnsi="Arial" w:cs="Arial"/>
                <w:color w:val="FF0000"/>
                <w:sz w:val="16"/>
                <w:szCs w:val="18"/>
              </w:rPr>
              <w:t>Los demás requisitos que se señalen en los anexos técnicos de cada componente.</w:t>
            </w:r>
          </w:p>
        </w:tc>
        <w:tc>
          <w:tcPr>
            <w:tcW w:w="476" w:type="pct"/>
          </w:tcPr>
          <w:p w:rsidR="003F331F" w:rsidRPr="00CF135F" w:rsidRDefault="003F331F" w:rsidP="00D81119">
            <w:pPr>
              <w:pStyle w:val="Texto"/>
              <w:spacing w:line="220" w:lineRule="exact"/>
              <w:ind w:firstLine="0"/>
              <w:rPr>
                <w:rFonts w:eastAsia="Calibri"/>
                <w:sz w:val="16"/>
                <w:szCs w:val="18"/>
                <w:lang w:val="es-MX" w:eastAsia="en-US"/>
              </w:rPr>
            </w:pPr>
            <w:r w:rsidRPr="00CF135F">
              <w:rPr>
                <w:rFonts w:eastAsia="Calibri"/>
                <w:sz w:val="16"/>
                <w:szCs w:val="18"/>
                <w:lang w:val="es-MX" w:eastAsia="en-US"/>
              </w:rPr>
              <w:t>Inclusión de requisitos estipulados en los Anexos Técnicos.</w:t>
            </w:r>
          </w:p>
        </w:tc>
      </w:tr>
      <w:tr w:rsidR="0064338C" w:rsidRPr="0064338C" w:rsidTr="00CF135F">
        <w:tc>
          <w:tcPr>
            <w:tcW w:w="1880" w:type="pct"/>
          </w:tcPr>
          <w:p w:rsidR="003F331F" w:rsidRPr="0064338C" w:rsidRDefault="003F331F" w:rsidP="00635EF1">
            <w:pPr>
              <w:pStyle w:val="Texto"/>
              <w:spacing w:line="220" w:lineRule="exact"/>
              <w:ind w:firstLine="0"/>
              <w:jc w:val="center"/>
              <w:rPr>
                <w:b/>
              </w:rPr>
            </w:pPr>
            <w:r w:rsidRPr="0064338C">
              <w:rPr>
                <w:b/>
              </w:rPr>
              <w:t xml:space="preserve">Capítulo VI. De los derechos y obligaciones </w:t>
            </w:r>
            <w:r w:rsidRPr="0064338C">
              <w:rPr>
                <w:b/>
              </w:rPr>
              <w:lastRenderedPageBreak/>
              <w:t>de las personas beneficiarias</w:t>
            </w:r>
          </w:p>
        </w:tc>
        <w:tc>
          <w:tcPr>
            <w:tcW w:w="2644" w:type="pct"/>
          </w:tcPr>
          <w:p w:rsidR="003F331F" w:rsidRPr="0064338C" w:rsidRDefault="003F331F" w:rsidP="00364095">
            <w:pPr>
              <w:pStyle w:val="Texto"/>
              <w:spacing w:line="220" w:lineRule="exact"/>
              <w:ind w:firstLine="0"/>
              <w:jc w:val="center"/>
              <w:rPr>
                <w:b/>
              </w:rPr>
            </w:pPr>
            <w:r w:rsidRPr="0064338C">
              <w:rPr>
                <w:b/>
              </w:rPr>
              <w:lastRenderedPageBreak/>
              <w:t xml:space="preserve">Capítulo VI. De los derechos y obligaciones de las personas </w:t>
            </w:r>
            <w:r w:rsidRPr="0064338C">
              <w:rPr>
                <w:b/>
              </w:rPr>
              <w:lastRenderedPageBreak/>
              <w:t>beneficiarias</w:t>
            </w:r>
          </w:p>
        </w:tc>
        <w:tc>
          <w:tcPr>
            <w:tcW w:w="476" w:type="pct"/>
          </w:tcPr>
          <w:p w:rsidR="003F331F" w:rsidRPr="0064338C" w:rsidRDefault="003F331F" w:rsidP="00D81119">
            <w:pPr>
              <w:pStyle w:val="Texto"/>
              <w:spacing w:line="220"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spacing w:line="220" w:lineRule="exact"/>
              <w:ind w:firstLine="0"/>
            </w:pPr>
            <w:r w:rsidRPr="0064338C">
              <w:rPr>
                <w:b/>
              </w:rPr>
              <w:lastRenderedPageBreak/>
              <w:t>Artículo 26.</w:t>
            </w:r>
            <w:r w:rsidRPr="0064338C">
              <w:t xml:space="preserve"> Son derechos de las personas beneficiarias:</w:t>
            </w:r>
          </w:p>
        </w:tc>
        <w:tc>
          <w:tcPr>
            <w:tcW w:w="2644" w:type="pct"/>
          </w:tcPr>
          <w:p w:rsidR="003F331F" w:rsidRPr="0064338C" w:rsidRDefault="003F331F" w:rsidP="00364095">
            <w:pPr>
              <w:pStyle w:val="Texto"/>
              <w:spacing w:line="220" w:lineRule="exact"/>
              <w:ind w:firstLine="0"/>
            </w:pPr>
            <w:r w:rsidRPr="0064338C">
              <w:rPr>
                <w:b/>
              </w:rPr>
              <w:t>Artículo 26.</w:t>
            </w:r>
            <w:r w:rsidRPr="0064338C">
              <w:t xml:space="preserve"> Son derechos de las personas beneficiarias:</w:t>
            </w:r>
          </w:p>
        </w:tc>
        <w:tc>
          <w:tcPr>
            <w:tcW w:w="476" w:type="pct"/>
          </w:tcPr>
          <w:p w:rsidR="003F331F" w:rsidRPr="0064338C" w:rsidRDefault="003F331F" w:rsidP="00D81119">
            <w:pPr>
              <w:pStyle w:val="Texto"/>
              <w:spacing w:line="220"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ROMANOS"/>
              <w:spacing w:line="220" w:lineRule="exact"/>
              <w:ind w:left="0" w:firstLine="0"/>
            </w:pPr>
            <w:r w:rsidRPr="0064338C">
              <w:rPr>
                <w:b/>
              </w:rPr>
              <w:t>I.</w:t>
            </w:r>
            <w:r w:rsidRPr="0064338C">
              <w:rPr>
                <w:b/>
              </w:rPr>
              <w:tab/>
            </w:r>
            <w:r w:rsidRPr="0064338C">
              <w:t>Recibir los apoyos mediante transferencia electrónica bancaria en la cuenta que para ello especifiquen;</w:t>
            </w:r>
          </w:p>
        </w:tc>
        <w:tc>
          <w:tcPr>
            <w:tcW w:w="2644" w:type="pct"/>
          </w:tcPr>
          <w:p w:rsidR="003F331F" w:rsidRPr="0064338C" w:rsidRDefault="003F331F" w:rsidP="00364095">
            <w:pPr>
              <w:pStyle w:val="ROMANOS"/>
              <w:spacing w:line="220" w:lineRule="exact"/>
              <w:ind w:left="0" w:firstLine="0"/>
            </w:pPr>
            <w:r w:rsidRPr="0064338C">
              <w:rPr>
                <w:b/>
              </w:rPr>
              <w:t>I.</w:t>
            </w:r>
            <w:r w:rsidRPr="0064338C">
              <w:rPr>
                <w:b/>
              </w:rPr>
              <w:tab/>
            </w:r>
            <w:r w:rsidRPr="0064338C">
              <w:t>Recibir los apoyos mediante transferencia electrónica bancaria en la cuenta que para ello especifiquen;</w:t>
            </w:r>
          </w:p>
        </w:tc>
        <w:tc>
          <w:tcPr>
            <w:tcW w:w="476" w:type="pct"/>
          </w:tcPr>
          <w:p w:rsidR="003F331F" w:rsidRPr="0064338C" w:rsidRDefault="003F331F" w:rsidP="00D81119">
            <w:pPr>
              <w:pStyle w:val="ROMANOS"/>
              <w:spacing w:line="220"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20" w:lineRule="exact"/>
              <w:ind w:left="0" w:firstLine="0"/>
            </w:pPr>
            <w:r w:rsidRPr="0064338C">
              <w:rPr>
                <w:b/>
              </w:rPr>
              <w:t>II.</w:t>
            </w:r>
            <w:r w:rsidRPr="0064338C">
              <w:rPr>
                <w:b/>
              </w:rPr>
              <w:tab/>
            </w:r>
            <w:r w:rsidRPr="0064338C">
              <w:t>Recibir la asesoría y la información necesaria respecto a la aplicación de estas Reglas;</w:t>
            </w:r>
          </w:p>
        </w:tc>
        <w:tc>
          <w:tcPr>
            <w:tcW w:w="2644" w:type="pct"/>
          </w:tcPr>
          <w:p w:rsidR="003F331F" w:rsidRPr="0064338C" w:rsidRDefault="003F331F" w:rsidP="00364095">
            <w:pPr>
              <w:pStyle w:val="ROMANOS"/>
              <w:spacing w:line="220" w:lineRule="exact"/>
              <w:ind w:left="0" w:firstLine="0"/>
            </w:pPr>
            <w:r w:rsidRPr="0064338C">
              <w:rPr>
                <w:b/>
              </w:rPr>
              <w:t>II.</w:t>
            </w:r>
            <w:r w:rsidRPr="0064338C">
              <w:rPr>
                <w:b/>
              </w:rPr>
              <w:tab/>
            </w:r>
            <w:r w:rsidRPr="0064338C">
              <w:t>Recibir la asesoría y la información necesaria respecto a la aplicación de estas Reglas;</w:t>
            </w:r>
          </w:p>
        </w:tc>
        <w:tc>
          <w:tcPr>
            <w:tcW w:w="476" w:type="pct"/>
          </w:tcPr>
          <w:p w:rsidR="003F331F" w:rsidRPr="0064338C" w:rsidRDefault="003F331F" w:rsidP="00D81119">
            <w:pPr>
              <w:pStyle w:val="ROMANOS"/>
              <w:spacing w:line="220"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20" w:lineRule="exact"/>
              <w:ind w:left="0" w:firstLine="0"/>
            </w:pPr>
            <w:r w:rsidRPr="0064338C">
              <w:rPr>
                <w:b/>
              </w:rPr>
              <w:t>III.</w:t>
            </w:r>
            <w:r w:rsidRPr="0064338C">
              <w:rPr>
                <w:b/>
              </w:rPr>
              <w:tab/>
            </w:r>
            <w:r w:rsidRPr="0064338C">
              <w:t>Recibir información y capacitación de forma gratuita sobre los derechos y obligaciones que como personas beneficiarias han adquirido, en el día y lugar que establezca la CONAFOR;</w:t>
            </w:r>
          </w:p>
        </w:tc>
        <w:tc>
          <w:tcPr>
            <w:tcW w:w="2644" w:type="pct"/>
          </w:tcPr>
          <w:p w:rsidR="003F331F" w:rsidRPr="0064338C" w:rsidRDefault="003F331F" w:rsidP="00364095">
            <w:pPr>
              <w:pStyle w:val="ROMANOS"/>
              <w:spacing w:line="220" w:lineRule="exact"/>
              <w:ind w:left="0" w:firstLine="0"/>
            </w:pPr>
            <w:r w:rsidRPr="0064338C">
              <w:rPr>
                <w:b/>
              </w:rPr>
              <w:t>III.</w:t>
            </w:r>
            <w:r w:rsidRPr="0064338C">
              <w:rPr>
                <w:b/>
              </w:rPr>
              <w:tab/>
            </w:r>
            <w:r w:rsidRPr="0064338C">
              <w:t>Recibir información y capacitación de forma gratuita sobre los derechos y obligaciones que como personas beneficiarias han adquirido, en el día y lugar que establezca la CONAFOR;</w:t>
            </w:r>
          </w:p>
        </w:tc>
        <w:tc>
          <w:tcPr>
            <w:tcW w:w="476" w:type="pct"/>
          </w:tcPr>
          <w:p w:rsidR="003F331F" w:rsidRPr="0064338C" w:rsidRDefault="003F331F" w:rsidP="00D81119">
            <w:pPr>
              <w:pStyle w:val="ROMANOS"/>
              <w:spacing w:line="220"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20" w:lineRule="exact"/>
              <w:ind w:left="0" w:firstLine="0"/>
            </w:pPr>
            <w:r w:rsidRPr="0064338C">
              <w:rPr>
                <w:b/>
              </w:rPr>
              <w:t>IV.</w:t>
            </w:r>
            <w:r w:rsidRPr="0064338C">
              <w:rPr>
                <w:b/>
              </w:rPr>
              <w:tab/>
            </w:r>
            <w:r w:rsidRPr="0064338C">
              <w:t>Recibir con oportunidad los recursos que les haya asignado la CONAFOR;</w:t>
            </w:r>
          </w:p>
        </w:tc>
        <w:tc>
          <w:tcPr>
            <w:tcW w:w="2644" w:type="pct"/>
          </w:tcPr>
          <w:p w:rsidR="003F331F" w:rsidRPr="0064338C" w:rsidRDefault="003F331F" w:rsidP="00364095">
            <w:pPr>
              <w:pStyle w:val="ROMANOS"/>
              <w:spacing w:line="220" w:lineRule="exact"/>
              <w:ind w:left="0" w:firstLine="0"/>
            </w:pPr>
            <w:r w:rsidRPr="0064338C">
              <w:rPr>
                <w:b/>
              </w:rPr>
              <w:t>IV.</w:t>
            </w:r>
            <w:r w:rsidRPr="0064338C">
              <w:rPr>
                <w:b/>
              </w:rPr>
              <w:tab/>
            </w:r>
            <w:r w:rsidRPr="0064338C">
              <w:t>Recibir con oportunidad los recursos que les haya asignado la CONAFOR;</w:t>
            </w:r>
          </w:p>
        </w:tc>
        <w:tc>
          <w:tcPr>
            <w:tcW w:w="476" w:type="pct"/>
          </w:tcPr>
          <w:p w:rsidR="003F331F" w:rsidRPr="0064338C" w:rsidRDefault="003F331F" w:rsidP="00D81119">
            <w:pPr>
              <w:pStyle w:val="ROMANOS"/>
              <w:spacing w:line="220"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20" w:lineRule="exact"/>
              <w:ind w:left="0" w:firstLine="0"/>
              <w:rPr>
                <w:b/>
              </w:rPr>
            </w:pPr>
          </w:p>
        </w:tc>
        <w:tc>
          <w:tcPr>
            <w:tcW w:w="2644" w:type="pct"/>
          </w:tcPr>
          <w:p w:rsidR="003F331F" w:rsidRPr="0064338C" w:rsidRDefault="003F331F" w:rsidP="00181882">
            <w:pPr>
              <w:pStyle w:val="ROMANOS"/>
              <w:spacing w:line="220" w:lineRule="exact"/>
              <w:ind w:left="0" w:firstLine="0"/>
              <w:rPr>
                <w:rFonts w:eastAsia="Calibri"/>
                <w:lang w:val="es-MX" w:eastAsia="en-US"/>
              </w:rPr>
            </w:pPr>
            <w:r w:rsidRPr="004A7E55">
              <w:rPr>
                <w:rFonts w:eastAsia="Calibri"/>
                <w:color w:val="FF0000"/>
                <w:lang w:val="es-MX" w:eastAsia="en-US"/>
              </w:rPr>
              <w:t xml:space="preserve">V. </w:t>
            </w:r>
            <w:r w:rsidR="00F04D03" w:rsidRPr="0064338C">
              <w:rPr>
                <w:b/>
              </w:rPr>
              <w:tab/>
            </w:r>
            <w:r w:rsidRPr="004A7E55">
              <w:rPr>
                <w:rFonts w:eastAsia="Arial"/>
                <w:color w:val="FF0000"/>
              </w:rPr>
              <w:t xml:space="preserve">Rescindir el contrato de prestación de servicios técnicos cuando la persona </w:t>
            </w:r>
            <w:r w:rsidR="00EC6E3F">
              <w:rPr>
                <w:rFonts w:eastAsia="Arial"/>
                <w:color w:val="FF0000"/>
              </w:rPr>
              <w:t xml:space="preserve">asesora </w:t>
            </w:r>
            <w:r w:rsidRPr="004A7E55">
              <w:rPr>
                <w:rFonts w:eastAsia="Arial"/>
                <w:color w:val="FF0000"/>
              </w:rPr>
              <w:t>técnica certificada, no da cumplimiento a las obligaciones contraídas con la persona beneficiaria.</w:t>
            </w:r>
          </w:p>
        </w:tc>
        <w:tc>
          <w:tcPr>
            <w:tcW w:w="476" w:type="pct"/>
          </w:tcPr>
          <w:p w:rsidR="003F331F" w:rsidRPr="0064338C" w:rsidRDefault="003F331F" w:rsidP="00D81119">
            <w:pPr>
              <w:pStyle w:val="ROMANOS"/>
              <w:spacing w:line="220" w:lineRule="exact"/>
              <w:ind w:left="0" w:firstLine="0"/>
              <w:rPr>
                <w:rFonts w:eastAsia="Calibri"/>
                <w:lang w:val="es-MX" w:eastAsia="en-US"/>
              </w:rPr>
            </w:pPr>
            <w:r w:rsidRPr="0064338C">
              <w:rPr>
                <w:rFonts w:eastAsia="Calibri"/>
                <w:lang w:val="es-MX" w:eastAsia="en-US"/>
              </w:rPr>
              <w:t xml:space="preserve">Inclusión de un derecho para las personas beneficiarias hacia las personas que brindan los servicios de asesoría técnica. </w:t>
            </w:r>
          </w:p>
        </w:tc>
      </w:tr>
      <w:tr w:rsidR="0064338C" w:rsidRPr="0064338C" w:rsidTr="00CF135F">
        <w:tc>
          <w:tcPr>
            <w:tcW w:w="1880" w:type="pct"/>
          </w:tcPr>
          <w:p w:rsidR="003F331F" w:rsidRPr="0064338C" w:rsidRDefault="003F331F" w:rsidP="00635EF1">
            <w:pPr>
              <w:pStyle w:val="ROMANOS"/>
              <w:spacing w:line="220" w:lineRule="exact"/>
              <w:ind w:left="0" w:firstLine="0"/>
            </w:pPr>
            <w:r w:rsidRPr="0064338C">
              <w:rPr>
                <w:b/>
              </w:rPr>
              <w:t>V.</w:t>
            </w:r>
            <w:r w:rsidRPr="0064338C">
              <w:rPr>
                <w:b/>
              </w:rPr>
              <w:tab/>
            </w:r>
            <w:r w:rsidRPr="0064338C">
              <w:t>Los demás que se señalen en estas Reglas y sus anexos.</w:t>
            </w:r>
          </w:p>
        </w:tc>
        <w:tc>
          <w:tcPr>
            <w:tcW w:w="2644" w:type="pct"/>
          </w:tcPr>
          <w:p w:rsidR="003F331F" w:rsidRPr="0064338C" w:rsidRDefault="003F331F" w:rsidP="00D81119">
            <w:pPr>
              <w:pStyle w:val="ROMANOS"/>
              <w:spacing w:line="220" w:lineRule="exact"/>
              <w:ind w:left="0" w:firstLine="0"/>
              <w:rPr>
                <w:rFonts w:eastAsia="Calibri"/>
                <w:lang w:val="es-MX" w:eastAsia="en-US"/>
              </w:rPr>
            </w:pPr>
            <w:r w:rsidRPr="0064338C">
              <w:rPr>
                <w:b/>
              </w:rPr>
              <w:t>V</w:t>
            </w:r>
            <w:r w:rsidRPr="004A7E55">
              <w:rPr>
                <w:b/>
                <w:color w:val="FF0000"/>
              </w:rPr>
              <w:t>I</w:t>
            </w:r>
            <w:r w:rsidRPr="0064338C">
              <w:rPr>
                <w:b/>
              </w:rPr>
              <w:t>.</w:t>
            </w:r>
            <w:r w:rsidRPr="0064338C">
              <w:rPr>
                <w:b/>
              </w:rPr>
              <w:tab/>
            </w:r>
            <w:r w:rsidRPr="0064338C">
              <w:t>Los demás que se señalen en estas Reglas y sus anexos.</w:t>
            </w:r>
          </w:p>
        </w:tc>
        <w:tc>
          <w:tcPr>
            <w:tcW w:w="476" w:type="pct"/>
          </w:tcPr>
          <w:p w:rsidR="003F331F" w:rsidRPr="0064338C" w:rsidRDefault="003F331F" w:rsidP="0051383F">
            <w:pPr>
              <w:pStyle w:val="ROMANOS"/>
              <w:spacing w:line="220" w:lineRule="exact"/>
              <w:ind w:left="0" w:firstLine="0"/>
              <w:rPr>
                <w:rFonts w:eastAsia="Calibri"/>
                <w:lang w:val="es-MX" w:eastAsia="en-US"/>
              </w:rPr>
            </w:pPr>
            <w:r w:rsidRPr="0064338C">
              <w:rPr>
                <w:rFonts w:eastAsia="Calibri"/>
                <w:lang w:val="es-MX" w:eastAsia="en-US"/>
              </w:rPr>
              <w:t>Adecuación de numeración.</w:t>
            </w:r>
          </w:p>
        </w:tc>
      </w:tr>
      <w:tr w:rsidR="0064338C" w:rsidRPr="0064338C" w:rsidTr="00CF135F">
        <w:tc>
          <w:tcPr>
            <w:tcW w:w="1880" w:type="pct"/>
          </w:tcPr>
          <w:p w:rsidR="003F331F" w:rsidRPr="0064338C" w:rsidRDefault="003F331F" w:rsidP="00635EF1">
            <w:pPr>
              <w:pStyle w:val="Texto"/>
              <w:spacing w:line="220" w:lineRule="exact"/>
              <w:ind w:firstLine="0"/>
            </w:pPr>
            <w:r w:rsidRPr="0064338C">
              <w:rPr>
                <w:b/>
              </w:rPr>
              <w:t>Artículo 27.</w:t>
            </w:r>
            <w:r w:rsidRPr="0064338C">
              <w:t xml:space="preserve"> Son obligaciones de las personas beneficiarias las siguientes:</w:t>
            </w:r>
          </w:p>
        </w:tc>
        <w:tc>
          <w:tcPr>
            <w:tcW w:w="2644" w:type="pct"/>
          </w:tcPr>
          <w:p w:rsidR="003F331F" w:rsidRPr="0064338C" w:rsidRDefault="003F331F" w:rsidP="00364095">
            <w:pPr>
              <w:pStyle w:val="Texto"/>
              <w:spacing w:line="220" w:lineRule="exact"/>
              <w:ind w:firstLine="0"/>
            </w:pPr>
            <w:r w:rsidRPr="0064338C">
              <w:rPr>
                <w:b/>
              </w:rPr>
              <w:t>Artículo 27.</w:t>
            </w:r>
            <w:r w:rsidRPr="0064338C">
              <w:t xml:space="preserve"> Son obligaciones de las personas beneficiarias las siguientes:</w:t>
            </w:r>
          </w:p>
        </w:tc>
        <w:tc>
          <w:tcPr>
            <w:tcW w:w="476" w:type="pct"/>
          </w:tcPr>
          <w:p w:rsidR="003F331F" w:rsidRPr="0064338C" w:rsidRDefault="003F331F" w:rsidP="00D81119">
            <w:pPr>
              <w:pStyle w:val="Texto"/>
              <w:spacing w:line="220"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B929BA">
            <w:pPr>
              <w:pStyle w:val="ROMANOS"/>
              <w:spacing w:line="220" w:lineRule="exact"/>
              <w:ind w:left="0" w:firstLine="0"/>
            </w:pPr>
            <w:r w:rsidRPr="0064338C">
              <w:rPr>
                <w:b/>
              </w:rPr>
              <w:t>I.</w:t>
            </w:r>
            <w:r w:rsidRPr="0064338C">
              <w:rPr>
                <w:b/>
              </w:rPr>
              <w:tab/>
            </w:r>
            <w:r w:rsidRPr="0064338C">
              <w:t>Asistir al lugar designado por la CONAFOR para recibir, por única ocasión y de forma totalmente gratuita, la capacitación o información sobre los derechos y obligaciones que adquiere como persona beneficiaria, de conformidad con lo señalado por estas Reglas. Los lugares de capacitación se darán a conocer en la publicación de resultados de la asignación de apoyos;</w:t>
            </w:r>
          </w:p>
        </w:tc>
        <w:tc>
          <w:tcPr>
            <w:tcW w:w="2644" w:type="pct"/>
          </w:tcPr>
          <w:p w:rsidR="003F331F" w:rsidRPr="0064338C" w:rsidRDefault="003F331F" w:rsidP="00364095">
            <w:pPr>
              <w:pStyle w:val="ROMANOS"/>
              <w:spacing w:line="220" w:lineRule="exact"/>
              <w:ind w:left="0" w:firstLine="0"/>
            </w:pPr>
            <w:r w:rsidRPr="0064338C">
              <w:rPr>
                <w:b/>
              </w:rPr>
              <w:t>I.</w:t>
            </w:r>
            <w:r w:rsidRPr="0064338C">
              <w:rPr>
                <w:b/>
              </w:rPr>
              <w:tab/>
            </w:r>
            <w:r w:rsidRPr="0064338C">
              <w:t>Asistir al lugar designado por la CONAFOR para recibir, por única ocasión y de forma totalmente gratuita, la capacitación o información sobre los derechos y obligaciones que adquiere como persona beneficiaria, de conformidad con lo señalado por estas Reglas. Los lugares de capacitación se darán a conocer en la publicación de resultados de la asignación de apoyos;</w:t>
            </w:r>
          </w:p>
        </w:tc>
        <w:tc>
          <w:tcPr>
            <w:tcW w:w="476" w:type="pct"/>
          </w:tcPr>
          <w:p w:rsidR="003F331F" w:rsidRPr="0064338C" w:rsidRDefault="003F331F" w:rsidP="00D81119">
            <w:pPr>
              <w:pStyle w:val="ROMANOS"/>
              <w:spacing w:line="220"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20" w:lineRule="exact"/>
              <w:ind w:left="0" w:firstLine="0"/>
            </w:pPr>
            <w:r w:rsidRPr="0064338C">
              <w:rPr>
                <w:b/>
              </w:rPr>
              <w:t>II.</w:t>
            </w:r>
            <w:r w:rsidRPr="0064338C">
              <w:rPr>
                <w:b/>
              </w:rPr>
              <w:tab/>
            </w:r>
            <w:r w:rsidRPr="0064338C">
              <w:t xml:space="preserve">Contratar la asistencia técnica de una persona física o moral que esté inscrita en el Listado de Asesores Técnicos Certificados. La contratación deberá realizarla mediante la firma del contrato  de prestación de servicios establecido en el Anexo 6 de las presentes Reglas, que deberá contener los honorarios establecidos en los criterios de ejecución de </w:t>
            </w:r>
            <w:r w:rsidRPr="0064338C">
              <w:lastRenderedPageBreak/>
              <w:t>cada concepto o modalidad de apoyo y los productos esperados;</w:t>
            </w:r>
          </w:p>
        </w:tc>
        <w:tc>
          <w:tcPr>
            <w:tcW w:w="2644" w:type="pct"/>
          </w:tcPr>
          <w:p w:rsidR="003F331F" w:rsidRPr="0064338C" w:rsidRDefault="003F331F" w:rsidP="00364095">
            <w:pPr>
              <w:pStyle w:val="ROMANOS"/>
              <w:spacing w:line="220" w:lineRule="exact"/>
              <w:ind w:left="0" w:firstLine="0"/>
            </w:pPr>
            <w:r w:rsidRPr="0064338C">
              <w:rPr>
                <w:b/>
              </w:rPr>
              <w:lastRenderedPageBreak/>
              <w:t>II.</w:t>
            </w:r>
            <w:r w:rsidRPr="0064338C">
              <w:rPr>
                <w:b/>
              </w:rPr>
              <w:tab/>
            </w:r>
            <w:r w:rsidRPr="0064338C">
              <w:t>Contratar la asistencia técnica de una persona física o moral que esté inscrita en el Listado de Asesores Técnicos Certificados. La contratación deberá realizarla mediante la firma del contrato  de prestación de servicios establecido en el Anexo 6 de las presentes Reglas, que deberá contener los honorarios establecidos en los criterios de ejecución de cada concepto o modalidad de apoyo y los productos esperados;</w:t>
            </w:r>
          </w:p>
        </w:tc>
        <w:tc>
          <w:tcPr>
            <w:tcW w:w="476" w:type="pct"/>
          </w:tcPr>
          <w:p w:rsidR="003F331F" w:rsidRPr="0064338C" w:rsidRDefault="003F331F" w:rsidP="00D81119">
            <w:pPr>
              <w:pStyle w:val="ROMANOS"/>
              <w:spacing w:line="220"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20" w:lineRule="exact"/>
              <w:ind w:left="0" w:firstLine="0"/>
            </w:pPr>
            <w:r w:rsidRPr="0064338C">
              <w:rPr>
                <w:b/>
              </w:rPr>
              <w:lastRenderedPageBreak/>
              <w:t>III.</w:t>
            </w:r>
            <w:r w:rsidRPr="0064338C">
              <w:rPr>
                <w:b/>
              </w:rPr>
              <w:tab/>
            </w:r>
            <w:r w:rsidRPr="0064338C">
              <w:t>Conservar en su poder por un periodo de 5 años los documentos que comprueben los resultados de las actividades realizadas y la aplicación de los recursos otorgados para la ejecución del apoyo;</w:t>
            </w:r>
          </w:p>
        </w:tc>
        <w:tc>
          <w:tcPr>
            <w:tcW w:w="2644" w:type="pct"/>
          </w:tcPr>
          <w:p w:rsidR="003F331F" w:rsidRPr="0064338C" w:rsidRDefault="003F331F" w:rsidP="00364095">
            <w:pPr>
              <w:pStyle w:val="ROMANOS"/>
              <w:spacing w:line="220" w:lineRule="exact"/>
              <w:ind w:left="0" w:firstLine="0"/>
            </w:pPr>
            <w:r w:rsidRPr="0064338C">
              <w:rPr>
                <w:b/>
              </w:rPr>
              <w:t>III.</w:t>
            </w:r>
            <w:r w:rsidRPr="0064338C">
              <w:rPr>
                <w:b/>
              </w:rPr>
              <w:tab/>
            </w:r>
            <w:r w:rsidRPr="0064338C">
              <w:t>Conservar en su poder por un periodo de 5 años los documentos que comprueben los resultados de las actividades realizadas y la aplicación de los recursos otorgados para la ejecución del apoyo;</w:t>
            </w:r>
          </w:p>
        </w:tc>
        <w:tc>
          <w:tcPr>
            <w:tcW w:w="476" w:type="pct"/>
          </w:tcPr>
          <w:p w:rsidR="003F331F" w:rsidRPr="0064338C" w:rsidRDefault="003F331F" w:rsidP="00D81119">
            <w:pPr>
              <w:pStyle w:val="ROMANOS"/>
              <w:spacing w:line="220"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20" w:lineRule="exact"/>
              <w:ind w:left="0" w:firstLine="0"/>
            </w:pPr>
            <w:r w:rsidRPr="0064338C">
              <w:rPr>
                <w:b/>
              </w:rPr>
              <w:t>IV.</w:t>
            </w:r>
            <w:r w:rsidRPr="0064338C">
              <w:rPr>
                <w:b/>
              </w:rPr>
              <w:tab/>
            </w:r>
            <w:r w:rsidRPr="0064338C">
              <w:t>Cumplir con lo establecido en estas Reglas, los términos, condiciones y plazos que dieron origen a su elección como persona beneficiaria y las demás normas, disposiciones legales e instrumentos jurídicos que publicadas en el Diario Oficial de la Federación o en la página de internet de la CONAFOR sean aplicables a las actividades que se deberán realizar de conformidad a estas Reglas;</w:t>
            </w:r>
          </w:p>
        </w:tc>
        <w:tc>
          <w:tcPr>
            <w:tcW w:w="2644" w:type="pct"/>
          </w:tcPr>
          <w:p w:rsidR="003F331F" w:rsidRPr="0064338C" w:rsidRDefault="003F331F" w:rsidP="00364095">
            <w:pPr>
              <w:pStyle w:val="ROMANOS"/>
              <w:spacing w:line="220" w:lineRule="exact"/>
              <w:ind w:left="0" w:firstLine="0"/>
            </w:pPr>
            <w:r w:rsidRPr="0064338C">
              <w:rPr>
                <w:b/>
              </w:rPr>
              <w:t>IV.</w:t>
            </w:r>
            <w:r w:rsidRPr="0064338C">
              <w:rPr>
                <w:b/>
              </w:rPr>
              <w:tab/>
            </w:r>
            <w:r w:rsidRPr="0064338C">
              <w:t>Cumplir con lo establecido en estas Reglas, los términos, condiciones y plazos que dieron origen a su elección como persona beneficiaria y las demás normas, disposiciones legales e instrumentos jurídicos que publicadas en el Diario Oficial de la Federación o en la página de internet de la CONAFOR sean aplicables a las actividades que se deberán realizar de conformidad a estas Reglas;</w:t>
            </w:r>
          </w:p>
        </w:tc>
        <w:tc>
          <w:tcPr>
            <w:tcW w:w="476" w:type="pct"/>
          </w:tcPr>
          <w:p w:rsidR="003F331F" w:rsidRPr="0064338C" w:rsidRDefault="003F331F" w:rsidP="00D81119">
            <w:pPr>
              <w:pStyle w:val="ROMANOS"/>
              <w:spacing w:line="220"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20" w:lineRule="exact"/>
              <w:ind w:left="0" w:firstLine="0"/>
            </w:pPr>
            <w:r w:rsidRPr="0064338C">
              <w:rPr>
                <w:b/>
              </w:rPr>
              <w:t>V.</w:t>
            </w:r>
            <w:r w:rsidRPr="0064338C">
              <w:rPr>
                <w:b/>
              </w:rPr>
              <w:tab/>
            </w:r>
            <w:r w:rsidRPr="0064338C">
              <w:t>Aceptar la realización de auditorías y supervisiones ordenadas por las autoridades competentes y de evaluaciones externas, durante la ejecución del proyecto y hasta por un periodo de 5 años después de haberlo finiquitado con el fin de supervisar la correcta aplicación de los apoyos otorgados; el cumplimiento de las cláusulas establecidas en el convenio de concertación y las disposiciones legales y reglamentarias aplicables. En aquellos casos en los que no se haya efectuado la supervisión por parte de la CONAFOR, será responsabilidad de la persona beneficiaria ejecutar el apoyo en los términos que le fue otorgado y de acuerdo a lo establecido en el convenio de concertación;</w:t>
            </w:r>
          </w:p>
        </w:tc>
        <w:tc>
          <w:tcPr>
            <w:tcW w:w="2644" w:type="pct"/>
          </w:tcPr>
          <w:p w:rsidR="003F331F" w:rsidRPr="0064338C" w:rsidRDefault="003F331F" w:rsidP="00364095">
            <w:pPr>
              <w:pStyle w:val="ROMANOS"/>
              <w:spacing w:line="220" w:lineRule="exact"/>
              <w:ind w:left="0" w:firstLine="0"/>
            </w:pPr>
            <w:r w:rsidRPr="0064338C">
              <w:rPr>
                <w:b/>
              </w:rPr>
              <w:t>V.</w:t>
            </w:r>
            <w:r w:rsidRPr="0064338C">
              <w:rPr>
                <w:b/>
              </w:rPr>
              <w:tab/>
            </w:r>
            <w:r w:rsidRPr="0064338C">
              <w:t>Aceptar la realización de auditorías y supervisiones ordenadas por las autoridades competentes y de evaluaciones externas, durante la ejecución del proyecto y hasta por un periodo de 5 años después de haberlo finiquitado con el fin de supervisar la correcta aplicación de los apoyos otorgados; el cumplimiento de las cláusulas establecidas en el convenio de concertación y las disposiciones legales y reglamentarias aplicables. En aquellos casos en los que no se haya efectuado la supervisión por parte de la CONAFOR, será responsabilidad de la persona beneficiaria ejecutar el apoyo en los términos que le fue otorgado y de acuerdo a lo establecido en el convenio de concertación;</w:t>
            </w:r>
          </w:p>
        </w:tc>
        <w:tc>
          <w:tcPr>
            <w:tcW w:w="476" w:type="pct"/>
          </w:tcPr>
          <w:p w:rsidR="003F331F" w:rsidRPr="0064338C" w:rsidRDefault="003F331F" w:rsidP="00D81119">
            <w:pPr>
              <w:pStyle w:val="ROMANOS"/>
              <w:spacing w:line="220"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27" w:lineRule="exact"/>
              <w:ind w:left="0" w:firstLine="0"/>
            </w:pPr>
            <w:r w:rsidRPr="0064338C">
              <w:rPr>
                <w:b/>
              </w:rPr>
              <w:t>VI.</w:t>
            </w:r>
            <w:r w:rsidRPr="0064338C">
              <w:rPr>
                <w:b/>
              </w:rPr>
              <w:tab/>
            </w:r>
            <w:r w:rsidRPr="0064338C">
              <w:t>Destinar los apoyos obtenidos al cumplimiento de las acciones y fines para los que fueron otorgados;</w:t>
            </w:r>
          </w:p>
        </w:tc>
        <w:tc>
          <w:tcPr>
            <w:tcW w:w="2644" w:type="pct"/>
          </w:tcPr>
          <w:p w:rsidR="003F331F" w:rsidRPr="0064338C" w:rsidRDefault="003F331F" w:rsidP="00364095">
            <w:pPr>
              <w:pStyle w:val="ROMANOS"/>
              <w:spacing w:line="227" w:lineRule="exact"/>
              <w:ind w:left="0" w:firstLine="0"/>
            </w:pPr>
            <w:r w:rsidRPr="0064338C">
              <w:rPr>
                <w:b/>
              </w:rPr>
              <w:t>VI.</w:t>
            </w:r>
            <w:r w:rsidRPr="0064338C">
              <w:rPr>
                <w:b/>
              </w:rPr>
              <w:tab/>
            </w:r>
            <w:r w:rsidRPr="0064338C">
              <w:t>Destinar los apoyos obtenidos al cumplimiento de las acciones y fines para los que fueron otorgados;</w:t>
            </w:r>
          </w:p>
        </w:tc>
        <w:tc>
          <w:tcPr>
            <w:tcW w:w="476" w:type="pct"/>
          </w:tcPr>
          <w:p w:rsidR="003F331F" w:rsidRPr="0064338C" w:rsidRDefault="003F331F" w:rsidP="00D81119">
            <w:pPr>
              <w:pStyle w:val="ROMANOS"/>
              <w:spacing w:line="227"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27" w:lineRule="exact"/>
              <w:ind w:left="0" w:firstLine="0"/>
            </w:pPr>
            <w:r w:rsidRPr="0064338C">
              <w:rPr>
                <w:b/>
              </w:rPr>
              <w:t>VII.</w:t>
            </w:r>
            <w:r w:rsidRPr="0064338C">
              <w:rPr>
                <w:b/>
              </w:rPr>
              <w:tab/>
            </w:r>
            <w:r w:rsidRPr="0064338C">
              <w:t>Reintegrar a la CONAFOR los recursos que no fueron aplicados al cumplimiento de las acciones y fines para los que fueron otorgados;</w:t>
            </w:r>
          </w:p>
        </w:tc>
        <w:tc>
          <w:tcPr>
            <w:tcW w:w="2644" w:type="pct"/>
          </w:tcPr>
          <w:p w:rsidR="003F331F" w:rsidRPr="0064338C" w:rsidRDefault="003F331F" w:rsidP="00364095">
            <w:pPr>
              <w:pStyle w:val="ROMANOS"/>
              <w:spacing w:line="227" w:lineRule="exact"/>
              <w:ind w:left="0" w:firstLine="0"/>
            </w:pPr>
            <w:r w:rsidRPr="0064338C">
              <w:rPr>
                <w:b/>
              </w:rPr>
              <w:t>VII.</w:t>
            </w:r>
            <w:r w:rsidRPr="0064338C">
              <w:rPr>
                <w:b/>
              </w:rPr>
              <w:tab/>
            </w:r>
            <w:r w:rsidRPr="0064338C">
              <w:t>Reintegrar a la CONAFOR los recursos que no fueron aplicados al cumplimiento de las acciones y fines para los que fueron otorgados;</w:t>
            </w:r>
          </w:p>
        </w:tc>
        <w:tc>
          <w:tcPr>
            <w:tcW w:w="476" w:type="pct"/>
          </w:tcPr>
          <w:p w:rsidR="003F331F" w:rsidRPr="0064338C" w:rsidRDefault="003F331F" w:rsidP="00D81119">
            <w:pPr>
              <w:pStyle w:val="ROMANOS"/>
              <w:spacing w:line="227"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27" w:lineRule="exact"/>
              <w:ind w:left="0" w:firstLine="0"/>
            </w:pPr>
            <w:r w:rsidRPr="0064338C">
              <w:rPr>
                <w:b/>
              </w:rPr>
              <w:t>VIII.</w:t>
            </w:r>
            <w:r w:rsidRPr="0064338C">
              <w:rPr>
                <w:b/>
              </w:rPr>
              <w:tab/>
            </w:r>
            <w:r w:rsidRPr="0064338C">
              <w:t>Para obtener el pago parcial o final de cada concepto o modalidad de apoyo se requiere que presenten bajo protesta de decir verdad, el informe parcial o final de actividades y/o el Dictamen de conclusión de obra o proyecto, de acuerdo con lo que establezcan los criterios de ejecución de cada concepto o modalidad de apoyo y demás disposiciones señaladas en las presentes Reglas.</w:t>
            </w:r>
          </w:p>
        </w:tc>
        <w:tc>
          <w:tcPr>
            <w:tcW w:w="2644" w:type="pct"/>
          </w:tcPr>
          <w:p w:rsidR="003F331F" w:rsidRPr="0064338C" w:rsidRDefault="003F331F" w:rsidP="00364095">
            <w:pPr>
              <w:pStyle w:val="ROMANOS"/>
              <w:spacing w:line="227" w:lineRule="exact"/>
              <w:ind w:left="0" w:firstLine="0"/>
            </w:pPr>
            <w:r w:rsidRPr="0064338C">
              <w:rPr>
                <w:b/>
              </w:rPr>
              <w:t>VIII.</w:t>
            </w:r>
            <w:r w:rsidRPr="0064338C">
              <w:rPr>
                <w:b/>
              </w:rPr>
              <w:tab/>
            </w:r>
            <w:r w:rsidRPr="0064338C">
              <w:t>Para obtener el pago parcial o final de cada concepto o modalidad de apoyo se requiere que presenten bajo protesta de decir verdad, el informe parcial o final de actividades y/o el Dictamen de conclusión de obra o proyecto, de acuerdo con lo que establezcan los criterios de ejecución de cada concepto o modalidad de apoyo y demás disposiciones señaladas en las presentes Reglas.</w:t>
            </w:r>
          </w:p>
        </w:tc>
        <w:tc>
          <w:tcPr>
            <w:tcW w:w="476" w:type="pct"/>
          </w:tcPr>
          <w:p w:rsidR="003F331F" w:rsidRPr="0064338C" w:rsidRDefault="003F331F" w:rsidP="00D81119">
            <w:pPr>
              <w:pStyle w:val="ROMANOS"/>
              <w:spacing w:line="227"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27" w:lineRule="exact"/>
              <w:ind w:left="0" w:firstLine="0"/>
            </w:pPr>
            <w:r w:rsidRPr="0064338C">
              <w:tab/>
              <w:t>El informe final de actividades y/o el dictamen de conclusión de obra o proyecto se presentarán en el formato que proporcione la CONAFOR en su página de internet y deberá estar firmado por la persona beneficiaria y por la o el asesor técnico certificado que se contrató.</w:t>
            </w:r>
          </w:p>
        </w:tc>
        <w:tc>
          <w:tcPr>
            <w:tcW w:w="2644" w:type="pct"/>
          </w:tcPr>
          <w:p w:rsidR="003F331F" w:rsidRPr="0064338C" w:rsidRDefault="003F331F" w:rsidP="00364095">
            <w:pPr>
              <w:pStyle w:val="ROMANOS"/>
              <w:spacing w:line="227" w:lineRule="exact"/>
              <w:ind w:left="0" w:firstLine="0"/>
            </w:pPr>
            <w:r w:rsidRPr="0064338C">
              <w:t>El informe final de actividades y/o el dictamen de conclusión de obra o proyecto se presentarán en el formato que proporcione la CONAFOR en su página de internet y deberá estar firmado por la persona beneficiaria y por la o el asesor técnico certificado que se contrató.</w:t>
            </w:r>
          </w:p>
        </w:tc>
        <w:tc>
          <w:tcPr>
            <w:tcW w:w="476" w:type="pct"/>
          </w:tcPr>
          <w:p w:rsidR="003F331F" w:rsidRPr="0064338C" w:rsidRDefault="003F331F" w:rsidP="00D81119">
            <w:pPr>
              <w:pStyle w:val="ROMANOS"/>
              <w:spacing w:line="227"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27" w:lineRule="exact"/>
              <w:ind w:left="0" w:firstLine="0"/>
            </w:pPr>
            <w:r w:rsidRPr="0064338C">
              <w:tab/>
              <w:t xml:space="preserve">Las personas beneficiarias deberán presentar los informes y/o el dictamen de conclusión de obra o proyecto, según </w:t>
            </w:r>
            <w:r w:rsidRPr="0064338C">
              <w:lastRenderedPageBreak/>
              <w:t>corresponda, en los términos y plazos señalados en estas Reglas. Una vez que las personas beneficiarias hayan cumplido con esta obligación, la CONAFOR realizará el procedimiento necesario para otorgar el pago parcial o final de los apoyos asignados;</w:t>
            </w:r>
          </w:p>
        </w:tc>
        <w:tc>
          <w:tcPr>
            <w:tcW w:w="2644" w:type="pct"/>
          </w:tcPr>
          <w:p w:rsidR="003F331F" w:rsidRPr="0064338C" w:rsidRDefault="003F331F" w:rsidP="00364095">
            <w:pPr>
              <w:pStyle w:val="ROMANOS"/>
              <w:spacing w:line="227" w:lineRule="exact"/>
              <w:ind w:left="0" w:firstLine="0"/>
            </w:pPr>
            <w:r w:rsidRPr="0064338C">
              <w:lastRenderedPageBreak/>
              <w:t xml:space="preserve">Las personas beneficiarias deberán presentar los informes y/o el dictamen de conclusión de obra o proyecto, según corresponda, en los términos y plazos señalados en estas Reglas. Una vez que las </w:t>
            </w:r>
            <w:r w:rsidRPr="0064338C">
              <w:lastRenderedPageBreak/>
              <w:t>personas beneficiarias hayan cumplido con esta obligación, la CONAFOR realizará el procedimiento necesario para otorgar el pago parcial o final de los apoyos asignados;</w:t>
            </w:r>
          </w:p>
        </w:tc>
        <w:tc>
          <w:tcPr>
            <w:tcW w:w="476" w:type="pct"/>
          </w:tcPr>
          <w:p w:rsidR="003F331F" w:rsidRPr="0064338C" w:rsidRDefault="003F331F" w:rsidP="00D81119">
            <w:pPr>
              <w:pStyle w:val="ROMANOS"/>
              <w:spacing w:line="227"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27" w:lineRule="exact"/>
              <w:ind w:left="0" w:firstLine="0"/>
            </w:pPr>
            <w:r w:rsidRPr="0064338C">
              <w:rPr>
                <w:b/>
              </w:rPr>
              <w:lastRenderedPageBreak/>
              <w:t>IX.</w:t>
            </w:r>
            <w:r w:rsidRPr="0064338C">
              <w:rPr>
                <w:b/>
              </w:rPr>
              <w:tab/>
            </w:r>
            <w:r w:rsidRPr="0064338C">
              <w:t>Cumplir con las cláusulas establecidas en el convenio de concertación;</w:t>
            </w:r>
          </w:p>
        </w:tc>
        <w:tc>
          <w:tcPr>
            <w:tcW w:w="2644" w:type="pct"/>
          </w:tcPr>
          <w:p w:rsidR="003F331F" w:rsidRPr="0064338C" w:rsidRDefault="003F331F" w:rsidP="00364095">
            <w:pPr>
              <w:pStyle w:val="ROMANOS"/>
              <w:spacing w:line="227" w:lineRule="exact"/>
              <w:ind w:left="0" w:firstLine="0"/>
            </w:pPr>
            <w:r w:rsidRPr="0064338C">
              <w:rPr>
                <w:b/>
              </w:rPr>
              <w:t>IX.</w:t>
            </w:r>
            <w:r w:rsidRPr="0064338C">
              <w:rPr>
                <w:b/>
              </w:rPr>
              <w:tab/>
            </w:r>
            <w:r w:rsidRPr="0064338C">
              <w:t>Cumplir con las cláusulas establecidas en el convenio de concertación;</w:t>
            </w:r>
          </w:p>
        </w:tc>
        <w:tc>
          <w:tcPr>
            <w:tcW w:w="476" w:type="pct"/>
          </w:tcPr>
          <w:p w:rsidR="003F331F" w:rsidRPr="0064338C" w:rsidRDefault="003F331F" w:rsidP="00D81119">
            <w:pPr>
              <w:pStyle w:val="ROMANOS"/>
              <w:spacing w:line="227"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27" w:lineRule="exact"/>
              <w:ind w:left="0" w:firstLine="0"/>
            </w:pPr>
            <w:r w:rsidRPr="0064338C">
              <w:rPr>
                <w:b/>
              </w:rPr>
              <w:t>X.</w:t>
            </w:r>
            <w:r w:rsidRPr="0064338C">
              <w:rPr>
                <w:b/>
              </w:rPr>
              <w:tab/>
            </w:r>
            <w:r w:rsidRPr="0064338C">
              <w:t>Las demás que se establezcan en las presentes Reglas, sus anexos, las convocatorias y los términos de referencia correspondientes a cada componente, concepto o modalidad de apoyo.</w:t>
            </w:r>
          </w:p>
        </w:tc>
        <w:tc>
          <w:tcPr>
            <w:tcW w:w="2644" w:type="pct"/>
          </w:tcPr>
          <w:p w:rsidR="003F331F" w:rsidRPr="0064338C" w:rsidRDefault="003F331F" w:rsidP="00364095">
            <w:pPr>
              <w:pStyle w:val="ROMANOS"/>
              <w:spacing w:line="227" w:lineRule="exact"/>
              <w:ind w:left="0" w:firstLine="0"/>
            </w:pPr>
            <w:r w:rsidRPr="0064338C">
              <w:rPr>
                <w:b/>
              </w:rPr>
              <w:t>X.</w:t>
            </w:r>
            <w:r w:rsidRPr="0064338C">
              <w:rPr>
                <w:b/>
              </w:rPr>
              <w:tab/>
            </w:r>
            <w:r w:rsidRPr="0064338C">
              <w:t>Las demás que se establezcan en las presentes Reglas, sus anexos, las convocatorias y los términos de referencia correspondientes a cada componente, concepto o modalidad de apoyo.</w:t>
            </w:r>
          </w:p>
        </w:tc>
        <w:tc>
          <w:tcPr>
            <w:tcW w:w="476" w:type="pct"/>
          </w:tcPr>
          <w:p w:rsidR="003F331F" w:rsidRPr="0064338C" w:rsidRDefault="003F331F" w:rsidP="00D81119">
            <w:pPr>
              <w:pStyle w:val="ROMANOS"/>
              <w:spacing w:line="227"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Texto"/>
              <w:spacing w:line="227" w:lineRule="exact"/>
              <w:ind w:firstLine="0"/>
              <w:jc w:val="center"/>
              <w:rPr>
                <w:b/>
              </w:rPr>
            </w:pPr>
            <w:r w:rsidRPr="0064338C">
              <w:rPr>
                <w:b/>
              </w:rPr>
              <w:t>Capítulo VII. De las facultades y obligaciones de la CONAFOR</w:t>
            </w:r>
          </w:p>
        </w:tc>
        <w:tc>
          <w:tcPr>
            <w:tcW w:w="2644" w:type="pct"/>
          </w:tcPr>
          <w:p w:rsidR="003F331F" w:rsidRPr="0064338C" w:rsidRDefault="003F331F" w:rsidP="00364095">
            <w:pPr>
              <w:pStyle w:val="Texto"/>
              <w:spacing w:line="227" w:lineRule="exact"/>
              <w:ind w:firstLine="0"/>
              <w:jc w:val="center"/>
              <w:rPr>
                <w:b/>
              </w:rPr>
            </w:pPr>
            <w:r w:rsidRPr="0064338C">
              <w:rPr>
                <w:b/>
              </w:rPr>
              <w:t>Capítulo VII. De las facultades y obligaciones de la CONAFOR</w:t>
            </w:r>
          </w:p>
        </w:tc>
        <w:tc>
          <w:tcPr>
            <w:tcW w:w="476" w:type="pct"/>
          </w:tcPr>
          <w:p w:rsidR="003F331F" w:rsidRPr="0064338C" w:rsidRDefault="003F331F" w:rsidP="00D81119">
            <w:pPr>
              <w:pStyle w:val="Texto"/>
              <w:spacing w:line="227"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spacing w:line="227" w:lineRule="exact"/>
              <w:ind w:firstLine="0"/>
            </w:pPr>
            <w:r w:rsidRPr="0064338C">
              <w:rPr>
                <w:b/>
              </w:rPr>
              <w:t>Artículo 28.</w:t>
            </w:r>
            <w:r w:rsidRPr="0064338C">
              <w:t xml:space="preserve"> La CONAFOR tendrá las facultades siguientes:</w:t>
            </w:r>
          </w:p>
        </w:tc>
        <w:tc>
          <w:tcPr>
            <w:tcW w:w="2644" w:type="pct"/>
          </w:tcPr>
          <w:p w:rsidR="003F331F" w:rsidRPr="0064338C" w:rsidRDefault="003F331F" w:rsidP="00364095">
            <w:pPr>
              <w:pStyle w:val="Texto"/>
              <w:spacing w:line="227" w:lineRule="exact"/>
              <w:ind w:firstLine="0"/>
            </w:pPr>
            <w:r w:rsidRPr="0064338C">
              <w:rPr>
                <w:b/>
              </w:rPr>
              <w:t>Artículo 28.</w:t>
            </w:r>
            <w:r w:rsidRPr="0064338C">
              <w:t xml:space="preserve"> La CONAFOR tendrá las facultades siguientes:</w:t>
            </w:r>
          </w:p>
        </w:tc>
        <w:tc>
          <w:tcPr>
            <w:tcW w:w="476" w:type="pct"/>
          </w:tcPr>
          <w:p w:rsidR="003F331F" w:rsidRPr="0064338C" w:rsidRDefault="003F331F" w:rsidP="00D81119">
            <w:pPr>
              <w:pStyle w:val="Texto"/>
              <w:spacing w:line="227"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ROMANOS"/>
              <w:spacing w:line="227" w:lineRule="exact"/>
              <w:ind w:left="0" w:firstLine="0"/>
            </w:pPr>
            <w:r w:rsidRPr="0064338C">
              <w:rPr>
                <w:b/>
              </w:rPr>
              <w:t>I.</w:t>
            </w:r>
            <w:r w:rsidRPr="0064338C">
              <w:rPr>
                <w:b/>
              </w:rPr>
              <w:tab/>
            </w:r>
            <w:r w:rsidRPr="0064338C">
              <w:t>Determinar la distribución y reasignación presupuestal y periodicidad de los apoyos de acuerdo a las metas y conforme a la disponibilidad presupuestal para cada ejercicio fiscal;</w:t>
            </w:r>
          </w:p>
        </w:tc>
        <w:tc>
          <w:tcPr>
            <w:tcW w:w="2644" w:type="pct"/>
          </w:tcPr>
          <w:p w:rsidR="003F331F" w:rsidRPr="0064338C" w:rsidRDefault="003F331F" w:rsidP="00364095">
            <w:pPr>
              <w:pStyle w:val="ROMANOS"/>
              <w:spacing w:line="227" w:lineRule="exact"/>
              <w:ind w:left="0" w:firstLine="0"/>
            </w:pPr>
            <w:r w:rsidRPr="0064338C">
              <w:rPr>
                <w:b/>
              </w:rPr>
              <w:t>I.</w:t>
            </w:r>
            <w:r w:rsidRPr="0064338C">
              <w:rPr>
                <w:b/>
              </w:rPr>
              <w:tab/>
            </w:r>
            <w:r w:rsidRPr="0064338C">
              <w:t>Determinar la distribución y reasignación presupuestal y periodicidad de los apoyos de acuerdo a las metas y conforme a la disponibilidad presupuestal para cada ejercicio fiscal;</w:t>
            </w:r>
          </w:p>
        </w:tc>
        <w:tc>
          <w:tcPr>
            <w:tcW w:w="476" w:type="pct"/>
          </w:tcPr>
          <w:p w:rsidR="003F331F" w:rsidRPr="0064338C" w:rsidRDefault="003F331F" w:rsidP="00D81119">
            <w:pPr>
              <w:pStyle w:val="ROMANOS"/>
              <w:spacing w:line="227"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27" w:lineRule="exact"/>
              <w:ind w:left="0" w:firstLine="0"/>
            </w:pPr>
            <w:r w:rsidRPr="0064338C">
              <w:rPr>
                <w:b/>
              </w:rPr>
              <w:t>II.</w:t>
            </w:r>
            <w:r w:rsidRPr="0064338C">
              <w:rPr>
                <w:b/>
              </w:rPr>
              <w:tab/>
            </w:r>
            <w:r w:rsidRPr="0064338C">
              <w:t>Realizar la interpretación para efectos administrativos y resolver lo no previsto en estas Reglas, por conducto de las Unidades Administrativas de la CONAFOR, las cuales contarán con el apoyo de la Coordinación General Jurídica cuando así se requiera;</w:t>
            </w:r>
          </w:p>
        </w:tc>
        <w:tc>
          <w:tcPr>
            <w:tcW w:w="2644" w:type="pct"/>
          </w:tcPr>
          <w:p w:rsidR="003F331F" w:rsidRPr="0064338C" w:rsidRDefault="003F331F" w:rsidP="00364095">
            <w:pPr>
              <w:pStyle w:val="ROMANOS"/>
              <w:spacing w:line="227" w:lineRule="exact"/>
              <w:ind w:left="0" w:firstLine="0"/>
            </w:pPr>
            <w:r w:rsidRPr="0064338C">
              <w:rPr>
                <w:b/>
              </w:rPr>
              <w:t>II.</w:t>
            </w:r>
            <w:r w:rsidRPr="0064338C">
              <w:rPr>
                <w:b/>
              </w:rPr>
              <w:tab/>
            </w:r>
            <w:r w:rsidRPr="0064338C">
              <w:t>Realizar la interpretación para efectos administrativos y resolver lo no previsto en estas Reglas, por conducto de las Unidades Administrativas de la CONAFOR, las cuales contarán con el apoyo de la Coordinación General Jurídica cuando así se requiera;</w:t>
            </w:r>
          </w:p>
        </w:tc>
        <w:tc>
          <w:tcPr>
            <w:tcW w:w="476" w:type="pct"/>
          </w:tcPr>
          <w:p w:rsidR="003F331F" w:rsidRPr="0064338C" w:rsidRDefault="003F331F" w:rsidP="00D81119">
            <w:pPr>
              <w:pStyle w:val="ROMANOS"/>
              <w:spacing w:line="227"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27" w:lineRule="exact"/>
              <w:ind w:left="0" w:firstLine="0"/>
            </w:pPr>
            <w:r w:rsidRPr="0064338C">
              <w:rPr>
                <w:b/>
              </w:rPr>
              <w:t>III.</w:t>
            </w:r>
            <w:r w:rsidRPr="0064338C">
              <w:rPr>
                <w:b/>
              </w:rPr>
              <w:tab/>
            </w:r>
            <w:r w:rsidRPr="0064338C">
              <w:t>Determinar las áreas elegibles y prioritarias para cada concepto o modalidad de apoyo y su publicación en la página de internet de la CONAFOR;</w:t>
            </w:r>
          </w:p>
        </w:tc>
        <w:tc>
          <w:tcPr>
            <w:tcW w:w="2644" w:type="pct"/>
          </w:tcPr>
          <w:p w:rsidR="003F331F" w:rsidRPr="0064338C" w:rsidRDefault="003F331F" w:rsidP="00364095">
            <w:pPr>
              <w:pStyle w:val="ROMANOS"/>
              <w:spacing w:line="227" w:lineRule="exact"/>
              <w:ind w:left="0" w:firstLine="0"/>
            </w:pPr>
            <w:r w:rsidRPr="0064338C">
              <w:rPr>
                <w:b/>
              </w:rPr>
              <w:t>III.</w:t>
            </w:r>
            <w:r w:rsidRPr="0064338C">
              <w:rPr>
                <w:b/>
              </w:rPr>
              <w:tab/>
            </w:r>
            <w:r w:rsidRPr="0064338C">
              <w:t>Determinar las áreas elegibles y prioritarias para cada concepto o modalidad de apoyo y su publicación en la página de internet de la CONAFOR;</w:t>
            </w:r>
          </w:p>
        </w:tc>
        <w:tc>
          <w:tcPr>
            <w:tcW w:w="476" w:type="pct"/>
          </w:tcPr>
          <w:p w:rsidR="003F331F" w:rsidRPr="0064338C" w:rsidRDefault="003F331F" w:rsidP="00D81119">
            <w:pPr>
              <w:pStyle w:val="ROMANOS"/>
              <w:spacing w:line="227"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27" w:lineRule="exact"/>
              <w:ind w:left="0" w:firstLine="0"/>
            </w:pPr>
            <w:r w:rsidRPr="0064338C">
              <w:rPr>
                <w:b/>
              </w:rPr>
              <w:t>IV.</w:t>
            </w:r>
            <w:r w:rsidRPr="0064338C">
              <w:rPr>
                <w:b/>
              </w:rPr>
              <w:tab/>
            </w:r>
            <w:r w:rsidRPr="0064338C">
              <w:t>Elaborar los dictámenes de factibilidad de cada solicitud de apoyo y presentar al Comité Técnico respectivo las solicitudes con dictamen favorable;</w:t>
            </w:r>
          </w:p>
        </w:tc>
        <w:tc>
          <w:tcPr>
            <w:tcW w:w="2644" w:type="pct"/>
          </w:tcPr>
          <w:p w:rsidR="003F331F" w:rsidRPr="0064338C" w:rsidRDefault="003F331F" w:rsidP="00364095">
            <w:pPr>
              <w:pStyle w:val="ROMANOS"/>
              <w:spacing w:line="227" w:lineRule="exact"/>
              <w:ind w:left="0" w:firstLine="0"/>
            </w:pPr>
            <w:r w:rsidRPr="0064338C">
              <w:rPr>
                <w:b/>
              </w:rPr>
              <w:t>IV.</w:t>
            </w:r>
            <w:r w:rsidRPr="0064338C">
              <w:rPr>
                <w:b/>
              </w:rPr>
              <w:tab/>
            </w:r>
            <w:r w:rsidRPr="0064338C">
              <w:t>Elaborar los dictámenes de factibilidad de cada solicitud de apoyo y presentar al Comité Técnico respectivo las solicitudes con dictamen favorable;</w:t>
            </w:r>
          </w:p>
        </w:tc>
        <w:tc>
          <w:tcPr>
            <w:tcW w:w="476" w:type="pct"/>
          </w:tcPr>
          <w:p w:rsidR="003F331F" w:rsidRPr="0064338C" w:rsidRDefault="003F331F" w:rsidP="00D81119">
            <w:pPr>
              <w:pStyle w:val="ROMANOS"/>
              <w:spacing w:line="227"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27" w:lineRule="exact"/>
              <w:ind w:left="0" w:firstLine="0"/>
            </w:pPr>
            <w:r w:rsidRPr="0064338C">
              <w:rPr>
                <w:b/>
              </w:rPr>
              <w:t>V.</w:t>
            </w:r>
            <w:r w:rsidRPr="0064338C">
              <w:rPr>
                <w:b/>
              </w:rPr>
              <w:tab/>
            </w:r>
            <w:r w:rsidRPr="0064338C">
              <w:t>Realizar las supervisiones en campo de las obras o proyectos realizados por las personas beneficiarias; las actividades de orden técnico, operativo y administrativo de los diferentes apoyos que otorga; y ejecutar los acuerdos del Comité Técnico correspondiente;</w:t>
            </w:r>
          </w:p>
        </w:tc>
        <w:tc>
          <w:tcPr>
            <w:tcW w:w="2644" w:type="pct"/>
          </w:tcPr>
          <w:p w:rsidR="003F331F" w:rsidRPr="0064338C" w:rsidRDefault="003F331F" w:rsidP="00364095">
            <w:pPr>
              <w:pStyle w:val="ROMANOS"/>
              <w:spacing w:line="227" w:lineRule="exact"/>
              <w:ind w:left="0" w:firstLine="0"/>
            </w:pPr>
            <w:r w:rsidRPr="0064338C">
              <w:rPr>
                <w:b/>
              </w:rPr>
              <w:t>V.</w:t>
            </w:r>
            <w:r w:rsidRPr="0064338C">
              <w:rPr>
                <w:b/>
              </w:rPr>
              <w:tab/>
            </w:r>
            <w:r w:rsidRPr="0064338C">
              <w:t>Realizar las supervisiones en campo de las obras o proyectos realizados por las personas beneficiarias; las actividades de orden técnico, operativo y administrativo de los diferentes apoyos que otorga; y ejecutar los acuerdos del Comité Técnico correspondiente;</w:t>
            </w:r>
          </w:p>
        </w:tc>
        <w:tc>
          <w:tcPr>
            <w:tcW w:w="476" w:type="pct"/>
          </w:tcPr>
          <w:p w:rsidR="003F331F" w:rsidRPr="0064338C" w:rsidRDefault="003F331F" w:rsidP="00D81119">
            <w:pPr>
              <w:pStyle w:val="ROMANOS"/>
              <w:spacing w:line="227"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27" w:lineRule="exact"/>
              <w:ind w:left="0" w:firstLine="0"/>
            </w:pPr>
            <w:r w:rsidRPr="0064338C">
              <w:rPr>
                <w:b/>
              </w:rPr>
              <w:t>VI.</w:t>
            </w:r>
            <w:r w:rsidRPr="0064338C">
              <w:rPr>
                <w:b/>
              </w:rPr>
              <w:tab/>
            </w:r>
            <w:r w:rsidRPr="0064338C">
              <w:t>Emitir las convocatorias y disposiciones necesarias para el correcto funcionamiento de estas Reglas, a través del Coordinador(a) General del Programa correspondiente, o bien, de los Gerentes de Programa o Estatales cuando así lo autorice el Coordinador(a) referido;</w:t>
            </w:r>
          </w:p>
        </w:tc>
        <w:tc>
          <w:tcPr>
            <w:tcW w:w="2644" w:type="pct"/>
          </w:tcPr>
          <w:p w:rsidR="003F331F" w:rsidRPr="0064338C" w:rsidRDefault="003F331F" w:rsidP="00364095">
            <w:pPr>
              <w:pStyle w:val="ROMANOS"/>
              <w:spacing w:line="227" w:lineRule="exact"/>
              <w:ind w:left="0" w:firstLine="0"/>
            </w:pPr>
            <w:r w:rsidRPr="0064338C">
              <w:rPr>
                <w:b/>
              </w:rPr>
              <w:t>VI.</w:t>
            </w:r>
            <w:r w:rsidRPr="0064338C">
              <w:rPr>
                <w:b/>
              </w:rPr>
              <w:tab/>
            </w:r>
            <w:r w:rsidRPr="0064338C">
              <w:t>Emitir las convocatorias y disposiciones necesarias para el correcto funcionamiento de estas Reglas, a través del Coordinador(a) General del Programa correspondiente, o bien, de los Gerentes de Programa o Estatales cuando así lo autorice el Coordinador(a) referido;</w:t>
            </w:r>
          </w:p>
        </w:tc>
        <w:tc>
          <w:tcPr>
            <w:tcW w:w="476" w:type="pct"/>
          </w:tcPr>
          <w:p w:rsidR="003F331F" w:rsidRPr="0064338C" w:rsidRDefault="003F331F" w:rsidP="00D81119">
            <w:pPr>
              <w:pStyle w:val="ROMANOS"/>
              <w:spacing w:line="227"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27" w:lineRule="exact"/>
              <w:ind w:left="0" w:firstLine="0"/>
            </w:pPr>
            <w:r w:rsidRPr="0064338C">
              <w:rPr>
                <w:b/>
              </w:rPr>
              <w:t>VII.</w:t>
            </w:r>
            <w:r w:rsidRPr="0064338C">
              <w:rPr>
                <w:b/>
              </w:rPr>
              <w:tab/>
            </w:r>
            <w:r w:rsidRPr="0064338C">
              <w:t>Las que le otorgue el Reglamento Interior del Sistema Educativo de los Centros de Educación y Capacitación Forestal;</w:t>
            </w:r>
          </w:p>
        </w:tc>
        <w:tc>
          <w:tcPr>
            <w:tcW w:w="2644" w:type="pct"/>
          </w:tcPr>
          <w:p w:rsidR="003F331F" w:rsidRPr="0064338C" w:rsidRDefault="003F331F" w:rsidP="00364095">
            <w:pPr>
              <w:pStyle w:val="ROMANOS"/>
              <w:spacing w:line="227" w:lineRule="exact"/>
              <w:ind w:left="0" w:firstLine="0"/>
            </w:pPr>
            <w:r w:rsidRPr="0064338C">
              <w:rPr>
                <w:b/>
              </w:rPr>
              <w:t>VII.</w:t>
            </w:r>
            <w:r w:rsidRPr="0064338C">
              <w:rPr>
                <w:b/>
              </w:rPr>
              <w:tab/>
            </w:r>
            <w:r w:rsidRPr="0064338C">
              <w:t>Las que le otorgue el Reglamento Interior del Sistema Educativo de los Centros de Educación y Capacitación Forestal;</w:t>
            </w:r>
          </w:p>
        </w:tc>
        <w:tc>
          <w:tcPr>
            <w:tcW w:w="476" w:type="pct"/>
          </w:tcPr>
          <w:p w:rsidR="003F331F" w:rsidRPr="0064338C" w:rsidRDefault="003F331F" w:rsidP="00D81119">
            <w:pPr>
              <w:pStyle w:val="ROMANOS"/>
              <w:spacing w:line="227"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27" w:lineRule="exact"/>
              <w:ind w:left="0" w:firstLine="0"/>
            </w:pPr>
            <w:r w:rsidRPr="0064338C">
              <w:rPr>
                <w:b/>
              </w:rPr>
              <w:lastRenderedPageBreak/>
              <w:t>VIII.</w:t>
            </w:r>
            <w:r w:rsidRPr="0064338C">
              <w:rPr>
                <w:b/>
              </w:rPr>
              <w:tab/>
            </w:r>
            <w:r w:rsidRPr="0064338C">
              <w:t>Celebrar convenios y acuerdos con personas físicas o morales del sector público, social o privado en materia forestal;</w:t>
            </w:r>
          </w:p>
        </w:tc>
        <w:tc>
          <w:tcPr>
            <w:tcW w:w="2644" w:type="pct"/>
          </w:tcPr>
          <w:p w:rsidR="003F331F" w:rsidRPr="0064338C" w:rsidRDefault="003F331F" w:rsidP="00364095">
            <w:pPr>
              <w:pStyle w:val="ROMANOS"/>
              <w:spacing w:line="227" w:lineRule="exact"/>
              <w:ind w:left="0" w:firstLine="0"/>
            </w:pPr>
            <w:r w:rsidRPr="0064338C">
              <w:rPr>
                <w:b/>
              </w:rPr>
              <w:t>VIII.</w:t>
            </w:r>
            <w:r w:rsidRPr="0064338C">
              <w:rPr>
                <w:b/>
              </w:rPr>
              <w:tab/>
            </w:r>
            <w:r w:rsidRPr="0064338C">
              <w:t>Celebrar convenios y acuerdos con personas físicas o morales del sector público, social o privado en materia forestal;</w:t>
            </w:r>
          </w:p>
        </w:tc>
        <w:tc>
          <w:tcPr>
            <w:tcW w:w="476" w:type="pct"/>
          </w:tcPr>
          <w:p w:rsidR="003F331F" w:rsidRPr="0064338C" w:rsidRDefault="003F331F" w:rsidP="00D81119">
            <w:pPr>
              <w:pStyle w:val="ROMANOS"/>
              <w:spacing w:line="227"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27" w:lineRule="exact"/>
              <w:ind w:left="0" w:firstLine="0"/>
            </w:pPr>
            <w:r w:rsidRPr="0064338C">
              <w:rPr>
                <w:b/>
              </w:rPr>
              <w:t>IX.</w:t>
            </w:r>
            <w:r w:rsidRPr="0064338C">
              <w:rPr>
                <w:b/>
              </w:rPr>
              <w:tab/>
            </w:r>
            <w:r w:rsidRPr="0064338C">
              <w:t>Establecer plataformas y mecanismos que faciliten la participación de las personas beneficiarias en acciones de promoción, difusión, seguimiento y monitoreo de la ejecución de los apoyos (foros regionales, talleres, cursos, entre otros).</w:t>
            </w:r>
          </w:p>
        </w:tc>
        <w:tc>
          <w:tcPr>
            <w:tcW w:w="2644" w:type="pct"/>
          </w:tcPr>
          <w:p w:rsidR="003F331F" w:rsidRPr="0064338C" w:rsidRDefault="003F331F" w:rsidP="00364095">
            <w:pPr>
              <w:pStyle w:val="ROMANOS"/>
              <w:spacing w:line="227" w:lineRule="exact"/>
              <w:ind w:left="0" w:firstLine="0"/>
            </w:pPr>
            <w:r w:rsidRPr="0064338C">
              <w:rPr>
                <w:b/>
              </w:rPr>
              <w:t>IX.</w:t>
            </w:r>
            <w:r w:rsidRPr="0064338C">
              <w:rPr>
                <w:b/>
              </w:rPr>
              <w:tab/>
            </w:r>
            <w:r w:rsidRPr="0064338C">
              <w:t>Establecer plataformas y mecanismos que faciliten la participación de las personas beneficiarias en acciones de promoción, difusión, seguimiento y monitoreo de la ejecución de los apoyos (foros regionales, talleres, cursos, entre o</w:t>
            </w:r>
            <w:r w:rsidR="0089385E">
              <w:t>tros);</w:t>
            </w:r>
          </w:p>
        </w:tc>
        <w:tc>
          <w:tcPr>
            <w:tcW w:w="476" w:type="pct"/>
          </w:tcPr>
          <w:p w:rsidR="003F331F" w:rsidRPr="0064338C" w:rsidRDefault="003F331F" w:rsidP="00D81119">
            <w:pPr>
              <w:pStyle w:val="ROMANOS"/>
              <w:spacing w:line="227"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27" w:lineRule="exact"/>
              <w:ind w:left="0" w:firstLine="0"/>
            </w:pPr>
            <w:r w:rsidRPr="0064338C">
              <w:rPr>
                <w:b/>
              </w:rPr>
              <w:t>X.</w:t>
            </w:r>
            <w:r w:rsidRPr="0064338C">
              <w:rPr>
                <w:b/>
              </w:rPr>
              <w:tab/>
            </w:r>
            <w:r w:rsidRPr="0064338C">
              <w:t>Las demás que le otorgue las presentes Reglas y la normatividad aplicable.</w:t>
            </w:r>
          </w:p>
        </w:tc>
        <w:tc>
          <w:tcPr>
            <w:tcW w:w="2644" w:type="pct"/>
          </w:tcPr>
          <w:p w:rsidR="003F331F" w:rsidRPr="0064338C" w:rsidRDefault="003F331F" w:rsidP="00364095">
            <w:pPr>
              <w:pStyle w:val="ROMANOS"/>
              <w:spacing w:line="227" w:lineRule="exact"/>
              <w:ind w:left="0" w:firstLine="0"/>
            </w:pPr>
            <w:r w:rsidRPr="0064338C">
              <w:rPr>
                <w:b/>
              </w:rPr>
              <w:t>X.</w:t>
            </w:r>
            <w:r w:rsidRPr="0064338C">
              <w:rPr>
                <w:b/>
              </w:rPr>
              <w:tab/>
            </w:r>
            <w:r w:rsidRPr="0064338C">
              <w:t>Las demás que le otorgue las presentes Reglas y la normatividad aplicable.</w:t>
            </w:r>
          </w:p>
        </w:tc>
        <w:tc>
          <w:tcPr>
            <w:tcW w:w="476" w:type="pct"/>
          </w:tcPr>
          <w:p w:rsidR="003F331F" w:rsidRPr="0064338C" w:rsidRDefault="003F331F" w:rsidP="00D81119">
            <w:pPr>
              <w:pStyle w:val="ROMANOS"/>
              <w:spacing w:line="227"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Texto"/>
              <w:spacing w:line="227" w:lineRule="exact"/>
              <w:ind w:firstLine="0"/>
            </w:pPr>
            <w:r w:rsidRPr="0064338C">
              <w:t>Los Gerentes Estatales tendrán facultades para firmar los predictámenes y dictámenes de factibilidad y los convenios de concertación; dar seguimiento al programa; realizar las notificaciones y requerimientos que se deriven de la aplicación de estas Reglas; recibir y firmar los finiquitos en el ámbito territorial de su competencia.</w:t>
            </w:r>
          </w:p>
        </w:tc>
        <w:tc>
          <w:tcPr>
            <w:tcW w:w="2644" w:type="pct"/>
          </w:tcPr>
          <w:p w:rsidR="003F331F" w:rsidRPr="0064338C" w:rsidRDefault="003F331F" w:rsidP="00D81119">
            <w:pPr>
              <w:pStyle w:val="Texto"/>
              <w:spacing w:line="227" w:lineRule="exact"/>
              <w:ind w:firstLine="0"/>
              <w:rPr>
                <w:rFonts w:eastAsia="Calibri"/>
                <w:szCs w:val="18"/>
                <w:lang w:val="es-MX" w:eastAsia="en-US"/>
              </w:rPr>
            </w:pPr>
            <w:r w:rsidRPr="0064338C">
              <w:t>Los Gerentes Estatales tendrán facultades para firmar los predictámenes y dictámenes de factibilidad y los convenios de concertación; dar seguimiento al programa; realizar las notificaciones y requerimientos que se deriven de la aplicación de estas Reglas; recibir y firmar los finiquitos en el ámbito territorial de su competencia</w:t>
            </w:r>
            <w:r w:rsidRPr="004A7E55">
              <w:rPr>
                <w:color w:val="FF0000"/>
              </w:rPr>
              <w:t xml:space="preserve">; </w:t>
            </w:r>
            <w:r w:rsidRPr="004A7E55">
              <w:rPr>
                <w:rFonts w:eastAsia="Arial"/>
                <w:color w:val="FF0000"/>
                <w:szCs w:val="18"/>
              </w:rPr>
              <w:t>y realizar las gestiones necesarias para que en un plazo de 30 días hábiles las partes suscriban el acuerdo que dé por terminado anticipadamente el convenio de concertación.</w:t>
            </w:r>
          </w:p>
        </w:tc>
        <w:tc>
          <w:tcPr>
            <w:tcW w:w="476" w:type="pct"/>
          </w:tcPr>
          <w:p w:rsidR="003F331F" w:rsidRPr="0064338C" w:rsidRDefault="003F331F" w:rsidP="00D81119">
            <w:pPr>
              <w:pStyle w:val="Texto"/>
              <w:spacing w:line="227" w:lineRule="exact"/>
              <w:ind w:firstLine="0"/>
              <w:rPr>
                <w:rFonts w:eastAsia="Calibri"/>
                <w:szCs w:val="18"/>
                <w:lang w:val="es-MX" w:eastAsia="en-US"/>
              </w:rPr>
            </w:pPr>
            <w:r w:rsidRPr="0064338C">
              <w:rPr>
                <w:rFonts w:eastAsia="Calibri"/>
                <w:szCs w:val="18"/>
                <w:lang w:val="es-MX" w:eastAsia="en-US"/>
              </w:rPr>
              <w:t>Establecimiento de plazo para suscribir el acuerdo por terminar anticipadamente un convenio.</w:t>
            </w:r>
          </w:p>
        </w:tc>
      </w:tr>
      <w:tr w:rsidR="0064338C" w:rsidRPr="0064338C" w:rsidTr="00CF135F">
        <w:tc>
          <w:tcPr>
            <w:tcW w:w="1880" w:type="pct"/>
          </w:tcPr>
          <w:p w:rsidR="003F331F" w:rsidRPr="0064338C" w:rsidRDefault="003F331F" w:rsidP="00635EF1">
            <w:pPr>
              <w:pStyle w:val="Texto"/>
              <w:spacing w:line="228" w:lineRule="exact"/>
              <w:ind w:firstLine="0"/>
            </w:pPr>
            <w:r w:rsidRPr="0064338C">
              <w:rPr>
                <w:b/>
              </w:rPr>
              <w:t>Artículo 29.</w:t>
            </w:r>
            <w:r w:rsidRPr="0064338C">
              <w:t xml:space="preserve"> Son obligaciones de la CONAFOR y en su caso, de los gobiernos de las Entidades Federativas:</w:t>
            </w:r>
          </w:p>
        </w:tc>
        <w:tc>
          <w:tcPr>
            <w:tcW w:w="2644" w:type="pct"/>
          </w:tcPr>
          <w:p w:rsidR="003F331F" w:rsidRPr="0064338C" w:rsidRDefault="003F331F" w:rsidP="00364095">
            <w:pPr>
              <w:pStyle w:val="Texto"/>
              <w:spacing w:line="228" w:lineRule="exact"/>
              <w:ind w:firstLine="0"/>
            </w:pPr>
            <w:r w:rsidRPr="0064338C">
              <w:rPr>
                <w:b/>
              </w:rPr>
              <w:t>Artículo 29.</w:t>
            </w:r>
            <w:r w:rsidRPr="0064338C">
              <w:t xml:space="preserve"> Son obligaciones de la CONAFOR y en su caso, de los gobiernos de las Entidades Federativas:</w:t>
            </w:r>
          </w:p>
        </w:tc>
        <w:tc>
          <w:tcPr>
            <w:tcW w:w="476" w:type="pct"/>
          </w:tcPr>
          <w:p w:rsidR="003F331F" w:rsidRPr="0064338C" w:rsidRDefault="003F331F" w:rsidP="00D81119">
            <w:pPr>
              <w:pStyle w:val="Texto"/>
              <w:spacing w:line="228"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ROMANOS"/>
              <w:spacing w:line="228" w:lineRule="exact"/>
              <w:ind w:left="0" w:firstLine="0"/>
            </w:pPr>
            <w:r w:rsidRPr="0064338C">
              <w:rPr>
                <w:b/>
              </w:rPr>
              <w:t>I.</w:t>
            </w:r>
            <w:r w:rsidRPr="0064338C">
              <w:rPr>
                <w:b/>
              </w:rPr>
              <w:tab/>
            </w:r>
            <w:r w:rsidRPr="0064338C">
              <w:t>Recibir en las oficinas previamente facultadas para ello las solicitudes y demás documentación requerida para el otorgamiento de los apoyos;</w:t>
            </w:r>
          </w:p>
        </w:tc>
        <w:tc>
          <w:tcPr>
            <w:tcW w:w="2644" w:type="pct"/>
          </w:tcPr>
          <w:p w:rsidR="003F331F" w:rsidRPr="0064338C" w:rsidRDefault="003F331F" w:rsidP="00364095">
            <w:pPr>
              <w:pStyle w:val="ROMANOS"/>
              <w:spacing w:line="228" w:lineRule="exact"/>
              <w:ind w:left="0" w:firstLine="0"/>
            </w:pPr>
            <w:r w:rsidRPr="0064338C">
              <w:rPr>
                <w:b/>
              </w:rPr>
              <w:t>I.</w:t>
            </w:r>
            <w:r w:rsidRPr="0064338C">
              <w:rPr>
                <w:b/>
              </w:rPr>
              <w:tab/>
            </w:r>
            <w:r w:rsidRPr="0064338C">
              <w:t>Recibir en las oficinas previamente facultadas para ello las solicitudes y demás documentación requerida para el otorgamiento de los apoyos;</w:t>
            </w:r>
          </w:p>
        </w:tc>
        <w:tc>
          <w:tcPr>
            <w:tcW w:w="476" w:type="pct"/>
          </w:tcPr>
          <w:p w:rsidR="003F331F" w:rsidRPr="0064338C" w:rsidRDefault="003F331F" w:rsidP="00D81119">
            <w:pPr>
              <w:pStyle w:val="ROMANOS"/>
              <w:spacing w:line="228"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28" w:lineRule="exact"/>
              <w:ind w:left="0" w:firstLine="0"/>
            </w:pPr>
            <w:r w:rsidRPr="0064338C">
              <w:rPr>
                <w:b/>
              </w:rPr>
              <w:t>II.</w:t>
            </w:r>
            <w:r w:rsidRPr="0064338C">
              <w:rPr>
                <w:b/>
              </w:rPr>
              <w:tab/>
            </w:r>
            <w:r w:rsidRPr="0064338C">
              <w:t>Cumplir con las actividades y plazos establecidos en estas Reglas, en sus anexos y en las convocatorias correspondientes;</w:t>
            </w:r>
          </w:p>
        </w:tc>
        <w:tc>
          <w:tcPr>
            <w:tcW w:w="2644" w:type="pct"/>
          </w:tcPr>
          <w:p w:rsidR="003F331F" w:rsidRPr="0064338C" w:rsidRDefault="003F331F" w:rsidP="00364095">
            <w:pPr>
              <w:pStyle w:val="ROMANOS"/>
              <w:spacing w:line="228" w:lineRule="exact"/>
              <w:ind w:left="0" w:firstLine="0"/>
            </w:pPr>
            <w:r w:rsidRPr="0064338C">
              <w:rPr>
                <w:b/>
              </w:rPr>
              <w:t>II.</w:t>
            </w:r>
            <w:r w:rsidRPr="0064338C">
              <w:rPr>
                <w:b/>
              </w:rPr>
              <w:tab/>
            </w:r>
            <w:r w:rsidRPr="0064338C">
              <w:t>Cumplir con las actividades y plazos establecidos en estas Reglas, en sus anexos y en las convocatorias correspondientes;</w:t>
            </w:r>
          </w:p>
        </w:tc>
        <w:tc>
          <w:tcPr>
            <w:tcW w:w="476" w:type="pct"/>
          </w:tcPr>
          <w:p w:rsidR="003F331F" w:rsidRPr="0064338C" w:rsidRDefault="003F331F" w:rsidP="00D81119">
            <w:pPr>
              <w:pStyle w:val="ROMANOS"/>
              <w:spacing w:line="228"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28" w:lineRule="exact"/>
              <w:ind w:left="0" w:firstLine="0"/>
            </w:pPr>
            <w:r w:rsidRPr="0064338C">
              <w:rPr>
                <w:b/>
              </w:rPr>
              <w:t>III.</w:t>
            </w:r>
            <w:r w:rsidRPr="0064338C">
              <w:rPr>
                <w:b/>
              </w:rPr>
              <w:tab/>
            </w:r>
            <w:r w:rsidRPr="0064338C">
              <w:t>Informar y capacitar a las personas beneficiarias sobre los derechos y obligaciones que como tales han adquirido;</w:t>
            </w:r>
          </w:p>
        </w:tc>
        <w:tc>
          <w:tcPr>
            <w:tcW w:w="2644" w:type="pct"/>
          </w:tcPr>
          <w:p w:rsidR="003F331F" w:rsidRPr="0064338C" w:rsidRDefault="003F331F" w:rsidP="00364095">
            <w:pPr>
              <w:pStyle w:val="ROMANOS"/>
              <w:spacing w:line="228" w:lineRule="exact"/>
              <w:ind w:left="0" w:firstLine="0"/>
            </w:pPr>
            <w:r w:rsidRPr="0064338C">
              <w:rPr>
                <w:b/>
              </w:rPr>
              <w:t>III.</w:t>
            </w:r>
            <w:r w:rsidRPr="0064338C">
              <w:rPr>
                <w:b/>
              </w:rPr>
              <w:tab/>
            </w:r>
            <w:r w:rsidRPr="0064338C">
              <w:t>Informar y capacitar a las personas beneficiarias sobre los derechos y obligaciones que como tales han adquirido;</w:t>
            </w:r>
          </w:p>
        </w:tc>
        <w:tc>
          <w:tcPr>
            <w:tcW w:w="476" w:type="pct"/>
          </w:tcPr>
          <w:p w:rsidR="003F331F" w:rsidRPr="0064338C" w:rsidRDefault="003F331F" w:rsidP="00D81119">
            <w:pPr>
              <w:pStyle w:val="ROMANOS"/>
              <w:spacing w:line="228"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28" w:lineRule="exact"/>
              <w:ind w:left="0" w:firstLine="0"/>
            </w:pPr>
            <w:r w:rsidRPr="0064338C">
              <w:rPr>
                <w:b/>
              </w:rPr>
              <w:t>IV.</w:t>
            </w:r>
            <w:r w:rsidRPr="0064338C">
              <w:rPr>
                <w:b/>
              </w:rPr>
              <w:tab/>
            </w:r>
            <w:r w:rsidRPr="0064338C">
              <w:t>Entregar con oportunidad los recursos que hayan sido asignados a las personas beneficiarias;</w:t>
            </w:r>
          </w:p>
        </w:tc>
        <w:tc>
          <w:tcPr>
            <w:tcW w:w="2644" w:type="pct"/>
          </w:tcPr>
          <w:p w:rsidR="003F331F" w:rsidRPr="0064338C" w:rsidRDefault="003F331F" w:rsidP="00364095">
            <w:pPr>
              <w:pStyle w:val="ROMANOS"/>
              <w:spacing w:line="228" w:lineRule="exact"/>
              <w:ind w:left="0" w:firstLine="0"/>
            </w:pPr>
            <w:r w:rsidRPr="0064338C">
              <w:rPr>
                <w:b/>
              </w:rPr>
              <w:t>IV.</w:t>
            </w:r>
            <w:r w:rsidRPr="0064338C">
              <w:rPr>
                <w:b/>
              </w:rPr>
              <w:tab/>
            </w:r>
            <w:r w:rsidRPr="0064338C">
              <w:t>Entregar con oportunidad los recursos que hayan sido asignados a las personas beneficiarias;</w:t>
            </w:r>
          </w:p>
        </w:tc>
        <w:tc>
          <w:tcPr>
            <w:tcW w:w="476" w:type="pct"/>
          </w:tcPr>
          <w:p w:rsidR="003F331F" w:rsidRPr="0064338C" w:rsidRDefault="003F331F" w:rsidP="00D81119">
            <w:pPr>
              <w:pStyle w:val="ROMANOS"/>
              <w:spacing w:line="228"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28" w:lineRule="exact"/>
              <w:ind w:left="0" w:firstLine="0"/>
            </w:pPr>
            <w:r w:rsidRPr="0064338C">
              <w:rPr>
                <w:b/>
              </w:rPr>
              <w:t>V.</w:t>
            </w:r>
            <w:r w:rsidRPr="0064338C">
              <w:rPr>
                <w:b/>
              </w:rPr>
              <w:tab/>
            </w:r>
            <w:r w:rsidRPr="0064338C">
              <w:t>Destinar los apoyos para las acciones que fueron autorizadas;</w:t>
            </w:r>
          </w:p>
        </w:tc>
        <w:tc>
          <w:tcPr>
            <w:tcW w:w="2644" w:type="pct"/>
          </w:tcPr>
          <w:p w:rsidR="003F331F" w:rsidRPr="0064338C" w:rsidRDefault="003F331F" w:rsidP="00364095">
            <w:pPr>
              <w:pStyle w:val="ROMANOS"/>
              <w:spacing w:line="228" w:lineRule="exact"/>
              <w:ind w:left="0" w:firstLine="0"/>
            </w:pPr>
            <w:r w:rsidRPr="0064338C">
              <w:rPr>
                <w:b/>
              </w:rPr>
              <w:t>V.</w:t>
            </w:r>
            <w:r w:rsidRPr="0064338C">
              <w:rPr>
                <w:b/>
              </w:rPr>
              <w:tab/>
            </w:r>
            <w:r w:rsidRPr="0064338C">
              <w:t>Destinar los apoyos para las acciones que fueron autorizadas;</w:t>
            </w:r>
          </w:p>
        </w:tc>
        <w:tc>
          <w:tcPr>
            <w:tcW w:w="476" w:type="pct"/>
          </w:tcPr>
          <w:p w:rsidR="003F331F" w:rsidRPr="0064338C" w:rsidRDefault="003F331F" w:rsidP="00D81119">
            <w:pPr>
              <w:pStyle w:val="ROMANOS"/>
              <w:spacing w:line="228" w:lineRule="exact"/>
              <w:ind w:left="0" w:firstLine="0"/>
              <w:rPr>
                <w:rFonts w:eastAsia="Calibri"/>
                <w:lang w:val="es-MX" w:eastAsia="en-US"/>
              </w:rPr>
            </w:pPr>
          </w:p>
        </w:tc>
      </w:tr>
      <w:tr w:rsidR="0064338C" w:rsidRPr="0064338C" w:rsidTr="00CF135F">
        <w:tc>
          <w:tcPr>
            <w:tcW w:w="1880" w:type="pct"/>
          </w:tcPr>
          <w:p w:rsidR="003F331F" w:rsidRPr="0064338C" w:rsidRDefault="003F331F" w:rsidP="00635EF1">
            <w:pPr>
              <w:pStyle w:val="ROMANOS"/>
              <w:spacing w:line="228" w:lineRule="exact"/>
              <w:ind w:left="0" w:firstLine="0"/>
            </w:pPr>
            <w:r w:rsidRPr="0064338C">
              <w:rPr>
                <w:b/>
              </w:rPr>
              <w:t>VI.</w:t>
            </w:r>
            <w:r w:rsidRPr="0064338C">
              <w:rPr>
                <w:b/>
              </w:rPr>
              <w:tab/>
            </w:r>
            <w:r w:rsidRPr="0064338C">
              <w:t>Las demás señaladas en la Ley, su reglamento, en estas Reglas y demás disposiciones legales aplicables.</w:t>
            </w:r>
          </w:p>
        </w:tc>
        <w:tc>
          <w:tcPr>
            <w:tcW w:w="2644" w:type="pct"/>
          </w:tcPr>
          <w:p w:rsidR="003F331F" w:rsidRPr="0064338C" w:rsidRDefault="003F331F" w:rsidP="00364095">
            <w:pPr>
              <w:pStyle w:val="ROMANOS"/>
              <w:spacing w:line="228" w:lineRule="exact"/>
              <w:ind w:left="0" w:firstLine="0"/>
            </w:pPr>
            <w:r w:rsidRPr="0064338C">
              <w:rPr>
                <w:b/>
              </w:rPr>
              <w:t>VI.</w:t>
            </w:r>
            <w:r w:rsidRPr="0064338C">
              <w:rPr>
                <w:b/>
              </w:rPr>
              <w:tab/>
            </w:r>
            <w:r w:rsidRPr="0064338C">
              <w:t>Las demás señaladas en la Ley, su reglamento, en estas Reglas y demás disposiciones legales aplicables.</w:t>
            </w:r>
          </w:p>
        </w:tc>
        <w:tc>
          <w:tcPr>
            <w:tcW w:w="476" w:type="pct"/>
          </w:tcPr>
          <w:p w:rsidR="003F331F" w:rsidRPr="0064338C" w:rsidRDefault="003F331F" w:rsidP="00D81119">
            <w:pPr>
              <w:pStyle w:val="ROMANOS"/>
              <w:spacing w:line="228" w:lineRule="exact"/>
              <w:ind w:left="0" w:firstLine="0"/>
              <w:rPr>
                <w:rFonts w:eastAsia="Calibri"/>
                <w:lang w:val="es-MX" w:eastAsia="en-US"/>
              </w:rPr>
            </w:pPr>
          </w:p>
        </w:tc>
      </w:tr>
      <w:tr w:rsidR="0064338C" w:rsidRPr="0064338C" w:rsidTr="00CF135F">
        <w:tc>
          <w:tcPr>
            <w:tcW w:w="1880" w:type="pct"/>
          </w:tcPr>
          <w:p w:rsidR="003F331F" w:rsidRPr="0064338C" w:rsidRDefault="003F331F" w:rsidP="006D34C2">
            <w:pPr>
              <w:pStyle w:val="Texto"/>
              <w:spacing w:line="228" w:lineRule="exact"/>
              <w:ind w:firstLine="0"/>
            </w:pPr>
            <w:r w:rsidRPr="0064338C">
              <w:t>Los Gerentes Estatales de la CONAFOR serán responsables de integrar, administrar y resguardar los expedientes de las personas beneficiarias del programa y de todos los documentos derivados de la aplicación de estas Reglas, con base en los Lineamientos Generales para la Organización y Conservación de los Archivos de las Dependencias y Entidades de la Administración Pública Federal.</w:t>
            </w:r>
          </w:p>
        </w:tc>
        <w:tc>
          <w:tcPr>
            <w:tcW w:w="2644" w:type="pct"/>
          </w:tcPr>
          <w:p w:rsidR="003F331F" w:rsidRPr="0064338C" w:rsidRDefault="003F331F" w:rsidP="00195977">
            <w:pPr>
              <w:pStyle w:val="Texto"/>
              <w:spacing w:line="228" w:lineRule="exact"/>
              <w:ind w:firstLine="0"/>
            </w:pPr>
            <w:r w:rsidRPr="0064338C">
              <w:t xml:space="preserve">Los Gerentes Estatales de la CONAFOR serán responsables de integrar, administrar y resguardar los expedientes de las personas beneficiarias del programa y de todos los documentos derivados de la aplicación de estas Reglas, con base en </w:t>
            </w:r>
            <w:r w:rsidR="00195977">
              <w:t>la normatividad vigente en materia de archivo</w:t>
            </w:r>
            <w:r w:rsidRPr="0064338C">
              <w:t>.</w:t>
            </w:r>
          </w:p>
        </w:tc>
        <w:tc>
          <w:tcPr>
            <w:tcW w:w="476" w:type="pct"/>
          </w:tcPr>
          <w:p w:rsidR="003F331F" w:rsidRPr="0064338C" w:rsidRDefault="003F331F" w:rsidP="00D81119">
            <w:pPr>
              <w:pStyle w:val="Texto"/>
              <w:spacing w:line="228" w:lineRule="exact"/>
              <w:ind w:firstLine="0"/>
              <w:rPr>
                <w:rFonts w:eastAsia="Calibri"/>
                <w:szCs w:val="18"/>
                <w:lang w:val="es-MX" w:eastAsia="en-US"/>
              </w:rPr>
            </w:pPr>
          </w:p>
        </w:tc>
      </w:tr>
      <w:tr w:rsidR="0064338C" w:rsidRPr="0064338C" w:rsidTr="00CF135F">
        <w:tc>
          <w:tcPr>
            <w:tcW w:w="1880" w:type="pct"/>
          </w:tcPr>
          <w:p w:rsidR="003F331F" w:rsidRPr="0064338C" w:rsidRDefault="003F331F" w:rsidP="00635EF1">
            <w:pPr>
              <w:pStyle w:val="Texto"/>
              <w:spacing w:line="228" w:lineRule="exact"/>
              <w:ind w:firstLine="0"/>
            </w:pPr>
            <w:r w:rsidRPr="0064338C">
              <w:lastRenderedPageBreak/>
              <w:t>Igualmente serán responsables de resguardar durante 20 días hábiles contados a partir del día siguiente a la publicación de resultados, los documentos entregados por las personas solicitantes que no resulten beneficiarias, poniéndolos a su disposición para que los recojan hasta esa fecha.</w:t>
            </w:r>
          </w:p>
        </w:tc>
        <w:tc>
          <w:tcPr>
            <w:tcW w:w="2644" w:type="pct"/>
          </w:tcPr>
          <w:p w:rsidR="003F331F" w:rsidRPr="0064338C" w:rsidRDefault="003F331F" w:rsidP="00364095">
            <w:pPr>
              <w:pStyle w:val="Texto"/>
              <w:spacing w:line="228" w:lineRule="exact"/>
              <w:ind w:firstLine="0"/>
            </w:pPr>
            <w:r w:rsidRPr="0064338C">
              <w:t>Igualmente serán responsables de resguardar durante 20 días hábiles contados a partir del día siguiente a la publicación de resultados, los documentos entregados por las personas solicitantes que no resulten beneficiarias, poniéndolos a su disposición para que los recojan hasta esa fecha.</w:t>
            </w:r>
          </w:p>
        </w:tc>
        <w:tc>
          <w:tcPr>
            <w:tcW w:w="476" w:type="pct"/>
          </w:tcPr>
          <w:p w:rsidR="003F331F" w:rsidRPr="0064338C" w:rsidRDefault="003F331F" w:rsidP="00D81119">
            <w:pPr>
              <w:pStyle w:val="Texto"/>
              <w:spacing w:line="228" w:lineRule="exact"/>
              <w:ind w:firstLine="0"/>
              <w:rPr>
                <w:szCs w:val="18"/>
              </w:rPr>
            </w:pPr>
          </w:p>
        </w:tc>
      </w:tr>
      <w:tr w:rsidR="0064338C" w:rsidRPr="0064338C" w:rsidTr="00CF135F">
        <w:tc>
          <w:tcPr>
            <w:tcW w:w="1880" w:type="pct"/>
          </w:tcPr>
          <w:p w:rsidR="003F331F" w:rsidRPr="0064338C" w:rsidRDefault="003F331F" w:rsidP="00635EF1">
            <w:pPr>
              <w:pStyle w:val="Texto"/>
              <w:spacing w:line="228" w:lineRule="exact"/>
              <w:ind w:firstLine="0"/>
            </w:pPr>
            <w:r w:rsidRPr="0064338C">
              <w:t>En el caso de los expedientes de las personas solicitantes que no resultaron beneficiados por haberse agotado los recursos, los gerentes estatales serán responsables de resguardarlos hasta el término de las convocatorias del siguiente ejercicio fiscal, en cumplimiento a lo señalado por el primer párrafo del artículo 21 de estas Reglas. Una vez concluido el término de resguardo, los expedientes se pondrán a disposición de las personas solicitantes para que los recojan dentro de los 30 días hábiles siguientes al término de la convocatoria.</w:t>
            </w:r>
          </w:p>
        </w:tc>
        <w:tc>
          <w:tcPr>
            <w:tcW w:w="2644" w:type="pct"/>
          </w:tcPr>
          <w:p w:rsidR="003F331F" w:rsidRPr="0064338C" w:rsidRDefault="003F331F" w:rsidP="00364095">
            <w:pPr>
              <w:pStyle w:val="Texto"/>
              <w:spacing w:line="228" w:lineRule="exact"/>
              <w:ind w:firstLine="0"/>
            </w:pPr>
            <w:r w:rsidRPr="0064338C">
              <w:t>En el caso de los expedientes de las personas solicitantes que no resultaron beneficiados por haberse agotado los recursos, los gerentes estatales serán responsables de resguardarlos hasta el término de las convocatorias del siguiente ejercicio fiscal, en cumplimiento a lo señalado por el primer párrafo del artículo 21 de estas Reglas. Una vez concluido el término de resguardo, los expedientes se pondrán a disposición de las personas solicitantes para que los recojan dentro de los 30 días hábiles siguientes al término de la convocatoria.</w:t>
            </w:r>
          </w:p>
        </w:tc>
        <w:tc>
          <w:tcPr>
            <w:tcW w:w="476" w:type="pct"/>
          </w:tcPr>
          <w:p w:rsidR="003F331F" w:rsidRPr="0064338C" w:rsidRDefault="003F331F" w:rsidP="00D81119">
            <w:pPr>
              <w:pStyle w:val="Texto"/>
              <w:spacing w:line="228" w:lineRule="exact"/>
              <w:ind w:firstLine="0"/>
              <w:rPr>
                <w:szCs w:val="18"/>
              </w:rPr>
            </w:pPr>
          </w:p>
        </w:tc>
      </w:tr>
      <w:tr w:rsidR="0064338C" w:rsidRPr="0064338C" w:rsidTr="00CF135F">
        <w:tc>
          <w:tcPr>
            <w:tcW w:w="1880" w:type="pct"/>
          </w:tcPr>
          <w:p w:rsidR="003F331F" w:rsidRPr="0064338C" w:rsidRDefault="003F331F" w:rsidP="00635EF1">
            <w:pPr>
              <w:pStyle w:val="Texto"/>
              <w:spacing w:line="228" w:lineRule="exact"/>
              <w:ind w:firstLine="0"/>
            </w:pPr>
            <w:r w:rsidRPr="0064338C">
              <w:t>En caso de que las personas solicitantes no recojan sus expedientes en ambos supuestos, la CONAFOR podrá donarlos a la Comisión Nacional de Libros de Texto Gratuito para su reciclado.</w:t>
            </w:r>
          </w:p>
        </w:tc>
        <w:tc>
          <w:tcPr>
            <w:tcW w:w="2644" w:type="pct"/>
          </w:tcPr>
          <w:p w:rsidR="003F331F" w:rsidRPr="0064338C" w:rsidRDefault="00976120" w:rsidP="00D81119">
            <w:pPr>
              <w:pStyle w:val="Texto"/>
              <w:spacing w:line="228" w:lineRule="exact"/>
              <w:ind w:firstLine="0"/>
              <w:rPr>
                <w:szCs w:val="18"/>
              </w:rPr>
            </w:pPr>
            <w:r w:rsidRPr="004A7E55">
              <w:rPr>
                <w:rFonts w:eastAsia="Arial"/>
                <w:color w:val="FF0000"/>
                <w:szCs w:val="18"/>
              </w:rPr>
              <w:t>Una vez transcurridos los plazos señalados en los párrafos anteriores, y en caso de que las personas solicitantes no recojan sus expedientes en ambos supuestos, los Gerentes Estatales de la CONAFOR deberán realizar el procedimiento de baja documental de acuerdo a lo establecido en los instrumentos de consulta archivísticos y a la normatividad vigente en la materia ,y</w:t>
            </w:r>
            <w:r w:rsidR="003F331F" w:rsidRPr="0064338C">
              <w:t xml:space="preserve"> podrá</w:t>
            </w:r>
            <w:r w:rsidR="003F331F" w:rsidRPr="004A7E55">
              <w:rPr>
                <w:color w:val="FF0000"/>
              </w:rPr>
              <w:t>n</w:t>
            </w:r>
            <w:r w:rsidR="003F331F" w:rsidRPr="0064338C">
              <w:t xml:space="preserve"> donarlos a la Comisión Nacional de Libros de Texto Gratuito para su reciclado</w:t>
            </w:r>
          </w:p>
        </w:tc>
        <w:tc>
          <w:tcPr>
            <w:tcW w:w="476" w:type="pct"/>
          </w:tcPr>
          <w:p w:rsidR="003F331F" w:rsidRPr="0064338C" w:rsidRDefault="003F331F" w:rsidP="00D81119">
            <w:pPr>
              <w:pStyle w:val="Texto"/>
              <w:spacing w:line="228" w:lineRule="exact"/>
              <w:ind w:firstLine="0"/>
              <w:rPr>
                <w:szCs w:val="18"/>
              </w:rPr>
            </w:pPr>
            <w:r w:rsidRPr="0064338C">
              <w:rPr>
                <w:szCs w:val="18"/>
              </w:rPr>
              <w:t>Delimitar la facultad de los Gerentes Estatales para iniciar el proceso de baja documental con base en los plazos y normatividad estipulada.</w:t>
            </w:r>
          </w:p>
        </w:tc>
      </w:tr>
      <w:tr w:rsidR="0064338C" w:rsidRPr="0064338C" w:rsidTr="00CF135F">
        <w:tc>
          <w:tcPr>
            <w:tcW w:w="1880" w:type="pct"/>
          </w:tcPr>
          <w:p w:rsidR="003F331F" w:rsidRPr="0064338C" w:rsidRDefault="003F331F" w:rsidP="00635EF1">
            <w:pPr>
              <w:pStyle w:val="Texto"/>
              <w:spacing w:line="228" w:lineRule="exact"/>
              <w:ind w:firstLine="0"/>
            </w:pPr>
            <w:r w:rsidRPr="0064338C">
              <w:t xml:space="preserve">Los Gerentes Estatales deberán verificar: 1) que la documentación e información que entreguen las personas que obtienen y reciben el pago de un apoyo, cumplan con los requisitos y disposiciones que marcan estas Reglas; 2) que las y los asesores técnicos certificados contratados por las personas beneficiarias estén inscritos en el Listado de Asesores Técnicos Certificados vigente; y para las modalidades de apoyo que así lo requieran, que las y los asesores técnicos estén debidamente registrados en el Registro Forestal Nacional e inscritos en el Listado de Asesores Técnicos Certificados; 3) que el número de apoyos y hectáreas correspondan con el máximo permitido para cada persona beneficiaria y asesor técnico certificado; 4) la correcta ejecución del apoyo por parte de las personas beneficiarias, de acuerdo con los criterios técnicos establecidos en los </w:t>
            </w:r>
            <w:r w:rsidRPr="0064338C">
              <w:lastRenderedPageBreak/>
              <w:t>términos de referencia y los anexos técnicos de cada componente, concepto y modalidad de apoyo, mismos que forman parte integrante de las presentes Reglas.</w:t>
            </w:r>
          </w:p>
        </w:tc>
        <w:tc>
          <w:tcPr>
            <w:tcW w:w="2644" w:type="pct"/>
          </w:tcPr>
          <w:p w:rsidR="003F331F" w:rsidRPr="0064338C" w:rsidRDefault="003F331F" w:rsidP="00364095">
            <w:pPr>
              <w:pStyle w:val="Texto"/>
              <w:spacing w:line="228" w:lineRule="exact"/>
              <w:ind w:firstLine="0"/>
            </w:pPr>
            <w:r w:rsidRPr="0064338C">
              <w:lastRenderedPageBreak/>
              <w:t>Los Gerentes Estatales deberán verificar: 1) que la documentación e información que entreguen las personas que obtienen y reciben el pago de un apoyo, cumplan con los requisitos y disposiciones que marcan estas Reglas; 2) que las y los asesores técnicos certificados contratados por las personas beneficiarias estén inscritos en el Listado de Asesores Técnicos Certificados vigente; y para las modalidades de apoyo que así lo requieran, que las y los asesores técnicos estén debidamente registrados en el Registro Forestal Nacional e inscritos en el Listado de Asesores Técnicos Certificados; 3) que el número de apoyos y hectáreas correspondan con el máximo permitido para cada persona beneficiaria y asesor técnico certificado; 4) la correcta ejecución del apoyo por parte de las personas beneficiarias, de acuerdo con los criterios técnicos establecidos en los términos de referencia y los anexos técnicos de cada componente, concepto y modalidad de apoyo, mismos que forman parte integrante de las presentes Reglas.</w:t>
            </w:r>
          </w:p>
        </w:tc>
        <w:tc>
          <w:tcPr>
            <w:tcW w:w="476" w:type="pct"/>
          </w:tcPr>
          <w:p w:rsidR="003F331F" w:rsidRPr="0064338C" w:rsidRDefault="003F331F" w:rsidP="00D81119">
            <w:pPr>
              <w:pStyle w:val="Texto"/>
              <w:spacing w:line="228" w:lineRule="exact"/>
              <w:ind w:firstLine="0"/>
              <w:rPr>
                <w:szCs w:val="18"/>
              </w:rPr>
            </w:pPr>
          </w:p>
        </w:tc>
      </w:tr>
      <w:tr w:rsidR="0064338C" w:rsidRPr="0064338C" w:rsidTr="00CF135F">
        <w:tc>
          <w:tcPr>
            <w:tcW w:w="1880" w:type="pct"/>
          </w:tcPr>
          <w:p w:rsidR="003F331F" w:rsidRPr="0064338C" w:rsidRDefault="003F331F" w:rsidP="00635EF1">
            <w:pPr>
              <w:pStyle w:val="Texto"/>
              <w:spacing w:line="228" w:lineRule="exact"/>
              <w:ind w:firstLine="0"/>
            </w:pPr>
            <w:r w:rsidRPr="0064338C">
              <w:lastRenderedPageBreak/>
              <w:t>Lo anterior tiene como finalidad establecer medidas de control y vigilancia sobre la actuación de las personas beneficiarias y asesores técnicos certificados, para coadyuvar a la consecución de los objetivos establecidos por cada componente, concepto y modalidad de apoyo en estas Reglas.</w:t>
            </w:r>
          </w:p>
        </w:tc>
        <w:tc>
          <w:tcPr>
            <w:tcW w:w="2644" w:type="pct"/>
          </w:tcPr>
          <w:p w:rsidR="003F331F" w:rsidRPr="0064338C" w:rsidRDefault="003F331F" w:rsidP="00364095">
            <w:pPr>
              <w:pStyle w:val="Texto"/>
              <w:spacing w:line="228" w:lineRule="exact"/>
              <w:ind w:firstLine="0"/>
            </w:pPr>
            <w:r w:rsidRPr="0064338C">
              <w:t>Lo anterior tiene como finalidad establecer medidas de control y vigilancia sobre la actuación de las personas beneficiarias y asesores técnicos certificados, para coadyuvar a la consecución de los objetivos establecidos por cada componente, concepto y modalidad de apoyo en estas Reglas.</w:t>
            </w:r>
          </w:p>
        </w:tc>
        <w:tc>
          <w:tcPr>
            <w:tcW w:w="476" w:type="pct"/>
          </w:tcPr>
          <w:p w:rsidR="003F331F" w:rsidRPr="0064338C" w:rsidRDefault="003F331F" w:rsidP="00D81119">
            <w:pPr>
              <w:pStyle w:val="Texto"/>
              <w:spacing w:line="228" w:lineRule="exact"/>
              <w:ind w:firstLine="0"/>
              <w:rPr>
                <w:szCs w:val="18"/>
              </w:rPr>
            </w:pPr>
          </w:p>
        </w:tc>
      </w:tr>
      <w:tr w:rsidR="0064338C" w:rsidRPr="0064338C" w:rsidTr="00CF135F">
        <w:tc>
          <w:tcPr>
            <w:tcW w:w="1880" w:type="pct"/>
          </w:tcPr>
          <w:p w:rsidR="003F331F" w:rsidRPr="0064338C" w:rsidRDefault="003F331F" w:rsidP="00635EF1">
            <w:pPr>
              <w:pStyle w:val="Texto"/>
              <w:spacing w:line="228" w:lineRule="exact"/>
              <w:ind w:firstLine="0"/>
            </w:pPr>
            <w:r w:rsidRPr="0064338C">
              <w:t>Las Gerencias responsables de diseñar la operación de los componentes, conceptos y modalidades de apoyo aquí establecidas, deberán:</w:t>
            </w:r>
          </w:p>
        </w:tc>
        <w:tc>
          <w:tcPr>
            <w:tcW w:w="2644" w:type="pct"/>
          </w:tcPr>
          <w:p w:rsidR="003F331F" w:rsidRPr="0064338C" w:rsidRDefault="003F331F" w:rsidP="00364095">
            <w:pPr>
              <w:pStyle w:val="Texto"/>
              <w:spacing w:line="228" w:lineRule="exact"/>
              <w:ind w:firstLine="0"/>
            </w:pPr>
            <w:r w:rsidRPr="0064338C">
              <w:t>Las Gerencias responsables de diseñar la operación de los componentes, conceptos y modalidades de apoyo aquí establecidas, deberán:</w:t>
            </w:r>
          </w:p>
        </w:tc>
        <w:tc>
          <w:tcPr>
            <w:tcW w:w="476" w:type="pct"/>
          </w:tcPr>
          <w:p w:rsidR="003F331F" w:rsidRPr="0064338C" w:rsidRDefault="003F331F" w:rsidP="00D81119">
            <w:pPr>
              <w:pStyle w:val="Texto"/>
              <w:spacing w:line="228" w:lineRule="exact"/>
              <w:ind w:firstLine="0"/>
              <w:rPr>
                <w:szCs w:val="18"/>
              </w:rPr>
            </w:pPr>
          </w:p>
        </w:tc>
      </w:tr>
      <w:tr w:rsidR="0064338C" w:rsidRPr="0064338C" w:rsidTr="00CF135F">
        <w:tc>
          <w:tcPr>
            <w:tcW w:w="1880" w:type="pct"/>
          </w:tcPr>
          <w:p w:rsidR="003F331F" w:rsidRPr="0064338C" w:rsidRDefault="003F331F" w:rsidP="00635EF1">
            <w:pPr>
              <w:pStyle w:val="ROMANOS"/>
              <w:spacing w:line="228" w:lineRule="exact"/>
              <w:ind w:left="0" w:firstLine="0"/>
            </w:pPr>
            <w:r w:rsidRPr="0064338C">
              <w:rPr>
                <w:b/>
              </w:rPr>
              <w:t>1.</w:t>
            </w:r>
            <w:r w:rsidRPr="0064338C">
              <w:rPr>
                <w:b/>
              </w:rPr>
              <w:tab/>
            </w:r>
            <w:r w:rsidRPr="0064338C">
              <w:t>Capacitar al personal operativo de las Gerencias Estatales para que apliquen correctamente los criterios técnicos, términos de referencia, formatos de verificación física de las obras o proyectos y formatos de evaluación de informes finales correspondientes a cada concepto de apoyo; así como las demás disposiciones establecidas en las presentes Reglas.</w:t>
            </w:r>
          </w:p>
        </w:tc>
        <w:tc>
          <w:tcPr>
            <w:tcW w:w="2644" w:type="pct"/>
          </w:tcPr>
          <w:p w:rsidR="003F331F" w:rsidRPr="0064338C" w:rsidRDefault="003F331F" w:rsidP="00364095">
            <w:pPr>
              <w:pStyle w:val="ROMANOS"/>
              <w:spacing w:line="228" w:lineRule="exact"/>
              <w:ind w:left="0" w:firstLine="0"/>
            </w:pPr>
            <w:r w:rsidRPr="0064338C">
              <w:rPr>
                <w:b/>
              </w:rPr>
              <w:t>1.</w:t>
            </w:r>
            <w:r w:rsidRPr="0064338C">
              <w:rPr>
                <w:b/>
              </w:rPr>
              <w:tab/>
            </w:r>
            <w:r w:rsidRPr="0064338C">
              <w:t>Capacitar al personal operativo de las Gerencias Estatales para que apliquen correctamente los criterios técnicos, términos de referencia, formatos de verificación física de las obras o proyectos y formatos de evaluación de informes finales correspondientes a cada concepto de apoyo; así como las demás disposiciones establecidas en las presentes Reglas.</w:t>
            </w:r>
          </w:p>
        </w:tc>
        <w:tc>
          <w:tcPr>
            <w:tcW w:w="476" w:type="pct"/>
          </w:tcPr>
          <w:p w:rsidR="003F331F" w:rsidRPr="0064338C" w:rsidRDefault="003F331F" w:rsidP="00D81119">
            <w:pPr>
              <w:pStyle w:val="ROMANOS"/>
              <w:spacing w:line="228" w:lineRule="exact"/>
              <w:ind w:left="0" w:firstLine="0"/>
              <w:rPr>
                <w:b/>
              </w:rPr>
            </w:pPr>
          </w:p>
        </w:tc>
      </w:tr>
      <w:tr w:rsidR="0064338C" w:rsidRPr="0064338C" w:rsidTr="00CF135F">
        <w:tc>
          <w:tcPr>
            <w:tcW w:w="1880" w:type="pct"/>
          </w:tcPr>
          <w:p w:rsidR="003F331F" w:rsidRPr="0064338C" w:rsidRDefault="003F331F" w:rsidP="00635EF1">
            <w:pPr>
              <w:pStyle w:val="ROMANOS"/>
              <w:spacing w:line="228" w:lineRule="exact"/>
              <w:ind w:left="0" w:firstLine="0"/>
            </w:pPr>
            <w:r w:rsidRPr="0064338C">
              <w:rPr>
                <w:b/>
              </w:rPr>
              <w:t>2.</w:t>
            </w:r>
            <w:r w:rsidRPr="0064338C">
              <w:rPr>
                <w:b/>
              </w:rPr>
              <w:tab/>
            </w:r>
            <w:r w:rsidRPr="0064338C">
              <w:t>Determinar criterios técnicos, formatos e instrumentos de evaluación técnica para la calificación de los informes finales, así como para la realización de visitas de seguimiento por parte del personal  de la Gerencia Estatal; mismos que serán la evidencia documental de la conclusión de las actividades y el instrumento mediante el cual se autorizarán los pagos correspondientes; de manera que sea posible medir el grado de cumplimiento de los proyectos asesorados, así como garantizar una correlación directa entre los recursos erogados y el cumplimiento de las metas institucionales.</w:t>
            </w:r>
          </w:p>
        </w:tc>
        <w:tc>
          <w:tcPr>
            <w:tcW w:w="2644" w:type="pct"/>
          </w:tcPr>
          <w:p w:rsidR="003F331F" w:rsidRPr="0064338C" w:rsidRDefault="003F331F" w:rsidP="00364095">
            <w:pPr>
              <w:pStyle w:val="ROMANOS"/>
              <w:spacing w:line="228" w:lineRule="exact"/>
              <w:ind w:left="0" w:firstLine="0"/>
            </w:pPr>
            <w:r w:rsidRPr="0064338C">
              <w:rPr>
                <w:b/>
              </w:rPr>
              <w:t>2.</w:t>
            </w:r>
            <w:r w:rsidRPr="0064338C">
              <w:rPr>
                <w:b/>
              </w:rPr>
              <w:tab/>
            </w:r>
            <w:r w:rsidRPr="0064338C">
              <w:t>Determinar criterios técnicos, formatos e instrumentos de evaluación técnica para la calificación de los informes finales, así como para la realización de visitas de seguimiento por parte del personal  de la Gerencia Estatal; mismos que serán la evidencia documental de la conclusión de las actividades y el instrumento mediante el cual se autorizarán los pagos correspondientes; de manera que sea posible medir el grado de cumplimiento de los proyectos asesorados, así como garantizar una correlación directa entre los recursos erogados y el cumplimiento de las metas institucionales.</w:t>
            </w:r>
          </w:p>
        </w:tc>
        <w:tc>
          <w:tcPr>
            <w:tcW w:w="476" w:type="pct"/>
          </w:tcPr>
          <w:p w:rsidR="003F331F" w:rsidRPr="0064338C" w:rsidRDefault="003F331F" w:rsidP="00D81119">
            <w:pPr>
              <w:pStyle w:val="ROMANOS"/>
              <w:spacing w:line="228" w:lineRule="exact"/>
              <w:ind w:left="0" w:firstLine="0"/>
              <w:rPr>
                <w:b/>
              </w:rPr>
            </w:pPr>
          </w:p>
        </w:tc>
      </w:tr>
      <w:tr w:rsidR="0064338C" w:rsidRPr="0064338C" w:rsidTr="00CF135F">
        <w:tc>
          <w:tcPr>
            <w:tcW w:w="1880" w:type="pct"/>
          </w:tcPr>
          <w:p w:rsidR="003F331F" w:rsidRPr="0064338C" w:rsidRDefault="003F331F" w:rsidP="00635EF1">
            <w:pPr>
              <w:pStyle w:val="Texto"/>
              <w:spacing w:line="228" w:lineRule="exact"/>
              <w:ind w:firstLine="0"/>
            </w:pPr>
            <w:r w:rsidRPr="0064338C">
              <w:rPr>
                <w:b/>
              </w:rPr>
              <w:t>Artículo 30.</w:t>
            </w:r>
            <w:r w:rsidRPr="0064338C">
              <w:t xml:space="preserve"> Los servidores públicos que incumplan con lo dispuesto por estas Reglas serán sujetos a la aplicación de sanciones en los términos de la Ley Federal de Responsabilidades Administrativas de los Servidores Públicos.</w:t>
            </w:r>
          </w:p>
        </w:tc>
        <w:tc>
          <w:tcPr>
            <w:tcW w:w="2644" w:type="pct"/>
          </w:tcPr>
          <w:p w:rsidR="003F331F" w:rsidRPr="0064338C" w:rsidRDefault="003F331F" w:rsidP="00364095">
            <w:pPr>
              <w:pStyle w:val="Texto"/>
              <w:spacing w:line="228" w:lineRule="exact"/>
              <w:ind w:firstLine="0"/>
            </w:pPr>
            <w:r w:rsidRPr="0064338C">
              <w:rPr>
                <w:b/>
              </w:rPr>
              <w:t>Artículo 30.</w:t>
            </w:r>
            <w:r w:rsidRPr="0064338C">
              <w:t xml:space="preserve"> Los servidores públicos que incumplan con lo dispuesto por estas Reglas serán sujetos a la aplicación de sanciones en los términos de la Ley Federal de Responsabilidades Administrativas de los Servidores Públicos.</w:t>
            </w:r>
          </w:p>
        </w:tc>
        <w:tc>
          <w:tcPr>
            <w:tcW w:w="476" w:type="pct"/>
          </w:tcPr>
          <w:p w:rsidR="003F331F" w:rsidRPr="0064338C" w:rsidRDefault="003F331F" w:rsidP="00D81119">
            <w:pPr>
              <w:pStyle w:val="Texto"/>
              <w:spacing w:line="228" w:lineRule="exact"/>
              <w:ind w:firstLine="0"/>
              <w:rPr>
                <w:b/>
                <w:szCs w:val="18"/>
              </w:rPr>
            </w:pPr>
          </w:p>
        </w:tc>
      </w:tr>
      <w:tr w:rsidR="0064338C" w:rsidRPr="0064338C" w:rsidTr="00CF135F">
        <w:tc>
          <w:tcPr>
            <w:tcW w:w="1880" w:type="pct"/>
          </w:tcPr>
          <w:p w:rsidR="003F331F" w:rsidRPr="0064338C" w:rsidRDefault="003F331F" w:rsidP="00635EF1">
            <w:pPr>
              <w:pStyle w:val="Texto"/>
              <w:spacing w:line="228" w:lineRule="exact"/>
              <w:ind w:firstLine="0"/>
              <w:jc w:val="center"/>
              <w:rPr>
                <w:b/>
              </w:rPr>
            </w:pPr>
            <w:r w:rsidRPr="0064338C">
              <w:rPr>
                <w:b/>
              </w:rPr>
              <w:t>Capítulo VIII. De los Comités Técnicos</w:t>
            </w:r>
          </w:p>
        </w:tc>
        <w:tc>
          <w:tcPr>
            <w:tcW w:w="2644" w:type="pct"/>
          </w:tcPr>
          <w:p w:rsidR="003F331F" w:rsidRPr="0064338C" w:rsidRDefault="003F331F" w:rsidP="00364095">
            <w:pPr>
              <w:pStyle w:val="Texto"/>
              <w:spacing w:line="228" w:lineRule="exact"/>
              <w:ind w:firstLine="0"/>
              <w:jc w:val="center"/>
              <w:rPr>
                <w:b/>
              </w:rPr>
            </w:pPr>
            <w:r w:rsidRPr="0064338C">
              <w:rPr>
                <w:b/>
              </w:rPr>
              <w:t>Capítulo VIII. De los Comités Técnicos</w:t>
            </w:r>
          </w:p>
        </w:tc>
        <w:tc>
          <w:tcPr>
            <w:tcW w:w="476" w:type="pct"/>
          </w:tcPr>
          <w:p w:rsidR="003F331F" w:rsidRPr="0064338C" w:rsidRDefault="003F331F" w:rsidP="00D81119">
            <w:pPr>
              <w:pStyle w:val="Texto"/>
              <w:spacing w:line="228" w:lineRule="exact"/>
              <w:ind w:firstLine="0"/>
              <w:rPr>
                <w:b/>
                <w:szCs w:val="18"/>
              </w:rPr>
            </w:pPr>
          </w:p>
        </w:tc>
      </w:tr>
      <w:tr w:rsidR="0064338C" w:rsidRPr="0064338C" w:rsidTr="00CF135F">
        <w:tc>
          <w:tcPr>
            <w:tcW w:w="1880" w:type="pct"/>
          </w:tcPr>
          <w:p w:rsidR="003F331F" w:rsidRPr="0064338C" w:rsidRDefault="003F331F" w:rsidP="00635EF1">
            <w:pPr>
              <w:pStyle w:val="Texto"/>
              <w:spacing w:line="228" w:lineRule="exact"/>
              <w:ind w:firstLine="0"/>
            </w:pPr>
            <w:r w:rsidRPr="0064338C">
              <w:rPr>
                <w:b/>
              </w:rPr>
              <w:t>Artículo 31.</w:t>
            </w:r>
            <w:r w:rsidRPr="0064338C">
              <w:t xml:space="preserve"> Con la finalidad de mejorar la eficiencia, eficacia y transparencia en la asignación y ejercicio de los apoyos, la CONAFOR con la participación que en su caso corresponda de las dependencias federales, estatales y de la sociedad en general, integrará Comités Técnicos Nacionales o Estatales, según el apoyo que se asigne, cuya integración, organización y funcionamiento se regirá a través de los Lineamientos que para tal efecto emita y </w:t>
            </w:r>
            <w:r w:rsidRPr="0064338C">
              <w:lastRenderedPageBreak/>
              <w:t>publique la CONAFOR en su página de internet.</w:t>
            </w:r>
          </w:p>
        </w:tc>
        <w:tc>
          <w:tcPr>
            <w:tcW w:w="2644" w:type="pct"/>
          </w:tcPr>
          <w:p w:rsidR="00A80E56" w:rsidRPr="00A80E56" w:rsidRDefault="00A80E56" w:rsidP="00A80E56">
            <w:pPr>
              <w:pStyle w:val="Texto"/>
              <w:spacing w:line="228" w:lineRule="exact"/>
              <w:ind w:firstLine="0"/>
            </w:pPr>
            <w:r w:rsidRPr="00A80E56">
              <w:rPr>
                <w:b/>
              </w:rPr>
              <w:lastRenderedPageBreak/>
              <w:t xml:space="preserve">Artículo 31. </w:t>
            </w:r>
            <w:r w:rsidRPr="00A80E56">
              <w:t xml:space="preserve">Con la finalidad de mejorar la eficiencia, eficacia y transparencia en la asignación y ejercicio de los apoyos, la CONAFOR con la participación que en su caso corresponda de las dependencias federales, estatales, </w:t>
            </w:r>
            <w:r w:rsidRPr="00A80E56">
              <w:rPr>
                <w:color w:val="FF0000"/>
              </w:rPr>
              <w:t xml:space="preserve">personas beneficiarias del Programa Apoyos para el Desarrollo Forestal Sustentable </w:t>
            </w:r>
            <w:r w:rsidRPr="00A80E56">
              <w:t>y de la sociedad en general, integrará Comités Técnicos Nacionales o Estatales, según el apoyo que se asigne, cuya integración, organización y funcionamiento se regirá a través de los Lineamientos que para tal efecto emita y publique la CONAFOR en su página de internet.</w:t>
            </w:r>
          </w:p>
          <w:p w:rsidR="00A80E56" w:rsidRPr="00A80E56" w:rsidRDefault="00A80E56" w:rsidP="00A80E56">
            <w:pPr>
              <w:pStyle w:val="Texto"/>
              <w:spacing w:line="228" w:lineRule="exact"/>
              <w:ind w:firstLine="0"/>
              <w:rPr>
                <w:color w:val="FF0000"/>
              </w:rPr>
            </w:pPr>
            <w:r w:rsidRPr="00A80E56">
              <w:rPr>
                <w:color w:val="FF0000"/>
              </w:rPr>
              <w:lastRenderedPageBreak/>
              <w:t>El Programa Apoyos para el Desarrollo Forestal Sustentable deberá sujetarse a lo establecido en los Lineamientos para la promoción y operación de la contraloría social en los programas federales de desarrollo social publicados en el Diario Oficial de la Federación el 28 de octubre de 2016, con el fin de promover y realizar las acciones necesarias para la integración y operación de la contraloría social, bajo el esquema y programa anual de contraloría social validado por la Secretaría de la Función Pública y siguiendo los procedimientos de la guía operativa del programa.</w:t>
            </w:r>
          </w:p>
          <w:p w:rsidR="00A80E56" w:rsidRPr="0064338C" w:rsidRDefault="00A80E56" w:rsidP="00364095">
            <w:pPr>
              <w:pStyle w:val="Texto"/>
              <w:spacing w:line="228" w:lineRule="exact"/>
              <w:ind w:firstLine="0"/>
            </w:pPr>
          </w:p>
        </w:tc>
        <w:tc>
          <w:tcPr>
            <w:tcW w:w="476" w:type="pct"/>
          </w:tcPr>
          <w:p w:rsidR="00A80E56" w:rsidRPr="00A80E56" w:rsidRDefault="00A80E56" w:rsidP="00A80E56">
            <w:pPr>
              <w:pStyle w:val="Textocomentario"/>
              <w:rPr>
                <w:rFonts w:ascii="Arial" w:hAnsi="Arial" w:cs="Arial"/>
                <w:sz w:val="18"/>
              </w:rPr>
            </w:pPr>
            <w:r>
              <w:rPr>
                <w:rFonts w:ascii="Arial" w:hAnsi="Arial" w:cs="Arial"/>
                <w:sz w:val="18"/>
              </w:rPr>
              <w:lastRenderedPageBreak/>
              <w:t xml:space="preserve">Se propone la </w:t>
            </w:r>
            <w:r w:rsidRPr="00A80E56">
              <w:rPr>
                <w:rFonts w:ascii="Arial" w:hAnsi="Arial" w:cs="Arial"/>
                <w:sz w:val="18"/>
              </w:rPr>
              <w:t xml:space="preserve"> incorporación de la información señalada con control de cambios, con el </w:t>
            </w:r>
            <w:r w:rsidRPr="00A80E56">
              <w:rPr>
                <w:rFonts w:ascii="Arial" w:hAnsi="Arial" w:cs="Arial"/>
                <w:sz w:val="18"/>
              </w:rPr>
              <w:lastRenderedPageBreak/>
              <w:t xml:space="preserve">propósito de atender solicitud </w:t>
            </w:r>
            <w:r>
              <w:rPr>
                <w:rFonts w:ascii="Arial" w:hAnsi="Arial" w:cs="Arial"/>
                <w:sz w:val="18"/>
              </w:rPr>
              <w:t xml:space="preserve">oficial </w:t>
            </w:r>
            <w:r w:rsidRPr="00A80E56">
              <w:rPr>
                <w:rFonts w:ascii="Arial" w:hAnsi="Arial" w:cs="Arial"/>
                <w:sz w:val="18"/>
              </w:rPr>
              <w:t>realizada por la Secretaría de la Función Pública pa</w:t>
            </w:r>
            <w:r>
              <w:rPr>
                <w:rFonts w:ascii="Arial" w:hAnsi="Arial" w:cs="Arial"/>
                <w:sz w:val="18"/>
              </w:rPr>
              <w:t>r</w:t>
            </w:r>
            <w:r w:rsidRPr="00A80E56">
              <w:rPr>
                <w:rFonts w:ascii="Arial" w:hAnsi="Arial" w:cs="Arial"/>
                <w:sz w:val="18"/>
              </w:rPr>
              <w:t xml:space="preserve">a reforzar el </w:t>
            </w:r>
            <w:r>
              <w:rPr>
                <w:rFonts w:ascii="Arial" w:hAnsi="Arial" w:cs="Arial"/>
                <w:sz w:val="18"/>
              </w:rPr>
              <w:t>cumplimiento</w:t>
            </w:r>
            <w:r w:rsidRPr="00A80E56">
              <w:rPr>
                <w:rFonts w:ascii="Arial" w:hAnsi="Arial" w:cs="Arial"/>
                <w:sz w:val="18"/>
              </w:rPr>
              <w:t xml:space="preserve"> de la Contralor</w:t>
            </w:r>
            <w:r>
              <w:rPr>
                <w:rFonts w:ascii="Arial" w:hAnsi="Arial" w:cs="Arial"/>
                <w:sz w:val="18"/>
              </w:rPr>
              <w:t>í</w:t>
            </w:r>
            <w:r w:rsidRPr="00A80E56">
              <w:rPr>
                <w:rFonts w:ascii="Arial" w:hAnsi="Arial" w:cs="Arial"/>
                <w:sz w:val="18"/>
              </w:rPr>
              <w:t>a Social</w:t>
            </w:r>
          </w:p>
          <w:p w:rsidR="003F331F" w:rsidRPr="00A80E56" w:rsidRDefault="003F331F" w:rsidP="00D81119">
            <w:pPr>
              <w:pStyle w:val="Texto"/>
              <w:spacing w:line="228" w:lineRule="exact"/>
              <w:ind w:firstLine="0"/>
              <w:rPr>
                <w:b/>
                <w:szCs w:val="18"/>
              </w:rPr>
            </w:pPr>
          </w:p>
        </w:tc>
      </w:tr>
      <w:tr w:rsidR="0064338C" w:rsidRPr="0064338C" w:rsidTr="00CF135F">
        <w:tc>
          <w:tcPr>
            <w:tcW w:w="1880" w:type="pct"/>
          </w:tcPr>
          <w:p w:rsidR="003F331F" w:rsidRPr="0064338C" w:rsidRDefault="003F331F" w:rsidP="00635EF1">
            <w:pPr>
              <w:pStyle w:val="Texto"/>
              <w:spacing w:line="228" w:lineRule="exact"/>
              <w:ind w:firstLine="0"/>
            </w:pPr>
            <w:r w:rsidRPr="0064338C">
              <w:rPr>
                <w:b/>
              </w:rPr>
              <w:lastRenderedPageBreak/>
              <w:t>Artículo 32.</w:t>
            </w:r>
            <w:r w:rsidRPr="0064338C">
              <w:t xml:space="preserve"> Las facultades de los Comités Técnicos serán las siguientes:</w:t>
            </w:r>
          </w:p>
        </w:tc>
        <w:tc>
          <w:tcPr>
            <w:tcW w:w="2644" w:type="pct"/>
          </w:tcPr>
          <w:p w:rsidR="003F331F" w:rsidRPr="0064338C" w:rsidRDefault="003F331F" w:rsidP="00364095">
            <w:pPr>
              <w:pStyle w:val="Texto"/>
              <w:spacing w:line="228" w:lineRule="exact"/>
              <w:ind w:firstLine="0"/>
            </w:pPr>
            <w:r w:rsidRPr="0064338C">
              <w:rPr>
                <w:b/>
              </w:rPr>
              <w:t>Artículo 32.</w:t>
            </w:r>
            <w:r w:rsidRPr="0064338C">
              <w:t xml:space="preserve"> Las facultades de los Comités Técnicos serán las siguientes:</w:t>
            </w:r>
          </w:p>
        </w:tc>
        <w:tc>
          <w:tcPr>
            <w:tcW w:w="476" w:type="pct"/>
          </w:tcPr>
          <w:p w:rsidR="003F331F" w:rsidRPr="0064338C" w:rsidRDefault="003F331F" w:rsidP="00D81119">
            <w:pPr>
              <w:pStyle w:val="Texto"/>
              <w:spacing w:line="228" w:lineRule="exact"/>
              <w:ind w:firstLine="0"/>
              <w:rPr>
                <w:b/>
                <w:szCs w:val="18"/>
              </w:rPr>
            </w:pPr>
          </w:p>
        </w:tc>
      </w:tr>
      <w:tr w:rsidR="0064338C" w:rsidRPr="0064338C" w:rsidTr="00CF135F">
        <w:tc>
          <w:tcPr>
            <w:tcW w:w="1880" w:type="pct"/>
          </w:tcPr>
          <w:p w:rsidR="003F331F" w:rsidRPr="0064338C" w:rsidRDefault="003F331F" w:rsidP="0035331A">
            <w:pPr>
              <w:pStyle w:val="ROMANOS"/>
              <w:spacing w:line="228" w:lineRule="exact"/>
              <w:ind w:left="0" w:firstLine="0"/>
            </w:pPr>
            <w:r w:rsidRPr="0064338C">
              <w:rPr>
                <w:b/>
              </w:rPr>
              <w:t>I.</w:t>
            </w:r>
            <w:r w:rsidRPr="0064338C">
              <w:rPr>
                <w:b/>
              </w:rPr>
              <w:tab/>
            </w:r>
            <w:r w:rsidRPr="0064338C">
              <w:rPr>
                <w:rFonts w:ascii="ArialMT" w:hAnsi="ArialMT" w:cs="ArialMT"/>
              </w:rPr>
              <w:t>Asignar los apoyos y reasignar los recursos no ejercidos, de conformidad con el presupuesto  disponible, con lo previsto en las presentes Reglas y en los tiempos establecidos por la  CONAFOR. En caso de medidas supervenientes, el Comité a propuesta de la CONAFOR, podrá  revocar la asignación de apoyos cuando así lo exija el interés público o el de la institución</w:t>
            </w:r>
          </w:p>
        </w:tc>
        <w:tc>
          <w:tcPr>
            <w:tcW w:w="2644" w:type="pct"/>
          </w:tcPr>
          <w:p w:rsidR="003F331F" w:rsidRPr="0064338C" w:rsidRDefault="003F331F" w:rsidP="00364095">
            <w:pPr>
              <w:pStyle w:val="ROMANOS"/>
              <w:spacing w:line="228" w:lineRule="exact"/>
              <w:ind w:left="0" w:firstLine="0"/>
            </w:pPr>
            <w:r w:rsidRPr="0064338C">
              <w:rPr>
                <w:b/>
              </w:rPr>
              <w:t>I.</w:t>
            </w:r>
            <w:r w:rsidRPr="0064338C">
              <w:rPr>
                <w:b/>
              </w:rPr>
              <w:tab/>
            </w:r>
            <w:r w:rsidRPr="0064338C">
              <w:rPr>
                <w:rFonts w:ascii="ArialMT" w:hAnsi="ArialMT" w:cs="ArialMT"/>
              </w:rPr>
              <w:t>Asignar los apoyos y reasignar los recursos no ejercidos, de conformidad con el presupuesto  disponible, con lo previsto en las presentes Reglas y en los tiempos establecidos por la  CONAFOR. En caso de medidas supervenientes, el Comité a propuesta de la CONAFOR, podrá  revocar la asignación de apoyos cuando así lo exija el interés público o el de la institución</w:t>
            </w:r>
          </w:p>
        </w:tc>
        <w:tc>
          <w:tcPr>
            <w:tcW w:w="476" w:type="pct"/>
          </w:tcPr>
          <w:p w:rsidR="003F331F" w:rsidRPr="0064338C" w:rsidRDefault="003F331F" w:rsidP="00D81119">
            <w:pPr>
              <w:pStyle w:val="ROMANOS"/>
              <w:spacing w:line="228" w:lineRule="exact"/>
              <w:ind w:left="0" w:firstLine="0"/>
            </w:pPr>
          </w:p>
        </w:tc>
      </w:tr>
      <w:tr w:rsidR="0064338C" w:rsidRPr="0064338C" w:rsidTr="00CF135F">
        <w:tc>
          <w:tcPr>
            <w:tcW w:w="1880" w:type="pct"/>
          </w:tcPr>
          <w:p w:rsidR="003F331F" w:rsidRPr="0064338C" w:rsidRDefault="003F331F" w:rsidP="005E5A80">
            <w:pPr>
              <w:pStyle w:val="ROMANOS"/>
              <w:spacing w:line="228" w:lineRule="exact"/>
              <w:ind w:left="0" w:firstLine="0"/>
            </w:pPr>
            <w:r w:rsidRPr="0064338C">
              <w:rPr>
                <w:b/>
              </w:rPr>
              <w:t>II.</w:t>
            </w:r>
            <w:r w:rsidRPr="0064338C">
              <w:rPr>
                <w:b/>
              </w:rPr>
              <w:tab/>
            </w:r>
            <w:r w:rsidRPr="0064338C">
              <w:t xml:space="preserve">Solicitar al Gerente Estatal o al Gerente de Programa, según corresponda, el ejercicio de las acciones legales correspondientes por conducto de su área jurídica, en los casos en que determine el presunto incumplimiento </w:t>
            </w:r>
          </w:p>
        </w:tc>
        <w:tc>
          <w:tcPr>
            <w:tcW w:w="2644" w:type="pct"/>
          </w:tcPr>
          <w:p w:rsidR="003F331F" w:rsidRPr="0064338C" w:rsidRDefault="003F331F" w:rsidP="00364095">
            <w:pPr>
              <w:pStyle w:val="ROMANOS"/>
              <w:spacing w:line="228" w:lineRule="exact"/>
              <w:ind w:left="0" w:firstLine="0"/>
            </w:pPr>
            <w:r w:rsidRPr="0064338C">
              <w:rPr>
                <w:b/>
              </w:rPr>
              <w:t>II.</w:t>
            </w:r>
            <w:r w:rsidRPr="0064338C">
              <w:rPr>
                <w:b/>
              </w:rPr>
              <w:tab/>
            </w:r>
            <w:r w:rsidRPr="0064338C">
              <w:t xml:space="preserve">Solicitar al Gerente Estatal o al Gerente de Programa, según corresponda, el ejercicio de las acciones legales correspondientes por conducto de su área jurídica, en los casos en que determine el presunto incumplimiento </w:t>
            </w:r>
          </w:p>
        </w:tc>
        <w:tc>
          <w:tcPr>
            <w:tcW w:w="476" w:type="pct"/>
          </w:tcPr>
          <w:p w:rsidR="003F331F" w:rsidRPr="0064338C" w:rsidRDefault="003F331F" w:rsidP="00D81119">
            <w:pPr>
              <w:pStyle w:val="ROMANOS"/>
              <w:spacing w:line="228" w:lineRule="exact"/>
              <w:ind w:left="0" w:firstLine="0"/>
              <w:rPr>
                <w:b/>
              </w:rPr>
            </w:pPr>
          </w:p>
        </w:tc>
      </w:tr>
      <w:tr w:rsidR="0064338C" w:rsidRPr="0064338C" w:rsidTr="00CF135F">
        <w:tc>
          <w:tcPr>
            <w:tcW w:w="1880" w:type="pct"/>
          </w:tcPr>
          <w:p w:rsidR="003F331F" w:rsidRPr="0064338C" w:rsidRDefault="003F331F" w:rsidP="00635EF1">
            <w:pPr>
              <w:pStyle w:val="ROMANOS"/>
              <w:spacing w:line="228" w:lineRule="exact"/>
              <w:ind w:left="0" w:firstLine="0"/>
            </w:pPr>
            <w:r w:rsidRPr="0064338C">
              <w:rPr>
                <w:b/>
              </w:rPr>
              <w:t>III.</w:t>
            </w:r>
            <w:r w:rsidRPr="0064338C">
              <w:rPr>
                <w:b/>
              </w:rPr>
              <w:tab/>
            </w:r>
            <w:r w:rsidRPr="0064338C">
              <w:t>Si el apoyo ha sido otorgado a personas beneficiarias cuyos terrenos o superficies han entrado en litigio o presenten cualquier conflicto legal, el Comité correspondiente podrá exigir el reintegro del mismo, sin que lo anterior signifique un incumplimiento al convenio de concertación;</w:t>
            </w:r>
          </w:p>
        </w:tc>
        <w:tc>
          <w:tcPr>
            <w:tcW w:w="2644" w:type="pct"/>
          </w:tcPr>
          <w:p w:rsidR="003F331F" w:rsidRPr="0064338C" w:rsidRDefault="003F331F" w:rsidP="00364095">
            <w:pPr>
              <w:pStyle w:val="ROMANOS"/>
              <w:spacing w:line="228" w:lineRule="exact"/>
              <w:ind w:left="0" w:firstLine="0"/>
            </w:pPr>
            <w:r w:rsidRPr="0064338C">
              <w:rPr>
                <w:b/>
              </w:rPr>
              <w:t>III.</w:t>
            </w:r>
            <w:r w:rsidRPr="0064338C">
              <w:rPr>
                <w:b/>
              </w:rPr>
              <w:tab/>
            </w:r>
            <w:r w:rsidRPr="0064338C">
              <w:t>Si el apoyo ha sido otorgado a personas beneficiarias cuyos terrenos o superficies han entrado en litigio o presenten cualquier conflicto legal, el Comité correspondiente podrá exigir el reintegro del mismo, sin que lo anterior signifique un incumplimiento al convenio de concertación;</w:t>
            </w:r>
          </w:p>
        </w:tc>
        <w:tc>
          <w:tcPr>
            <w:tcW w:w="476" w:type="pct"/>
          </w:tcPr>
          <w:p w:rsidR="003F331F" w:rsidRPr="0064338C" w:rsidRDefault="003F331F" w:rsidP="00D81119">
            <w:pPr>
              <w:pStyle w:val="ROMANOS"/>
              <w:spacing w:line="228" w:lineRule="exact"/>
              <w:ind w:left="0" w:firstLine="0"/>
              <w:rPr>
                <w:b/>
              </w:rPr>
            </w:pPr>
          </w:p>
        </w:tc>
      </w:tr>
      <w:tr w:rsidR="00A80E56" w:rsidRPr="0064338C" w:rsidTr="00CF135F">
        <w:tc>
          <w:tcPr>
            <w:tcW w:w="1880" w:type="pct"/>
          </w:tcPr>
          <w:p w:rsidR="00A80E56" w:rsidRPr="0064338C" w:rsidRDefault="00A80E56" w:rsidP="00A80E56">
            <w:pPr>
              <w:pStyle w:val="ROMANOS"/>
              <w:spacing w:line="228" w:lineRule="exact"/>
              <w:ind w:left="0" w:firstLine="0"/>
            </w:pPr>
            <w:r w:rsidRPr="0064338C">
              <w:rPr>
                <w:b/>
              </w:rPr>
              <w:t>IV.</w:t>
            </w:r>
            <w:r w:rsidRPr="0064338C">
              <w:rPr>
                <w:b/>
              </w:rPr>
              <w:tab/>
            </w:r>
            <w:r w:rsidRPr="0064338C">
              <w:t>Fungir como órgano de contraloría social, en los términos de las disposiciones legales aplicables;</w:t>
            </w:r>
          </w:p>
        </w:tc>
        <w:tc>
          <w:tcPr>
            <w:tcW w:w="2644" w:type="pct"/>
          </w:tcPr>
          <w:p w:rsidR="00A80E56" w:rsidRPr="0064338C" w:rsidRDefault="00A80E56" w:rsidP="00A80E56">
            <w:pPr>
              <w:pStyle w:val="ROMANOS"/>
              <w:spacing w:line="228" w:lineRule="exact"/>
              <w:ind w:left="0" w:firstLine="0"/>
            </w:pPr>
            <w:r w:rsidRPr="0064338C">
              <w:rPr>
                <w:b/>
              </w:rPr>
              <w:t>IV.</w:t>
            </w:r>
            <w:r w:rsidRPr="0064338C">
              <w:rPr>
                <w:b/>
              </w:rPr>
              <w:tab/>
            </w:r>
            <w:r w:rsidRPr="00A80E56">
              <w:t xml:space="preserve">Fungir como órgano de contraloría social </w:t>
            </w:r>
            <w:r w:rsidRPr="00A80E56">
              <w:rPr>
                <w:color w:val="FF0000"/>
              </w:rPr>
              <w:t>para el seguimiento, supervisión y vigilancia del cumplimiento de las metas y acciones comprometidas en el Programa Apoyos para el Desarrollo Forestal Sustentable, así como de la correcta aplicación de los recursos públicos asignados a través de las presentes Reglas, en los términos de los Lineamientos para la promoción y operación de la Contraloría Social en los programas federales de desarrollo social publicados en el Diario Oficial de la Federación el 28 de octubre de 2016</w:t>
            </w:r>
            <w:r>
              <w:rPr>
                <w:color w:val="FF0000"/>
              </w:rPr>
              <w:t>;</w:t>
            </w:r>
          </w:p>
        </w:tc>
        <w:tc>
          <w:tcPr>
            <w:tcW w:w="476" w:type="pct"/>
          </w:tcPr>
          <w:p w:rsidR="00A80E56" w:rsidRPr="00A80E56" w:rsidRDefault="00A80E56" w:rsidP="00A80E56">
            <w:pPr>
              <w:pStyle w:val="Textocomentario"/>
              <w:rPr>
                <w:rFonts w:ascii="Arial" w:hAnsi="Arial" w:cs="Arial"/>
                <w:sz w:val="18"/>
              </w:rPr>
            </w:pPr>
            <w:r>
              <w:rPr>
                <w:rFonts w:ascii="Arial" w:hAnsi="Arial" w:cs="Arial"/>
                <w:sz w:val="18"/>
              </w:rPr>
              <w:t xml:space="preserve">Se propone la </w:t>
            </w:r>
            <w:r w:rsidRPr="00A80E56">
              <w:rPr>
                <w:rFonts w:ascii="Arial" w:hAnsi="Arial" w:cs="Arial"/>
                <w:sz w:val="18"/>
              </w:rPr>
              <w:t xml:space="preserve"> incorporación de la información señalada con control de cambios, con el propósito de atender solicitud </w:t>
            </w:r>
            <w:r>
              <w:rPr>
                <w:rFonts w:ascii="Arial" w:hAnsi="Arial" w:cs="Arial"/>
                <w:sz w:val="18"/>
              </w:rPr>
              <w:t xml:space="preserve">oficial </w:t>
            </w:r>
            <w:r w:rsidRPr="00A80E56">
              <w:rPr>
                <w:rFonts w:ascii="Arial" w:hAnsi="Arial" w:cs="Arial"/>
                <w:sz w:val="18"/>
              </w:rPr>
              <w:t xml:space="preserve">realizada </w:t>
            </w:r>
            <w:r w:rsidRPr="00A80E56">
              <w:rPr>
                <w:rFonts w:ascii="Arial" w:hAnsi="Arial" w:cs="Arial"/>
                <w:sz w:val="18"/>
              </w:rPr>
              <w:lastRenderedPageBreak/>
              <w:t>por la Secretaría de la Función Pública pa</w:t>
            </w:r>
            <w:r>
              <w:rPr>
                <w:rFonts w:ascii="Arial" w:hAnsi="Arial" w:cs="Arial"/>
                <w:sz w:val="18"/>
              </w:rPr>
              <w:t>r</w:t>
            </w:r>
            <w:r w:rsidRPr="00A80E56">
              <w:rPr>
                <w:rFonts w:ascii="Arial" w:hAnsi="Arial" w:cs="Arial"/>
                <w:sz w:val="18"/>
              </w:rPr>
              <w:t xml:space="preserve">a reforzar el </w:t>
            </w:r>
            <w:r>
              <w:rPr>
                <w:rFonts w:ascii="Arial" w:hAnsi="Arial" w:cs="Arial"/>
                <w:sz w:val="18"/>
              </w:rPr>
              <w:t>cumplimiento</w:t>
            </w:r>
            <w:r w:rsidRPr="00A80E56">
              <w:rPr>
                <w:rFonts w:ascii="Arial" w:hAnsi="Arial" w:cs="Arial"/>
                <w:sz w:val="18"/>
              </w:rPr>
              <w:t xml:space="preserve"> de la Contralor</w:t>
            </w:r>
            <w:r>
              <w:rPr>
                <w:rFonts w:ascii="Arial" w:hAnsi="Arial" w:cs="Arial"/>
                <w:sz w:val="18"/>
              </w:rPr>
              <w:t>í</w:t>
            </w:r>
            <w:r w:rsidRPr="00A80E56">
              <w:rPr>
                <w:rFonts w:ascii="Arial" w:hAnsi="Arial" w:cs="Arial"/>
                <w:sz w:val="18"/>
              </w:rPr>
              <w:t>a Social</w:t>
            </w:r>
          </w:p>
          <w:p w:rsidR="00A80E56" w:rsidRPr="0064338C" w:rsidRDefault="00A80E56" w:rsidP="00A80E56">
            <w:pPr>
              <w:pStyle w:val="ROMANOS"/>
              <w:spacing w:line="228" w:lineRule="exact"/>
              <w:ind w:left="0" w:firstLine="0"/>
              <w:rPr>
                <w:b/>
              </w:rPr>
            </w:pPr>
          </w:p>
        </w:tc>
      </w:tr>
      <w:tr w:rsidR="00A80E56" w:rsidRPr="0064338C" w:rsidTr="00CF135F">
        <w:tc>
          <w:tcPr>
            <w:tcW w:w="1880" w:type="pct"/>
          </w:tcPr>
          <w:p w:rsidR="00A80E56" w:rsidRPr="0064338C" w:rsidRDefault="00A80E56" w:rsidP="00A80E56">
            <w:pPr>
              <w:pStyle w:val="ROMANOS"/>
              <w:spacing w:line="228" w:lineRule="exact"/>
              <w:ind w:left="0" w:firstLine="0"/>
            </w:pPr>
            <w:r w:rsidRPr="0064338C">
              <w:rPr>
                <w:b/>
              </w:rPr>
              <w:lastRenderedPageBreak/>
              <w:t>V.</w:t>
            </w:r>
            <w:r w:rsidRPr="0064338C">
              <w:rPr>
                <w:b/>
              </w:rPr>
              <w:tab/>
            </w:r>
            <w:r w:rsidRPr="0064338C">
              <w:t>Las demás que les otorgan estas Reglas y los Lineamientos que emita la CONAFOR para regular su integración, organización y funcionamiento.</w:t>
            </w:r>
          </w:p>
        </w:tc>
        <w:tc>
          <w:tcPr>
            <w:tcW w:w="2644" w:type="pct"/>
          </w:tcPr>
          <w:p w:rsidR="00A80E56" w:rsidRPr="0064338C" w:rsidRDefault="00A80E56" w:rsidP="00A80E56">
            <w:pPr>
              <w:pStyle w:val="ROMANOS"/>
              <w:spacing w:line="228" w:lineRule="exact"/>
              <w:ind w:left="0" w:firstLine="0"/>
            </w:pPr>
            <w:r w:rsidRPr="0064338C">
              <w:rPr>
                <w:b/>
              </w:rPr>
              <w:t>V.</w:t>
            </w:r>
            <w:r w:rsidRPr="0064338C">
              <w:rPr>
                <w:b/>
              </w:rPr>
              <w:tab/>
            </w:r>
            <w:r w:rsidRPr="0064338C">
              <w:t>Las demás que les otorgan estas Reglas y los Lineamientos que emita la CONAFOR para regular su integración, organización y funcionamiento.</w:t>
            </w:r>
          </w:p>
        </w:tc>
        <w:tc>
          <w:tcPr>
            <w:tcW w:w="476" w:type="pct"/>
          </w:tcPr>
          <w:p w:rsidR="00A80E56" w:rsidRPr="0064338C" w:rsidRDefault="00A80E56" w:rsidP="00A80E56">
            <w:pPr>
              <w:pStyle w:val="ROMANOS"/>
              <w:spacing w:line="228" w:lineRule="exact"/>
              <w:ind w:left="0" w:firstLine="0"/>
              <w:rPr>
                <w:b/>
              </w:rPr>
            </w:pPr>
          </w:p>
        </w:tc>
      </w:tr>
      <w:tr w:rsidR="00A80E56" w:rsidRPr="0064338C" w:rsidTr="00CF135F">
        <w:tc>
          <w:tcPr>
            <w:tcW w:w="1880" w:type="pct"/>
          </w:tcPr>
          <w:p w:rsidR="00A80E56" w:rsidRPr="0064338C" w:rsidRDefault="00A80E56" w:rsidP="00A80E56">
            <w:pPr>
              <w:pStyle w:val="Texto"/>
              <w:spacing w:line="228" w:lineRule="exact"/>
              <w:ind w:firstLine="0"/>
            </w:pPr>
            <w:r w:rsidRPr="0064338C">
              <w:t>Las facultades del Consejo Académico de cada CECFOR, se establecen en el Anexo Técnico del Componente II. Gobernanza y Desarrollo de Capacidades, ubicado en el Anexo 1 de estas Reglas, así como en el Reglamento Interno del Sistema Educativo de los Centros de Educación y Capacitación Forestal</w:t>
            </w:r>
          </w:p>
        </w:tc>
        <w:tc>
          <w:tcPr>
            <w:tcW w:w="2644" w:type="pct"/>
          </w:tcPr>
          <w:p w:rsidR="00A80E56" w:rsidRPr="0064338C" w:rsidRDefault="00A80E56" w:rsidP="00A80E56">
            <w:pPr>
              <w:pStyle w:val="Texto"/>
              <w:spacing w:line="228" w:lineRule="exact"/>
              <w:ind w:firstLine="0"/>
            </w:pPr>
            <w:r w:rsidRPr="0064338C">
              <w:t>Las facultades del Consejo Académico de cada CECFOR, se establecen en el Anexo Técnico del Componente II. Gobernanza y Desarrollo de Capacidades, ubicado en el Anexo 1 de estas Reglas, así como en el Reglamento Interno del Sistema Educativo de los Centros de Educación y Capacitación Forestal</w:t>
            </w:r>
          </w:p>
        </w:tc>
        <w:tc>
          <w:tcPr>
            <w:tcW w:w="476" w:type="pct"/>
          </w:tcPr>
          <w:p w:rsidR="00A80E56" w:rsidRPr="0064338C" w:rsidRDefault="00A80E56" w:rsidP="00A80E56">
            <w:pPr>
              <w:pStyle w:val="Texto"/>
              <w:spacing w:line="228" w:lineRule="exact"/>
              <w:ind w:firstLine="0"/>
              <w:rPr>
                <w:szCs w:val="18"/>
              </w:rPr>
            </w:pPr>
          </w:p>
        </w:tc>
      </w:tr>
      <w:tr w:rsidR="00A80E56" w:rsidRPr="0064338C" w:rsidTr="00CF135F">
        <w:tc>
          <w:tcPr>
            <w:tcW w:w="1880" w:type="pct"/>
          </w:tcPr>
          <w:p w:rsidR="00A80E56" w:rsidRPr="0064338C" w:rsidRDefault="00A80E56" w:rsidP="00A80E56">
            <w:pPr>
              <w:pStyle w:val="Texto"/>
              <w:spacing w:line="228" w:lineRule="exact"/>
              <w:ind w:firstLine="0"/>
            </w:pPr>
            <w:r w:rsidRPr="0064338C">
              <w:t>Los Comités Técnicos o los Consejos Académicos únicamente podrán ejercer las facultades establecidas en las presentes Reglas y en los lineamientos que rigen su integración y funcionamiento, y no podrán extralimitarse en su toma de decisiones.</w:t>
            </w:r>
          </w:p>
        </w:tc>
        <w:tc>
          <w:tcPr>
            <w:tcW w:w="2644" w:type="pct"/>
          </w:tcPr>
          <w:p w:rsidR="00A80E56" w:rsidRPr="0064338C" w:rsidRDefault="00A80E56" w:rsidP="00A80E56">
            <w:pPr>
              <w:pStyle w:val="Texto"/>
              <w:spacing w:line="228" w:lineRule="exact"/>
              <w:ind w:firstLine="0"/>
            </w:pPr>
            <w:r w:rsidRPr="0064338C">
              <w:t>Los Comités Técnicos o los Consejos Académicos únicamente podrán ejercer las facultades establecidas en las presentes Reglas y en los lineamientos que rigen su integración y funcionamiento, y no podrán extralimitarse en su toma de decisiones.</w:t>
            </w:r>
          </w:p>
        </w:tc>
        <w:tc>
          <w:tcPr>
            <w:tcW w:w="476" w:type="pct"/>
          </w:tcPr>
          <w:p w:rsidR="00A80E56" w:rsidRPr="0064338C" w:rsidRDefault="00A80E56" w:rsidP="00A80E56">
            <w:pPr>
              <w:pStyle w:val="Texto"/>
              <w:spacing w:line="228" w:lineRule="exact"/>
              <w:ind w:firstLine="0"/>
              <w:rPr>
                <w:szCs w:val="18"/>
              </w:rPr>
            </w:pPr>
          </w:p>
        </w:tc>
      </w:tr>
      <w:tr w:rsidR="00A80E56" w:rsidRPr="0064338C" w:rsidTr="00CF135F">
        <w:tc>
          <w:tcPr>
            <w:tcW w:w="1880" w:type="pct"/>
          </w:tcPr>
          <w:p w:rsidR="00A80E56" w:rsidRPr="0064338C" w:rsidRDefault="00A80E56" w:rsidP="00A80E56">
            <w:pPr>
              <w:spacing w:after="101" w:line="228" w:lineRule="exact"/>
              <w:jc w:val="both"/>
              <w:rPr>
                <w:rFonts w:ascii="Arial" w:eastAsia="Times New Roman" w:hAnsi="Arial" w:cs="Arial"/>
                <w:sz w:val="18"/>
                <w:szCs w:val="20"/>
                <w:lang w:val="es-ES" w:eastAsia="es-ES"/>
              </w:rPr>
            </w:pPr>
            <w:r w:rsidRPr="0064338C">
              <w:rPr>
                <w:rFonts w:ascii="Arial" w:eastAsia="Times New Roman" w:hAnsi="Arial" w:cs="Arial"/>
                <w:sz w:val="18"/>
                <w:szCs w:val="20"/>
                <w:lang w:val="es-ES" w:eastAsia="es-ES"/>
              </w:rPr>
              <w:t>En caso de que se agoten los recursos, los Comités o el Consejo Académico no podrán asignar apoyos, ni designar personas beneficiarias, hasta en tanto se cuente con la disponibilidad presupuestal necesaria</w:t>
            </w:r>
          </w:p>
        </w:tc>
        <w:tc>
          <w:tcPr>
            <w:tcW w:w="2644" w:type="pct"/>
          </w:tcPr>
          <w:p w:rsidR="00A80E56" w:rsidRPr="0064338C" w:rsidRDefault="00A80E56" w:rsidP="00A80E56">
            <w:pPr>
              <w:spacing w:after="101" w:line="228" w:lineRule="exact"/>
              <w:jc w:val="both"/>
              <w:rPr>
                <w:rFonts w:ascii="Arial" w:eastAsia="Times New Roman" w:hAnsi="Arial" w:cs="Arial"/>
                <w:sz w:val="18"/>
                <w:szCs w:val="20"/>
                <w:lang w:val="es-ES" w:eastAsia="es-ES"/>
              </w:rPr>
            </w:pPr>
            <w:r w:rsidRPr="0064338C">
              <w:rPr>
                <w:rFonts w:ascii="Arial" w:eastAsia="Times New Roman" w:hAnsi="Arial" w:cs="Arial"/>
                <w:sz w:val="18"/>
                <w:szCs w:val="20"/>
                <w:lang w:val="es-ES" w:eastAsia="es-ES"/>
              </w:rPr>
              <w:t>En caso de que se agoten los recursos, los Comités o el Consejo Académico no podrán asignar apoyos, ni designar personas beneficiarias, hasta en tanto se cuente con la disponibilidad presupuestal necesaria</w:t>
            </w:r>
          </w:p>
        </w:tc>
        <w:tc>
          <w:tcPr>
            <w:tcW w:w="476" w:type="pct"/>
          </w:tcPr>
          <w:p w:rsidR="00A80E56" w:rsidRPr="0064338C" w:rsidRDefault="00A80E56" w:rsidP="00A80E56">
            <w:pPr>
              <w:jc w:val="both"/>
              <w:rPr>
                <w:szCs w:val="18"/>
              </w:rPr>
            </w:pPr>
          </w:p>
        </w:tc>
      </w:tr>
      <w:tr w:rsidR="00A80E56" w:rsidRPr="0064338C" w:rsidTr="00CF135F">
        <w:tc>
          <w:tcPr>
            <w:tcW w:w="1880" w:type="pct"/>
          </w:tcPr>
          <w:p w:rsidR="00A80E56" w:rsidRPr="0064338C" w:rsidRDefault="00A80E56" w:rsidP="00A80E56">
            <w:pPr>
              <w:pStyle w:val="Texto"/>
              <w:spacing w:line="228" w:lineRule="exact"/>
              <w:ind w:firstLine="0"/>
            </w:pPr>
            <w:r w:rsidRPr="0064338C">
              <w:t>Los servidores públicos integrantes de los Comités o de los Consejos Académicos serán sujetos de responsabilidades conforme a lo establecido en el artículo 2 de la Ley Federal de Responsabilidades Administrativas de los Servidores Públicos.</w:t>
            </w:r>
          </w:p>
        </w:tc>
        <w:tc>
          <w:tcPr>
            <w:tcW w:w="2644" w:type="pct"/>
          </w:tcPr>
          <w:p w:rsidR="00A80E56" w:rsidRPr="0064338C" w:rsidRDefault="00A80E56" w:rsidP="00A80E56">
            <w:pPr>
              <w:pStyle w:val="Texto"/>
              <w:spacing w:line="228" w:lineRule="exact"/>
              <w:ind w:firstLine="0"/>
            </w:pPr>
            <w:r w:rsidRPr="0064338C">
              <w:t>Los servidores públicos integrantes de los Comités o de los Consejos Académicos serán sujetos de responsabilidades conforme a lo establecido en el artículo 2 de la Ley Federal de Responsabilidades Administrativas de los Servidores Públicos.</w:t>
            </w:r>
          </w:p>
        </w:tc>
        <w:tc>
          <w:tcPr>
            <w:tcW w:w="476" w:type="pct"/>
          </w:tcPr>
          <w:p w:rsidR="00A80E56" w:rsidRPr="0064338C" w:rsidRDefault="00A80E56" w:rsidP="00A80E56">
            <w:pPr>
              <w:pStyle w:val="Texto"/>
              <w:spacing w:line="228" w:lineRule="exact"/>
              <w:ind w:firstLine="0"/>
              <w:rPr>
                <w:szCs w:val="18"/>
              </w:rPr>
            </w:pPr>
          </w:p>
        </w:tc>
      </w:tr>
      <w:tr w:rsidR="00A80E56" w:rsidRPr="0064338C" w:rsidTr="00CF135F">
        <w:tc>
          <w:tcPr>
            <w:tcW w:w="1880" w:type="pct"/>
          </w:tcPr>
          <w:p w:rsidR="00A80E56" w:rsidRPr="0064338C" w:rsidRDefault="00A80E56" w:rsidP="00A80E56">
            <w:pPr>
              <w:pStyle w:val="Texto"/>
              <w:spacing w:line="228" w:lineRule="exact"/>
              <w:ind w:firstLine="0"/>
              <w:jc w:val="center"/>
              <w:rPr>
                <w:b/>
              </w:rPr>
            </w:pPr>
            <w:r w:rsidRPr="0064338C">
              <w:rPr>
                <w:b/>
              </w:rPr>
              <w:t>Capítulo IX. De la supervisión de las obligaciones</w:t>
            </w:r>
          </w:p>
        </w:tc>
        <w:tc>
          <w:tcPr>
            <w:tcW w:w="2644" w:type="pct"/>
          </w:tcPr>
          <w:p w:rsidR="00A80E56" w:rsidRPr="0064338C" w:rsidRDefault="00A80E56" w:rsidP="00A80E56">
            <w:pPr>
              <w:pStyle w:val="Texto"/>
              <w:spacing w:line="228" w:lineRule="exact"/>
              <w:ind w:firstLine="0"/>
              <w:jc w:val="center"/>
              <w:rPr>
                <w:b/>
              </w:rPr>
            </w:pPr>
            <w:r w:rsidRPr="0064338C">
              <w:rPr>
                <w:b/>
              </w:rPr>
              <w:t>Capítulo IX. De la supervisión de las obligaciones</w:t>
            </w:r>
          </w:p>
        </w:tc>
        <w:tc>
          <w:tcPr>
            <w:tcW w:w="476" w:type="pct"/>
          </w:tcPr>
          <w:p w:rsidR="00A80E56" w:rsidRPr="0064338C" w:rsidRDefault="00A80E56" w:rsidP="00A80E56">
            <w:pPr>
              <w:pStyle w:val="Texto"/>
              <w:spacing w:line="228" w:lineRule="exact"/>
              <w:ind w:firstLine="0"/>
              <w:rPr>
                <w:b/>
                <w:szCs w:val="18"/>
              </w:rPr>
            </w:pPr>
          </w:p>
        </w:tc>
      </w:tr>
      <w:tr w:rsidR="00A80E56" w:rsidRPr="0064338C" w:rsidTr="00CF135F">
        <w:tc>
          <w:tcPr>
            <w:tcW w:w="1880" w:type="pct"/>
          </w:tcPr>
          <w:p w:rsidR="00A80E56" w:rsidRPr="0064338C" w:rsidRDefault="00A80E56" w:rsidP="00A80E56">
            <w:pPr>
              <w:pStyle w:val="Texto"/>
              <w:spacing w:line="228" w:lineRule="exact"/>
              <w:ind w:firstLine="0"/>
            </w:pPr>
            <w:r w:rsidRPr="0064338C">
              <w:rPr>
                <w:b/>
              </w:rPr>
              <w:t>Artículo 33.</w:t>
            </w:r>
            <w:r w:rsidRPr="0064338C">
              <w:t xml:space="preserve"> </w:t>
            </w:r>
            <w:r w:rsidRPr="0064338C">
              <w:rPr>
                <w:rFonts w:ascii="ArialMT" w:hAnsi="ArialMT" w:cs="ArialMT"/>
                <w:szCs w:val="18"/>
              </w:rPr>
              <w:t>Para comprobar el cumplimiento de las obligaciones establecidas en el convenio de  concertación, en las disposiciones señaladas en las presentes Reglas, y demás disposiciones e instrumentos  aplicables al programa, el Gerente Estatal en el momento que así lo requiera, podrá ordenar al personal  adscrito a su área que lleve a cabo las supervisiones a las obras o proyectos realizados por las personas  beneficiarias, de acuerdo a lo establecido en los criterios de ejecución de cada concepto o modalidad de  apoyo.</w:t>
            </w:r>
          </w:p>
        </w:tc>
        <w:tc>
          <w:tcPr>
            <w:tcW w:w="2644" w:type="pct"/>
          </w:tcPr>
          <w:p w:rsidR="00A80E56" w:rsidRPr="0064338C" w:rsidRDefault="00A80E56" w:rsidP="00A80E56">
            <w:pPr>
              <w:pStyle w:val="Texto"/>
              <w:spacing w:line="228" w:lineRule="exact"/>
              <w:ind w:firstLine="0"/>
            </w:pPr>
            <w:r w:rsidRPr="0064338C">
              <w:rPr>
                <w:b/>
              </w:rPr>
              <w:t>Artículo 33.</w:t>
            </w:r>
            <w:r w:rsidRPr="0064338C">
              <w:t xml:space="preserve"> </w:t>
            </w:r>
            <w:r w:rsidRPr="0064338C">
              <w:rPr>
                <w:rFonts w:ascii="ArialMT" w:hAnsi="ArialMT" w:cs="ArialMT"/>
                <w:szCs w:val="18"/>
              </w:rPr>
              <w:t>Para comprobar el cumplimiento de las obligaciones establecidas en el convenio de  concertación, en las disposiciones señaladas en las presentes Reglas, y demás disposiciones e instrumentos  aplicables al programa, el Gerente Estatal en el momento que así lo requiera, podrá ordenar al personal  adscrito a su área que lleve a cabo las supervisiones a las obras o proyectos realizados por las personas  beneficiarias, de acuerdo a lo establecido en los criterios de ejecución de cada concepto o modalidad de  apoyo.</w:t>
            </w:r>
          </w:p>
        </w:tc>
        <w:tc>
          <w:tcPr>
            <w:tcW w:w="476" w:type="pct"/>
          </w:tcPr>
          <w:p w:rsidR="00A80E56" w:rsidRPr="0064338C" w:rsidRDefault="00A80E56" w:rsidP="00A80E56">
            <w:pPr>
              <w:pStyle w:val="Texto"/>
              <w:spacing w:line="228" w:lineRule="exact"/>
              <w:ind w:firstLine="0"/>
              <w:rPr>
                <w:b/>
                <w:szCs w:val="18"/>
              </w:rPr>
            </w:pPr>
          </w:p>
        </w:tc>
      </w:tr>
      <w:tr w:rsidR="00A80E56" w:rsidRPr="0064338C" w:rsidTr="00CF135F">
        <w:tc>
          <w:tcPr>
            <w:tcW w:w="1880" w:type="pct"/>
          </w:tcPr>
          <w:p w:rsidR="00A80E56" w:rsidRPr="0064338C" w:rsidRDefault="00A80E56" w:rsidP="00A80E56">
            <w:pPr>
              <w:pStyle w:val="Texto"/>
              <w:spacing w:line="228" w:lineRule="exact"/>
              <w:ind w:firstLine="0"/>
              <w:jc w:val="center"/>
              <w:rPr>
                <w:b/>
              </w:rPr>
            </w:pPr>
            <w:r w:rsidRPr="0064338C">
              <w:rPr>
                <w:b/>
              </w:rPr>
              <w:lastRenderedPageBreak/>
              <w:t>Capítulo X. De las causales de incumplimiento</w:t>
            </w:r>
          </w:p>
        </w:tc>
        <w:tc>
          <w:tcPr>
            <w:tcW w:w="2644" w:type="pct"/>
          </w:tcPr>
          <w:p w:rsidR="00A80E56" w:rsidRPr="0064338C" w:rsidRDefault="00A80E56" w:rsidP="00A80E56">
            <w:pPr>
              <w:pStyle w:val="Texto"/>
              <w:spacing w:line="228" w:lineRule="exact"/>
              <w:ind w:firstLine="0"/>
              <w:jc w:val="center"/>
              <w:rPr>
                <w:b/>
              </w:rPr>
            </w:pPr>
            <w:r w:rsidRPr="0064338C">
              <w:rPr>
                <w:b/>
              </w:rPr>
              <w:t>Capítulo X. De las causales de incumplimiento</w:t>
            </w:r>
          </w:p>
        </w:tc>
        <w:tc>
          <w:tcPr>
            <w:tcW w:w="476" w:type="pct"/>
          </w:tcPr>
          <w:p w:rsidR="00A80E56" w:rsidRPr="0064338C" w:rsidRDefault="00A80E56" w:rsidP="00A80E56">
            <w:pPr>
              <w:pStyle w:val="Texto"/>
              <w:spacing w:line="228" w:lineRule="exact"/>
              <w:ind w:firstLine="0"/>
              <w:rPr>
                <w:b/>
                <w:szCs w:val="18"/>
              </w:rPr>
            </w:pPr>
          </w:p>
        </w:tc>
      </w:tr>
      <w:tr w:rsidR="00A80E56" w:rsidRPr="0064338C" w:rsidTr="00CF135F">
        <w:tc>
          <w:tcPr>
            <w:tcW w:w="1880" w:type="pct"/>
          </w:tcPr>
          <w:p w:rsidR="00A80E56" w:rsidRPr="0064338C" w:rsidRDefault="00A80E56" w:rsidP="00A80E56">
            <w:pPr>
              <w:pStyle w:val="Texto"/>
              <w:spacing w:line="228" w:lineRule="exact"/>
              <w:ind w:firstLine="0"/>
            </w:pPr>
            <w:r w:rsidRPr="0064338C">
              <w:rPr>
                <w:b/>
              </w:rPr>
              <w:t xml:space="preserve">Artículo 34. </w:t>
            </w:r>
            <w:r w:rsidRPr="0064338C">
              <w:t>Las causas por las que se considera incumplida a una persona beneficiaria se circunscriben a los siguientes casos:</w:t>
            </w:r>
          </w:p>
        </w:tc>
        <w:tc>
          <w:tcPr>
            <w:tcW w:w="2644" w:type="pct"/>
          </w:tcPr>
          <w:p w:rsidR="00A80E56" w:rsidRPr="0064338C" w:rsidRDefault="00A80E56" w:rsidP="00A80E56">
            <w:pPr>
              <w:pStyle w:val="Texto"/>
              <w:spacing w:line="228" w:lineRule="exact"/>
              <w:ind w:firstLine="0"/>
            </w:pPr>
            <w:r w:rsidRPr="0064338C">
              <w:rPr>
                <w:b/>
              </w:rPr>
              <w:t xml:space="preserve">Artículo 34. </w:t>
            </w:r>
            <w:r w:rsidRPr="0064338C">
              <w:t>Las causas por las que se considera incumplida a una persona beneficiaria se circunscriben a los siguientes casos:</w:t>
            </w:r>
          </w:p>
        </w:tc>
        <w:tc>
          <w:tcPr>
            <w:tcW w:w="476" w:type="pct"/>
          </w:tcPr>
          <w:p w:rsidR="00A80E56" w:rsidRPr="0064338C" w:rsidRDefault="00A80E56" w:rsidP="00A80E56">
            <w:pPr>
              <w:pStyle w:val="Texto"/>
              <w:spacing w:line="228" w:lineRule="exact"/>
              <w:ind w:firstLine="0"/>
              <w:rPr>
                <w:b/>
                <w:szCs w:val="18"/>
              </w:rPr>
            </w:pPr>
          </w:p>
        </w:tc>
      </w:tr>
      <w:tr w:rsidR="00A80E56" w:rsidRPr="0064338C" w:rsidTr="00CF135F">
        <w:tc>
          <w:tcPr>
            <w:tcW w:w="1880" w:type="pct"/>
          </w:tcPr>
          <w:p w:rsidR="00A80E56" w:rsidRPr="0064338C" w:rsidRDefault="00A80E56" w:rsidP="00A80E56">
            <w:pPr>
              <w:pStyle w:val="ROMANOS"/>
              <w:spacing w:line="228" w:lineRule="exact"/>
              <w:ind w:left="0" w:firstLine="0"/>
            </w:pPr>
            <w:r w:rsidRPr="0064338C">
              <w:rPr>
                <w:b/>
              </w:rPr>
              <w:t>I.</w:t>
            </w:r>
            <w:r w:rsidRPr="0064338C">
              <w:rPr>
                <w:b/>
              </w:rPr>
              <w:tab/>
            </w:r>
            <w:r w:rsidRPr="0064338C">
              <w:t>Incumplimiento o la pérdida de vigencia de los requisitos necesarios para el otorgamiento de los apoyos del programa;</w:t>
            </w:r>
          </w:p>
        </w:tc>
        <w:tc>
          <w:tcPr>
            <w:tcW w:w="2644" w:type="pct"/>
          </w:tcPr>
          <w:p w:rsidR="00A80E56" w:rsidRPr="0064338C" w:rsidRDefault="00A80E56" w:rsidP="00A80E56">
            <w:pPr>
              <w:pStyle w:val="ROMANOS"/>
              <w:spacing w:line="228" w:lineRule="exact"/>
              <w:ind w:left="0" w:firstLine="0"/>
            </w:pPr>
            <w:r w:rsidRPr="0064338C">
              <w:rPr>
                <w:b/>
              </w:rPr>
              <w:t>I.</w:t>
            </w:r>
            <w:r w:rsidRPr="0064338C">
              <w:rPr>
                <w:b/>
              </w:rPr>
              <w:tab/>
            </w:r>
            <w:r w:rsidRPr="0064338C">
              <w:t>Incumplimiento o la pérdida de vigencia de los requisitos necesarios para el otorgamiento de los apoyos del programa;</w:t>
            </w:r>
          </w:p>
        </w:tc>
        <w:tc>
          <w:tcPr>
            <w:tcW w:w="476" w:type="pct"/>
          </w:tcPr>
          <w:p w:rsidR="00A80E56" w:rsidRPr="0064338C" w:rsidRDefault="00A80E56" w:rsidP="00A80E56">
            <w:pPr>
              <w:pStyle w:val="ROMANOS"/>
              <w:spacing w:line="228" w:lineRule="exact"/>
              <w:ind w:left="0" w:firstLine="0"/>
              <w:rPr>
                <w:b/>
              </w:rPr>
            </w:pPr>
          </w:p>
        </w:tc>
      </w:tr>
      <w:tr w:rsidR="00A80E56" w:rsidRPr="0064338C" w:rsidTr="00CF135F">
        <w:tc>
          <w:tcPr>
            <w:tcW w:w="1880" w:type="pct"/>
          </w:tcPr>
          <w:p w:rsidR="00A80E56" w:rsidRPr="0064338C" w:rsidRDefault="00A80E56" w:rsidP="00A80E56">
            <w:pPr>
              <w:pStyle w:val="ROMANOS"/>
              <w:spacing w:line="228" w:lineRule="exact"/>
              <w:ind w:left="0" w:firstLine="0"/>
            </w:pPr>
            <w:r w:rsidRPr="0064338C">
              <w:rPr>
                <w:b/>
              </w:rPr>
              <w:t>II.</w:t>
            </w:r>
            <w:r w:rsidRPr="0064338C">
              <w:rPr>
                <w:b/>
              </w:rPr>
              <w:tab/>
            </w:r>
            <w:r w:rsidRPr="0064338C">
              <w:t>Las obligaciones no se cumplan o se dejen de cumplir dentro de los plazos establecidos en estas Reglas;</w:t>
            </w:r>
          </w:p>
        </w:tc>
        <w:tc>
          <w:tcPr>
            <w:tcW w:w="2644" w:type="pct"/>
          </w:tcPr>
          <w:p w:rsidR="00A80E56" w:rsidRPr="0064338C" w:rsidRDefault="00A80E56" w:rsidP="00A80E56">
            <w:pPr>
              <w:pStyle w:val="ROMANOS"/>
              <w:spacing w:line="228" w:lineRule="exact"/>
              <w:ind w:left="0" w:firstLine="0"/>
            </w:pPr>
            <w:r w:rsidRPr="0064338C">
              <w:rPr>
                <w:b/>
              </w:rPr>
              <w:t>II.</w:t>
            </w:r>
            <w:r w:rsidRPr="0064338C">
              <w:rPr>
                <w:b/>
              </w:rPr>
              <w:tab/>
            </w:r>
            <w:r w:rsidRPr="0064338C">
              <w:t>Las obligaciones no se cumplan o se dejen de cumplir dentro de los plazos establecidos en estas Reglas;</w:t>
            </w:r>
          </w:p>
        </w:tc>
        <w:tc>
          <w:tcPr>
            <w:tcW w:w="476" w:type="pct"/>
          </w:tcPr>
          <w:p w:rsidR="00A80E56" w:rsidRPr="0064338C" w:rsidRDefault="00A80E56" w:rsidP="00A80E56">
            <w:pPr>
              <w:pStyle w:val="ROMANOS"/>
              <w:spacing w:line="228" w:lineRule="exact"/>
              <w:ind w:left="0" w:firstLine="0"/>
              <w:rPr>
                <w:b/>
              </w:rPr>
            </w:pPr>
          </w:p>
        </w:tc>
      </w:tr>
      <w:tr w:rsidR="00A80E56" w:rsidRPr="0064338C" w:rsidTr="00CF135F">
        <w:tc>
          <w:tcPr>
            <w:tcW w:w="1880" w:type="pct"/>
          </w:tcPr>
          <w:p w:rsidR="00A80E56" w:rsidRPr="0064338C" w:rsidRDefault="00A80E56" w:rsidP="00A80E56">
            <w:pPr>
              <w:pStyle w:val="ROMANOS"/>
              <w:spacing w:line="228" w:lineRule="exact"/>
              <w:ind w:left="0" w:firstLine="0"/>
            </w:pPr>
            <w:r w:rsidRPr="0064338C">
              <w:rPr>
                <w:b/>
              </w:rPr>
              <w:t>III.</w:t>
            </w:r>
            <w:r w:rsidRPr="0064338C">
              <w:rPr>
                <w:b/>
              </w:rPr>
              <w:tab/>
            </w:r>
            <w:r w:rsidRPr="0064338C">
              <w:t>No se destine la totalidad de los recursos recibidos para las actividades y fines a los que fueron otorgados;</w:t>
            </w:r>
          </w:p>
        </w:tc>
        <w:tc>
          <w:tcPr>
            <w:tcW w:w="2644" w:type="pct"/>
          </w:tcPr>
          <w:p w:rsidR="00A80E56" w:rsidRPr="0064338C" w:rsidRDefault="00A80E56" w:rsidP="00A80E56">
            <w:pPr>
              <w:pStyle w:val="ROMANOS"/>
              <w:spacing w:line="228" w:lineRule="exact"/>
              <w:ind w:left="0" w:firstLine="0"/>
            </w:pPr>
            <w:r w:rsidRPr="0064338C">
              <w:rPr>
                <w:b/>
              </w:rPr>
              <w:t>III.</w:t>
            </w:r>
            <w:r w:rsidRPr="0064338C">
              <w:rPr>
                <w:b/>
              </w:rPr>
              <w:tab/>
            </w:r>
            <w:r w:rsidRPr="0064338C">
              <w:t>No se destine la totalidad de los recursos recibidos para las actividades y fines a los que fueron otorgados;</w:t>
            </w:r>
          </w:p>
        </w:tc>
        <w:tc>
          <w:tcPr>
            <w:tcW w:w="476" w:type="pct"/>
          </w:tcPr>
          <w:p w:rsidR="00A80E56" w:rsidRPr="0064338C" w:rsidRDefault="00A80E56" w:rsidP="00A80E56">
            <w:pPr>
              <w:pStyle w:val="ROMANOS"/>
              <w:spacing w:line="228" w:lineRule="exact"/>
              <w:ind w:left="0" w:firstLine="0"/>
              <w:rPr>
                <w:b/>
              </w:rPr>
            </w:pPr>
          </w:p>
        </w:tc>
      </w:tr>
      <w:tr w:rsidR="00A80E56" w:rsidRPr="0064338C" w:rsidTr="00CF135F">
        <w:tc>
          <w:tcPr>
            <w:tcW w:w="1880" w:type="pct"/>
          </w:tcPr>
          <w:p w:rsidR="00A80E56" w:rsidRPr="0064338C" w:rsidRDefault="00A80E56" w:rsidP="00A80E56">
            <w:pPr>
              <w:pStyle w:val="ROMANOS"/>
              <w:ind w:left="0" w:firstLine="0"/>
            </w:pPr>
            <w:r w:rsidRPr="0064338C">
              <w:rPr>
                <w:b/>
              </w:rPr>
              <w:t>IV.</w:t>
            </w:r>
            <w:r w:rsidRPr="0064338C">
              <w:rPr>
                <w:b/>
              </w:rPr>
              <w:tab/>
            </w:r>
            <w:r w:rsidRPr="0064338C">
              <w:t>Se proporcione información o documentación apócrifa, o bien, se oculten datos esenciales para la determinación del otorgamiento del apoyo;</w:t>
            </w:r>
          </w:p>
        </w:tc>
        <w:tc>
          <w:tcPr>
            <w:tcW w:w="2644" w:type="pct"/>
          </w:tcPr>
          <w:p w:rsidR="00A80E56" w:rsidRPr="0064338C" w:rsidRDefault="00A80E56" w:rsidP="00A80E56">
            <w:pPr>
              <w:pStyle w:val="ROMANOS"/>
              <w:ind w:left="0" w:firstLine="0"/>
            </w:pPr>
            <w:r w:rsidRPr="0064338C">
              <w:rPr>
                <w:b/>
              </w:rPr>
              <w:t>IV.</w:t>
            </w:r>
            <w:r w:rsidRPr="0064338C">
              <w:rPr>
                <w:b/>
              </w:rPr>
              <w:tab/>
            </w:r>
            <w:r w:rsidRPr="0064338C">
              <w:t>Se proporcione información o documentación apócrifa, o bien, se oculten datos esenciales para la determinación del otorgamiento del apoyo;</w:t>
            </w:r>
          </w:p>
        </w:tc>
        <w:tc>
          <w:tcPr>
            <w:tcW w:w="476" w:type="pct"/>
          </w:tcPr>
          <w:p w:rsidR="00A80E56" w:rsidRPr="0064338C" w:rsidRDefault="00A80E56" w:rsidP="00A80E56">
            <w:pPr>
              <w:pStyle w:val="ROMANOS"/>
              <w:ind w:left="0" w:firstLine="0"/>
              <w:rPr>
                <w:b/>
              </w:rPr>
            </w:pPr>
          </w:p>
        </w:tc>
      </w:tr>
      <w:tr w:rsidR="00A80E56" w:rsidRPr="0064338C" w:rsidTr="00CF135F">
        <w:tc>
          <w:tcPr>
            <w:tcW w:w="1880" w:type="pct"/>
          </w:tcPr>
          <w:p w:rsidR="00A80E56" w:rsidRPr="0064338C" w:rsidRDefault="00A80E56" w:rsidP="00A80E56">
            <w:pPr>
              <w:pStyle w:val="ROMANOS"/>
              <w:ind w:left="0" w:firstLine="0"/>
            </w:pPr>
            <w:r w:rsidRPr="0064338C">
              <w:rPr>
                <w:b/>
              </w:rPr>
              <w:t>V.</w:t>
            </w:r>
            <w:r w:rsidRPr="0064338C">
              <w:rPr>
                <w:b/>
              </w:rPr>
              <w:tab/>
            </w:r>
            <w:r w:rsidRPr="0064338C">
              <w:t>No se permitan las supervisiones de las obras o proyectos, no se dé acceso al lugar en que ha de practicarse la supervisión o no se den las facilidades e informes a quienes supervisan el cumplimiento de las obligaciones de las personas beneficiarias;</w:t>
            </w:r>
          </w:p>
        </w:tc>
        <w:tc>
          <w:tcPr>
            <w:tcW w:w="2644" w:type="pct"/>
          </w:tcPr>
          <w:p w:rsidR="00A80E56" w:rsidRPr="0064338C" w:rsidRDefault="00A80E56" w:rsidP="00A80E56">
            <w:pPr>
              <w:pStyle w:val="ROMANOS"/>
              <w:ind w:left="0" w:firstLine="0"/>
            </w:pPr>
            <w:r w:rsidRPr="0064338C">
              <w:rPr>
                <w:b/>
              </w:rPr>
              <w:t>V.</w:t>
            </w:r>
            <w:r w:rsidRPr="0064338C">
              <w:rPr>
                <w:b/>
              </w:rPr>
              <w:tab/>
            </w:r>
            <w:r w:rsidRPr="0064338C">
              <w:t>No se permitan las supervisiones de las obras o proyectos, no se dé acceso al lugar en que ha de practicarse la supervisión o no se den las facilidades e informes a quienes supervisan el cumplimiento de las obligaciones de las personas beneficiarias;</w:t>
            </w:r>
          </w:p>
        </w:tc>
        <w:tc>
          <w:tcPr>
            <w:tcW w:w="476" w:type="pct"/>
          </w:tcPr>
          <w:p w:rsidR="00A80E56" w:rsidRPr="0064338C" w:rsidRDefault="00A80E56" w:rsidP="00A80E56">
            <w:pPr>
              <w:pStyle w:val="ROMANOS"/>
              <w:ind w:left="0" w:firstLine="0"/>
              <w:rPr>
                <w:b/>
              </w:rPr>
            </w:pPr>
          </w:p>
        </w:tc>
      </w:tr>
      <w:tr w:rsidR="00A80E56" w:rsidRPr="0064338C" w:rsidTr="00CF135F">
        <w:tc>
          <w:tcPr>
            <w:tcW w:w="1880" w:type="pct"/>
          </w:tcPr>
          <w:p w:rsidR="00A80E56" w:rsidRPr="0064338C" w:rsidRDefault="00A80E56" w:rsidP="00A80E56">
            <w:pPr>
              <w:pStyle w:val="ROMANOS"/>
              <w:ind w:left="0" w:firstLine="0"/>
              <w:rPr>
                <w:b/>
              </w:rPr>
            </w:pPr>
          </w:p>
        </w:tc>
        <w:tc>
          <w:tcPr>
            <w:tcW w:w="2644" w:type="pct"/>
          </w:tcPr>
          <w:p w:rsidR="00A80E56" w:rsidRPr="0064338C" w:rsidRDefault="00A80E56" w:rsidP="00A80E56">
            <w:pPr>
              <w:pBdr>
                <w:top w:val="nil"/>
                <w:left w:val="nil"/>
                <w:bottom w:val="nil"/>
                <w:right w:val="nil"/>
                <w:between w:val="nil"/>
              </w:pBdr>
              <w:spacing w:after="80"/>
              <w:jc w:val="both"/>
              <w:rPr>
                <w:rFonts w:ascii="Arial" w:eastAsia="Arial" w:hAnsi="Arial" w:cs="Arial"/>
                <w:sz w:val="18"/>
                <w:szCs w:val="18"/>
              </w:rPr>
            </w:pPr>
            <w:r w:rsidRPr="004A7E55">
              <w:rPr>
                <w:rFonts w:ascii="Arial" w:eastAsia="Arial" w:hAnsi="Arial" w:cs="Arial"/>
                <w:b/>
                <w:color w:val="FF0000"/>
                <w:sz w:val="18"/>
                <w:szCs w:val="18"/>
              </w:rPr>
              <w:t xml:space="preserve">VI. </w:t>
            </w:r>
            <w:r w:rsidRPr="004A7E55">
              <w:rPr>
                <w:rFonts w:ascii="Arial" w:eastAsia="Arial" w:hAnsi="Arial" w:cs="Arial"/>
                <w:b/>
                <w:color w:val="FF0000"/>
                <w:sz w:val="18"/>
                <w:szCs w:val="18"/>
              </w:rPr>
              <w:tab/>
            </w:r>
            <w:r w:rsidRPr="00A80E56">
              <w:rPr>
                <w:rFonts w:ascii="Arial" w:eastAsia="Arial" w:hAnsi="Arial" w:cs="Arial"/>
                <w:color w:val="FF0000"/>
                <w:sz w:val="18"/>
                <w:szCs w:val="18"/>
              </w:rPr>
              <w:t>Las personas que en años anteriores recibieron apoyos de la CONAFOR y adeuden el pago de la asistencia técnica al asesor técnico elegido, aun cuando los requisitos y actividades del proyecto se hayan cumplido correctamente.</w:t>
            </w:r>
          </w:p>
        </w:tc>
        <w:tc>
          <w:tcPr>
            <w:tcW w:w="476" w:type="pct"/>
          </w:tcPr>
          <w:p w:rsidR="00A80E56" w:rsidRPr="00A80E56" w:rsidRDefault="00A80E56" w:rsidP="00A80E56">
            <w:pPr>
              <w:pStyle w:val="ROMANOS"/>
              <w:ind w:left="0" w:firstLine="0"/>
            </w:pPr>
            <w:r w:rsidRPr="00A80E56">
              <w:t>Con el propósito de precisar este causal de incumplimiento y de atender observación No. 8 de la SHCP</w:t>
            </w:r>
          </w:p>
        </w:tc>
      </w:tr>
      <w:tr w:rsidR="00A80E56" w:rsidRPr="0064338C" w:rsidTr="00CF135F">
        <w:tc>
          <w:tcPr>
            <w:tcW w:w="1880" w:type="pct"/>
          </w:tcPr>
          <w:p w:rsidR="00A80E56" w:rsidRPr="0064338C" w:rsidRDefault="00A80E56" w:rsidP="00A80E56">
            <w:pPr>
              <w:pStyle w:val="ROMANOS"/>
              <w:ind w:left="0" w:firstLine="0"/>
            </w:pPr>
            <w:r w:rsidRPr="0064338C">
              <w:rPr>
                <w:b/>
              </w:rPr>
              <w:t>VI.</w:t>
            </w:r>
            <w:r w:rsidRPr="0064338C">
              <w:rPr>
                <w:b/>
              </w:rPr>
              <w:tab/>
            </w:r>
            <w:r w:rsidRPr="0064338C">
              <w:t>Se contravenga cualquier otra disposición señaladas en estas Reglas y demás aplicables al concepto o modalidad de apoyo asignado;</w:t>
            </w:r>
          </w:p>
        </w:tc>
        <w:tc>
          <w:tcPr>
            <w:tcW w:w="2644" w:type="pct"/>
          </w:tcPr>
          <w:p w:rsidR="00A80E56" w:rsidRPr="0064338C" w:rsidRDefault="00A80E56" w:rsidP="00A80E56">
            <w:pPr>
              <w:pStyle w:val="ROMANOS"/>
              <w:ind w:left="0" w:firstLine="0"/>
            </w:pPr>
            <w:r w:rsidRPr="0064338C">
              <w:rPr>
                <w:b/>
              </w:rPr>
              <w:t>VI</w:t>
            </w:r>
            <w:r w:rsidRPr="004A7E55">
              <w:rPr>
                <w:b/>
                <w:color w:val="FF0000"/>
              </w:rPr>
              <w:t>I</w:t>
            </w:r>
            <w:r w:rsidRPr="0064338C">
              <w:rPr>
                <w:b/>
              </w:rPr>
              <w:t>.</w:t>
            </w:r>
            <w:r w:rsidRPr="0064338C">
              <w:rPr>
                <w:b/>
              </w:rPr>
              <w:tab/>
            </w:r>
            <w:r w:rsidRPr="0064338C">
              <w:t>Se contravenga cualquier otra disposición señaladas en estas Reglas y demás aplicables al concepto o modalidad de apoyo asignado;</w:t>
            </w:r>
          </w:p>
        </w:tc>
        <w:tc>
          <w:tcPr>
            <w:tcW w:w="476" w:type="pct"/>
          </w:tcPr>
          <w:p w:rsidR="00A80E56" w:rsidRPr="0064338C" w:rsidRDefault="00A80E56" w:rsidP="00A80E56">
            <w:pPr>
              <w:pStyle w:val="ROMANOS"/>
              <w:ind w:left="0" w:firstLine="0"/>
              <w:rPr>
                <w:b/>
              </w:rPr>
            </w:pPr>
          </w:p>
        </w:tc>
      </w:tr>
      <w:tr w:rsidR="00A80E56" w:rsidRPr="0064338C" w:rsidTr="00CF135F">
        <w:tc>
          <w:tcPr>
            <w:tcW w:w="1880" w:type="pct"/>
          </w:tcPr>
          <w:p w:rsidR="00A80E56" w:rsidRPr="0064338C" w:rsidRDefault="00A80E56" w:rsidP="00A80E56">
            <w:pPr>
              <w:pStyle w:val="ROMANOS"/>
              <w:ind w:left="0" w:firstLine="0"/>
            </w:pPr>
            <w:r w:rsidRPr="0064338C">
              <w:rPr>
                <w:b/>
              </w:rPr>
              <w:t>VII.</w:t>
            </w:r>
            <w:r w:rsidRPr="0064338C">
              <w:rPr>
                <w:b/>
              </w:rPr>
              <w:tab/>
            </w:r>
            <w:r w:rsidRPr="0064338C">
              <w:t>Incumplimiento a cualquiera de las cláusulas previstas en el convenio de concertación.</w:t>
            </w:r>
          </w:p>
        </w:tc>
        <w:tc>
          <w:tcPr>
            <w:tcW w:w="2644" w:type="pct"/>
          </w:tcPr>
          <w:p w:rsidR="00A80E56" w:rsidRPr="0064338C" w:rsidRDefault="00A80E56" w:rsidP="00A80E56">
            <w:pPr>
              <w:pStyle w:val="ROMANOS"/>
              <w:ind w:left="0" w:firstLine="0"/>
            </w:pPr>
            <w:r w:rsidRPr="0064338C">
              <w:rPr>
                <w:b/>
              </w:rPr>
              <w:t>VII</w:t>
            </w:r>
            <w:r w:rsidRPr="004A7E55">
              <w:rPr>
                <w:b/>
                <w:color w:val="FF0000"/>
              </w:rPr>
              <w:t>I</w:t>
            </w:r>
            <w:r w:rsidRPr="0064338C">
              <w:rPr>
                <w:b/>
              </w:rPr>
              <w:t>.</w:t>
            </w:r>
            <w:r w:rsidRPr="0064338C">
              <w:rPr>
                <w:b/>
              </w:rPr>
              <w:tab/>
            </w:r>
            <w:r w:rsidRPr="0064338C">
              <w:t>Incumplimiento a cualquiera de las cláusulas previstas en el convenio de concertación.</w:t>
            </w:r>
          </w:p>
        </w:tc>
        <w:tc>
          <w:tcPr>
            <w:tcW w:w="476" w:type="pct"/>
          </w:tcPr>
          <w:p w:rsidR="00A80E56" w:rsidRPr="0064338C" w:rsidRDefault="00A80E56" w:rsidP="00A80E56">
            <w:pPr>
              <w:pStyle w:val="ROMANOS"/>
              <w:ind w:left="0" w:firstLine="0"/>
              <w:rPr>
                <w:b/>
              </w:rPr>
            </w:pPr>
          </w:p>
        </w:tc>
      </w:tr>
      <w:tr w:rsidR="00A80E56" w:rsidRPr="0064338C" w:rsidTr="00CF135F">
        <w:tc>
          <w:tcPr>
            <w:tcW w:w="1880" w:type="pct"/>
          </w:tcPr>
          <w:p w:rsidR="00A80E56" w:rsidRPr="0064338C" w:rsidRDefault="00A80E56" w:rsidP="00A80E56">
            <w:pPr>
              <w:pStyle w:val="Texto"/>
              <w:ind w:firstLine="0"/>
            </w:pPr>
            <w:r w:rsidRPr="0064338C">
              <w:rPr>
                <w:b/>
              </w:rPr>
              <w:t>Artículo 35.</w:t>
            </w:r>
            <w:r w:rsidRPr="0064338C">
              <w:t xml:space="preserve"> Cuando el Comité detecte por sí o a través de la CONAFOR, que alguna persona beneficiaria se encuentra dentro de los supuestos descritos en el artículo 34 de estas Reglas, solicitará al Gerente Estatal la suspensión del pago del apoyo y el inicio de las acciones legales a que hubiera lugar en contra de la persona beneficiaria, por conducto del departamento jurídico de la Gerencia a la que pertenece la persona beneficiaria incumplida.</w:t>
            </w:r>
          </w:p>
        </w:tc>
        <w:tc>
          <w:tcPr>
            <w:tcW w:w="2644" w:type="pct"/>
          </w:tcPr>
          <w:p w:rsidR="00A80E56" w:rsidRPr="0064338C" w:rsidRDefault="00A80E56" w:rsidP="00A80E56">
            <w:pPr>
              <w:pBdr>
                <w:top w:val="nil"/>
                <w:left w:val="nil"/>
                <w:bottom w:val="nil"/>
                <w:right w:val="nil"/>
                <w:between w:val="nil"/>
              </w:pBdr>
              <w:spacing w:after="80"/>
              <w:jc w:val="both"/>
              <w:rPr>
                <w:rFonts w:ascii="Arial" w:eastAsia="Times New Roman" w:hAnsi="Arial" w:cs="Arial"/>
                <w:sz w:val="18"/>
                <w:szCs w:val="18"/>
                <w:lang w:val="es-ES" w:eastAsia="es-ES"/>
              </w:rPr>
            </w:pPr>
            <w:r w:rsidRPr="0064338C">
              <w:rPr>
                <w:rFonts w:ascii="Arial" w:eastAsia="Times New Roman" w:hAnsi="Arial" w:cs="Arial"/>
                <w:b/>
                <w:sz w:val="18"/>
                <w:szCs w:val="18"/>
                <w:lang w:val="es-ES" w:eastAsia="es-ES"/>
              </w:rPr>
              <w:t>Artículo 35.</w:t>
            </w:r>
            <w:r w:rsidRPr="0064338C">
              <w:rPr>
                <w:rFonts w:ascii="Arial" w:eastAsia="Times New Roman" w:hAnsi="Arial" w:cs="Arial"/>
                <w:sz w:val="18"/>
                <w:szCs w:val="18"/>
                <w:lang w:val="es-ES" w:eastAsia="es-ES"/>
              </w:rPr>
              <w:t xml:space="preserve"> Cuando el Comité detecte por sí o a través de la CONAFOR, que alguna persona beneficiaria se encuentra dentro de los supuestos descritos en el artículo 34 de estas Reglas, solicitará al Gerente Estatal la suspensión del pago del apoyo</w:t>
            </w:r>
            <w:r w:rsidR="00A953F6">
              <w:rPr>
                <w:rFonts w:ascii="Arial" w:eastAsia="Times New Roman" w:hAnsi="Arial" w:cs="Arial"/>
                <w:sz w:val="18"/>
                <w:szCs w:val="18"/>
                <w:lang w:val="es-ES" w:eastAsia="es-ES"/>
              </w:rPr>
              <w:t xml:space="preserve"> del programa</w:t>
            </w:r>
            <w:r w:rsidRPr="0064338C">
              <w:rPr>
                <w:rFonts w:ascii="Arial" w:eastAsia="Times New Roman" w:hAnsi="Arial" w:cs="Arial"/>
                <w:sz w:val="18"/>
                <w:szCs w:val="18"/>
                <w:lang w:val="es-ES" w:eastAsia="es-ES"/>
              </w:rPr>
              <w:t xml:space="preserve"> y el inicio de las acciones legales a que hubiera lugar en contra de la persona beneficiaria, por conducto del departamento jurídico de la Gerencia a la que pertenece la persona beneficiaria incumplida. </w:t>
            </w:r>
            <w:r w:rsidRPr="004A7E55">
              <w:rPr>
                <w:rFonts w:ascii="Arial" w:eastAsia="Times New Roman" w:hAnsi="Arial" w:cs="Arial"/>
                <w:color w:val="FF0000"/>
                <w:sz w:val="18"/>
                <w:szCs w:val="18"/>
                <w:lang w:val="es-ES" w:eastAsia="es-ES"/>
              </w:rPr>
              <w:t>El Gerente Estatal deberá ingresar a dicha persona al Listado de beneficiarias sancionadas o incumplidas.</w:t>
            </w:r>
          </w:p>
        </w:tc>
        <w:tc>
          <w:tcPr>
            <w:tcW w:w="476" w:type="pct"/>
          </w:tcPr>
          <w:p w:rsidR="00A80E56" w:rsidRPr="0064338C" w:rsidRDefault="00A80E56" w:rsidP="00A80E56">
            <w:pPr>
              <w:pStyle w:val="Texto"/>
              <w:ind w:firstLine="0"/>
              <w:rPr>
                <w:szCs w:val="18"/>
              </w:rPr>
            </w:pPr>
            <w:r w:rsidRPr="0064338C">
              <w:rPr>
                <w:szCs w:val="18"/>
              </w:rPr>
              <w:t>Seguimiento a beneficiarios que incumplieron.</w:t>
            </w:r>
          </w:p>
        </w:tc>
      </w:tr>
      <w:tr w:rsidR="00A80E56" w:rsidRPr="0064338C" w:rsidTr="00CF135F">
        <w:tc>
          <w:tcPr>
            <w:tcW w:w="1880" w:type="pct"/>
          </w:tcPr>
          <w:p w:rsidR="00A80E56" w:rsidRPr="0064338C" w:rsidRDefault="00A80E56" w:rsidP="00A80E56">
            <w:pPr>
              <w:pStyle w:val="Texto"/>
              <w:ind w:firstLine="0"/>
              <w:jc w:val="center"/>
              <w:rPr>
                <w:b/>
              </w:rPr>
            </w:pPr>
            <w:r w:rsidRPr="0064338C">
              <w:rPr>
                <w:b/>
              </w:rPr>
              <w:lastRenderedPageBreak/>
              <w:t>Capítulo XI. De la cesión de derechos para financiamiento</w:t>
            </w:r>
          </w:p>
        </w:tc>
        <w:tc>
          <w:tcPr>
            <w:tcW w:w="2644" w:type="pct"/>
          </w:tcPr>
          <w:p w:rsidR="00A80E56" w:rsidRPr="0064338C" w:rsidRDefault="00A80E56" w:rsidP="00A80E56">
            <w:pPr>
              <w:pStyle w:val="Texto"/>
              <w:ind w:firstLine="0"/>
              <w:jc w:val="center"/>
              <w:rPr>
                <w:b/>
              </w:rPr>
            </w:pPr>
            <w:r w:rsidRPr="0064338C">
              <w:rPr>
                <w:b/>
              </w:rPr>
              <w:t xml:space="preserve">Capítulo XI. De la cesión de derechos para financiamiento </w:t>
            </w:r>
            <w:r w:rsidRPr="004A7E55">
              <w:rPr>
                <w:rFonts w:eastAsia="Arial"/>
                <w:b/>
                <w:color w:val="FF0000"/>
                <w:szCs w:val="18"/>
              </w:rPr>
              <w:t>y ejecución de proyectos</w:t>
            </w:r>
          </w:p>
        </w:tc>
        <w:tc>
          <w:tcPr>
            <w:tcW w:w="476" w:type="pct"/>
          </w:tcPr>
          <w:p w:rsidR="00A80E56" w:rsidRPr="0064338C" w:rsidRDefault="00A80E56" w:rsidP="00A80E56">
            <w:pPr>
              <w:pStyle w:val="Texto"/>
              <w:ind w:firstLine="0"/>
              <w:rPr>
                <w:b/>
                <w:szCs w:val="18"/>
              </w:rPr>
            </w:pPr>
          </w:p>
        </w:tc>
      </w:tr>
      <w:tr w:rsidR="00A80E56" w:rsidRPr="0064338C" w:rsidTr="00CF135F">
        <w:tc>
          <w:tcPr>
            <w:tcW w:w="1880" w:type="pct"/>
          </w:tcPr>
          <w:p w:rsidR="00A80E56" w:rsidRPr="0064338C" w:rsidRDefault="00A80E56" w:rsidP="00A80E56">
            <w:pPr>
              <w:pStyle w:val="Texto"/>
              <w:ind w:firstLine="0"/>
            </w:pPr>
            <w:r w:rsidRPr="0064338C">
              <w:rPr>
                <w:b/>
              </w:rPr>
              <w:t>Artículo 36.</w:t>
            </w:r>
            <w:r w:rsidRPr="0064338C">
              <w:t xml:space="preserve"> Las personas beneficiarias podrán ceder a instituciones financieras, o proveedores de equipo y maquinaria los derechos al cobro total o parcial de los apoyos que les hayan sido asignados como fuente de pago por financiamiento obtenido para la realización del proyecto. </w:t>
            </w:r>
          </w:p>
        </w:tc>
        <w:tc>
          <w:tcPr>
            <w:tcW w:w="2644" w:type="pct"/>
          </w:tcPr>
          <w:p w:rsidR="00A80E56" w:rsidRPr="0064338C" w:rsidRDefault="00A80E56" w:rsidP="00A80E56">
            <w:pPr>
              <w:pStyle w:val="Texto"/>
              <w:ind w:firstLine="0"/>
            </w:pPr>
            <w:r w:rsidRPr="0064338C">
              <w:rPr>
                <w:b/>
              </w:rPr>
              <w:t>Artículo 36.</w:t>
            </w:r>
            <w:r w:rsidRPr="0064338C">
              <w:t xml:space="preserve"> Las personas beneficiarias podrán ceder a instituciones financieras, o proveedores de equipo y maquinaria los derechos al cobro total o parcial de los apoyos que les hayan sido asignados como fuente de pago por financiamiento obtenido para la realización del proyecto. </w:t>
            </w:r>
          </w:p>
        </w:tc>
        <w:tc>
          <w:tcPr>
            <w:tcW w:w="476" w:type="pct"/>
          </w:tcPr>
          <w:p w:rsidR="00A80E56" w:rsidRPr="0064338C" w:rsidRDefault="00A80E56" w:rsidP="00A80E56">
            <w:pPr>
              <w:pStyle w:val="Texto"/>
              <w:ind w:firstLine="0"/>
              <w:rPr>
                <w:b/>
                <w:szCs w:val="18"/>
              </w:rPr>
            </w:pPr>
          </w:p>
        </w:tc>
      </w:tr>
      <w:tr w:rsidR="00A80E56" w:rsidRPr="0064338C" w:rsidTr="00CF135F">
        <w:tc>
          <w:tcPr>
            <w:tcW w:w="1880" w:type="pct"/>
          </w:tcPr>
          <w:p w:rsidR="00A80E56" w:rsidRPr="0064338C" w:rsidRDefault="00A80E56" w:rsidP="00A80E56">
            <w:pPr>
              <w:pStyle w:val="Texto"/>
              <w:ind w:firstLine="0"/>
            </w:pPr>
            <w:r w:rsidRPr="0064338C">
              <w:t>Las personas beneficiarias del concepto de apoyo SA.1 Pago por Servicios Ambientales podrán ceder a instituciones financieras los derechos al cobro de los apoyos otorgados a partir del segundo pago, en la inteligencia que la cesión de tales derechos deberá realizarse cada año, y que la CONAFOR entregará el pago anual correspondiente a dicho año.</w:t>
            </w:r>
          </w:p>
        </w:tc>
        <w:tc>
          <w:tcPr>
            <w:tcW w:w="2644" w:type="pct"/>
          </w:tcPr>
          <w:p w:rsidR="00A80E56" w:rsidRPr="0064338C" w:rsidRDefault="00A80E56" w:rsidP="00A80E56">
            <w:pPr>
              <w:pStyle w:val="Texto"/>
              <w:ind w:firstLine="0"/>
            </w:pPr>
            <w:r w:rsidRPr="0064338C">
              <w:t>Las personas beneficiarias del concepto de apoyo SA.1 Pago por Servicios Ambientales podrán ceder a instituciones financieras los derechos al cobro de los apoyos otorgados a partir del segundo pago, en la inteligencia que la cesión de tales derechos deberá realizarse cada año, y que la CONAFOR entregará el pago anual correspondiente a dicho año.</w:t>
            </w:r>
          </w:p>
        </w:tc>
        <w:tc>
          <w:tcPr>
            <w:tcW w:w="476" w:type="pct"/>
          </w:tcPr>
          <w:p w:rsidR="00A80E56" w:rsidRPr="0064338C" w:rsidRDefault="00A80E56" w:rsidP="00A80E56">
            <w:pPr>
              <w:pStyle w:val="Texto"/>
              <w:ind w:firstLine="0"/>
              <w:rPr>
                <w:szCs w:val="18"/>
              </w:rPr>
            </w:pPr>
          </w:p>
        </w:tc>
      </w:tr>
      <w:tr w:rsidR="00A80E56" w:rsidRPr="0064338C" w:rsidTr="00CF135F">
        <w:tc>
          <w:tcPr>
            <w:tcW w:w="1880" w:type="pct"/>
          </w:tcPr>
          <w:p w:rsidR="00A80E56" w:rsidRPr="0064338C" w:rsidRDefault="00A80E56" w:rsidP="00A80E56">
            <w:pPr>
              <w:pStyle w:val="Texto"/>
              <w:ind w:firstLine="0"/>
            </w:pPr>
          </w:p>
        </w:tc>
        <w:tc>
          <w:tcPr>
            <w:tcW w:w="2644" w:type="pct"/>
          </w:tcPr>
          <w:p w:rsidR="00A80E56" w:rsidRPr="0064338C" w:rsidRDefault="00A80E56" w:rsidP="00A80E56">
            <w:pPr>
              <w:pBdr>
                <w:top w:val="nil"/>
                <w:left w:val="nil"/>
                <w:bottom w:val="nil"/>
                <w:right w:val="nil"/>
                <w:between w:val="nil"/>
              </w:pBdr>
              <w:spacing w:after="80"/>
              <w:jc w:val="both"/>
              <w:rPr>
                <w:rFonts w:ascii="Arial" w:eastAsia="Arial" w:hAnsi="Arial" w:cs="Arial"/>
                <w:sz w:val="18"/>
                <w:szCs w:val="18"/>
              </w:rPr>
            </w:pPr>
            <w:r w:rsidRPr="004A7E55">
              <w:rPr>
                <w:rFonts w:ascii="Arial" w:eastAsia="Arial" w:hAnsi="Arial" w:cs="Arial"/>
                <w:color w:val="FF0000"/>
                <w:sz w:val="18"/>
                <w:szCs w:val="18"/>
              </w:rPr>
              <w:t>Las personas beneficiarias del concepto de apoyo PFC.1 Establecimiento y Mantenimiento Inicial de Plantaciones Forestales Comerciales, podrán ceder a un Agente Técnico para Plantaciones Forestales Comerciales (ATPFC), los derechos al cobro de los apoyos otorgados, siempre y cuando así lo establezca la Convocatoria correspondiente.</w:t>
            </w:r>
          </w:p>
        </w:tc>
        <w:tc>
          <w:tcPr>
            <w:tcW w:w="476" w:type="pct"/>
          </w:tcPr>
          <w:p w:rsidR="00A80E56" w:rsidRPr="0064338C" w:rsidRDefault="00A80E56" w:rsidP="00A80E56">
            <w:pPr>
              <w:pStyle w:val="Texto"/>
              <w:ind w:firstLine="0"/>
              <w:rPr>
                <w:szCs w:val="18"/>
              </w:rPr>
            </w:pPr>
            <w:r w:rsidRPr="0064338C">
              <w:rPr>
                <w:szCs w:val="18"/>
              </w:rPr>
              <w:t xml:space="preserve">Cesión de derechos al cobro de los apoyos a un ATPFC por concepto PFC.1 </w:t>
            </w:r>
          </w:p>
        </w:tc>
      </w:tr>
      <w:tr w:rsidR="00A80E56" w:rsidRPr="0064338C" w:rsidTr="00CF135F">
        <w:tc>
          <w:tcPr>
            <w:tcW w:w="1880" w:type="pct"/>
          </w:tcPr>
          <w:p w:rsidR="00A80E56" w:rsidRPr="0064338C" w:rsidRDefault="00A80E56" w:rsidP="00A80E56">
            <w:pPr>
              <w:pStyle w:val="Texto"/>
              <w:ind w:firstLine="0"/>
            </w:pPr>
            <w:r w:rsidRPr="0064338C">
              <w:t>En los casos anteriores, las cesiones estarán sujetas a la autorización de la CONAFOR, a través de los Comités correspondientes al componente, concepto o modalidad de apoyo de que se trate.</w:t>
            </w:r>
          </w:p>
        </w:tc>
        <w:tc>
          <w:tcPr>
            <w:tcW w:w="2644" w:type="pct"/>
          </w:tcPr>
          <w:p w:rsidR="00A80E56" w:rsidRPr="0064338C" w:rsidRDefault="00A80E56" w:rsidP="00A80E56">
            <w:pPr>
              <w:pStyle w:val="Texto"/>
              <w:ind w:firstLine="0"/>
            </w:pPr>
            <w:r w:rsidRPr="0064338C">
              <w:t>En los casos anteriores, las cesiones estarán sujetas a la autorización de la CONAFOR, a través de los Comités correspondientes al componente, concepto o modalidad de apoyo de que se trate.</w:t>
            </w:r>
          </w:p>
        </w:tc>
        <w:tc>
          <w:tcPr>
            <w:tcW w:w="476" w:type="pct"/>
          </w:tcPr>
          <w:p w:rsidR="00A80E56" w:rsidRPr="0064338C" w:rsidRDefault="00A80E56" w:rsidP="00A80E56">
            <w:pPr>
              <w:pStyle w:val="Texto"/>
              <w:ind w:firstLine="0"/>
              <w:rPr>
                <w:szCs w:val="18"/>
              </w:rPr>
            </w:pPr>
          </w:p>
        </w:tc>
      </w:tr>
      <w:tr w:rsidR="00A80E56" w:rsidRPr="0064338C" w:rsidTr="00CF135F">
        <w:tc>
          <w:tcPr>
            <w:tcW w:w="1880" w:type="pct"/>
          </w:tcPr>
          <w:p w:rsidR="00A80E56" w:rsidRPr="0064338C" w:rsidRDefault="00A80E56" w:rsidP="00A80E56">
            <w:pPr>
              <w:pStyle w:val="Texto"/>
              <w:ind w:firstLine="0"/>
            </w:pPr>
            <w:r w:rsidRPr="0064338C">
              <w:t>El pago de los apoyos cedidos se realizará, siempre y cuando las actividades del proyecto apoyado se hayan llevado a cabo de manera correcta y hayan cumplido con los requisitos fijados en los criterios de ejecución del componente de apoyos correspondiente.</w:t>
            </w:r>
          </w:p>
        </w:tc>
        <w:tc>
          <w:tcPr>
            <w:tcW w:w="2644" w:type="pct"/>
          </w:tcPr>
          <w:p w:rsidR="00A80E56" w:rsidRPr="0064338C" w:rsidRDefault="00A80E56" w:rsidP="00A80E56">
            <w:pPr>
              <w:pStyle w:val="Texto"/>
              <w:ind w:firstLine="0"/>
            </w:pPr>
            <w:r w:rsidRPr="0064338C">
              <w:t>El pago de los apoyos cedidos se realizará, siempre y cuando las actividades del proyecto apoyado se hayan llevado a cabo de manera correcta y hayan cumplido con los requisitos fijados en los criterios de ejecución del componente de apoyos correspondiente.</w:t>
            </w:r>
          </w:p>
        </w:tc>
        <w:tc>
          <w:tcPr>
            <w:tcW w:w="476" w:type="pct"/>
          </w:tcPr>
          <w:p w:rsidR="00A80E56" w:rsidRPr="0064338C" w:rsidRDefault="00A80E56" w:rsidP="00A80E56">
            <w:pPr>
              <w:pStyle w:val="Texto"/>
              <w:ind w:firstLine="0"/>
              <w:rPr>
                <w:szCs w:val="18"/>
              </w:rPr>
            </w:pPr>
          </w:p>
        </w:tc>
      </w:tr>
      <w:tr w:rsidR="00A80E56" w:rsidRPr="0064338C" w:rsidTr="00CF135F">
        <w:tc>
          <w:tcPr>
            <w:tcW w:w="1880" w:type="pct"/>
          </w:tcPr>
          <w:p w:rsidR="00A80E56" w:rsidRPr="0064338C" w:rsidRDefault="00A80E56" w:rsidP="00A80E56">
            <w:pPr>
              <w:pStyle w:val="Texto"/>
              <w:ind w:firstLine="0"/>
            </w:pPr>
            <w:r w:rsidRPr="0064338C">
              <w:t>Bajo ningún concepto o modalidad de apoyo se podrá pagar cantidades superiores a lo pactado para cada una de las actividades involucradas.</w:t>
            </w:r>
          </w:p>
        </w:tc>
        <w:tc>
          <w:tcPr>
            <w:tcW w:w="2644" w:type="pct"/>
          </w:tcPr>
          <w:p w:rsidR="00A80E56" w:rsidRPr="0064338C" w:rsidRDefault="00A80E56" w:rsidP="00A80E56">
            <w:pPr>
              <w:pStyle w:val="Texto"/>
              <w:ind w:firstLine="0"/>
            </w:pPr>
            <w:r w:rsidRPr="0064338C">
              <w:t>Bajo ningún concepto o modalidad de apoyo se podrá pagar cantidades superiores a lo pactado para cada una de las actividades involucradas.</w:t>
            </w:r>
          </w:p>
        </w:tc>
        <w:tc>
          <w:tcPr>
            <w:tcW w:w="476" w:type="pct"/>
          </w:tcPr>
          <w:p w:rsidR="00A80E56" w:rsidRPr="0064338C" w:rsidRDefault="00A80E56" w:rsidP="00A80E56">
            <w:pPr>
              <w:pStyle w:val="Texto"/>
              <w:ind w:firstLine="0"/>
              <w:rPr>
                <w:szCs w:val="18"/>
              </w:rPr>
            </w:pPr>
          </w:p>
        </w:tc>
      </w:tr>
      <w:tr w:rsidR="00A80E56" w:rsidRPr="0064338C" w:rsidTr="00CF135F">
        <w:tc>
          <w:tcPr>
            <w:tcW w:w="1880" w:type="pct"/>
          </w:tcPr>
          <w:p w:rsidR="00A80E56" w:rsidRPr="0064338C" w:rsidRDefault="00A80E56" w:rsidP="00A80E56">
            <w:pPr>
              <w:pStyle w:val="Texto"/>
              <w:ind w:firstLine="0"/>
              <w:jc w:val="center"/>
              <w:rPr>
                <w:b/>
              </w:rPr>
            </w:pPr>
            <w:r w:rsidRPr="0064338C">
              <w:rPr>
                <w:b/>
              </w:rPr>
              <w:t>Capítulo XII. De la colaboración y coordinación interinstitucional y concertación con particulares</w:t>
            </w:r>
          </w:p>
        </w:tc>
        <w:tc>
          <w:tcPr>
            <w:tcW w:w="2644" w:type="pct"/>
          </w:tcPr>
          <w:p w:rsidR="00A80E56" w:rsidRPr="0064338C" w:rsidRDefault="00A80E56" w:rsidP="00A80E56">
            <w:pPr>
              <w:pStyle w:val="Texto"/>
              <w:ind w:firstLine="0"/>
              <w:jc w:val="center"/>
              <w:rPr>
                <w:b/>
              </w:rPr>
            </w:pPr>
            <w:r w:rsidRPr="0064338C">
              <w:rPr>
                <w:b/>
              </w:rPr>
              <w:t>Capítulo XII. De la colaboración y coordinación interinstitucional y concertación con particulares</w:t>
            </w:r>
          </w:p>
        </w:tc>
        <w:tc>
          <w:tcPr>
            <w:tcW w:w="476" w:type="pct"/>
          </w:tcPr>
          <w:p w:rsidR="00A80E56" w:rsidRPr="0064338C" w:rsidRDefault="00A80E56" w:rsidP="00A80E56">
            <w:pPr>
              <w:pStyle w:val="Texto"/>
              <w:ind w:firstLine="0"/>
              <w:rPr>
                <w:b/>
                <w:szCs w:val="18"/>
              </w:rPr>
            </w:pPr>
          </w:p>
        </w:tc>
      </w:tr>
      <w:tr w:rsidR="00A80E56" w:rsidRPr="0064338C" w:rsidTr="00CF135F">
        <w:tc>
          <w:tcPr>
            <w:tcW w:w="1880" w:type="pct"/>
          </w:tcPr>
          <w:p w:rsidR="00A80E56" w:rsidRPr="0064338C" w:rsidRDefault="00A80E56" w:rsidP="00A80E56">
            <w:pPr>
              <w:pStyle w:val="Texto"/>
              <w:ind w:firstLine="0"/>
            </w:pPr>
            <w:r w:rsidRPr="0064338C">
              <w:rPr>
                <w:b/>
              </w:rPr>
              <w:t>Artículo 37.</w:t>
            </w:r>
            <w:r w:rsidRPr="0064338C">
              <w:t xml:space="preserve"> Los recursos federales que derivan de estas Reglas podrán ser potenciados con aportaciones de las Entidades Federativas, los Municipios, organismos internacionales, gobiernos extranjeros, en los términos que establezcan los convenios de coordinación o colaboración que para el caso se suscriban y sean refrendados anualmente, incluyendo en ello la posibilidad de operar Fideicomisos Estatales para la administración y entrega de los apoyos, en estricto apego a la Ley Federal de Presupuesto y Responsabilidad Hacendaria y su reglamento.</w:t>
            </w:r>
          </w:p>
        </w:tc>
        <w:tc>
          <w:tcPr>
            <w:tcW w:w="2644" w:type="pct"/>
          </w:tcPr>
          <w:p w:rsidR="00A80E56" w:rsidRPr="0064338C" w:rsidRDefault="00A80E56" w:rsidP="00A80E56">
            <w:pPr>
              <w:pStyle w:val="Texto"/>
              <w:ind w:firstLine="0"/>
            </w:pPr>
            <w:r w:rsidRPr="0064338C">
              <w:rPr>
                <w:b/>
              </w:rPr>
              <w:t>Artículo 37.</w:t>
            </w:r>
            <w:r w:rsidRPr="0064338C">
              <w:t xml:space="preserve"> Los recursos federales que derivan de estas Reglas podrán ser potenciados con aportaciones de las Entidades Federativas, los Municipios, organismos internacionales, gobiernos extranjeros, en los términos que establezcan los convenios de coordinación o colaboración que para el caso se suscriban y sean refrendados anualmente, incluyendo en ello la posibilidad de operar Fideicomisos Estatales para la administración y entrega de los apoyos, en estricto apego a la Ley Federal de Presupuesto y Responsabilidad Hacendaria y su reglamento.</w:t>
            </w:r>
          </w:p>
        </w:tc>
        <w:tc>
          <w:tcPr>
            <w:tcW w:w="476" w:type="pct"/>
          </w:tcPr>
          <w:p w:rsidR="00A80E56" w:rsidRPr="0064338C" w:rsidRDefault="00A80E56" w:rsidP="00A80E56">
            <w:pPr>
              <w:pStyle w:val="Texto"/>
              <w:ind w:firstLine="0"/>
              <w:rPr>
                <w:b/>
                <w:szCs w:val="18"/>
              </w:rPr>
            </w:pPr>
          </w:p>
        </w:tc>
      </w:tr>
      <w:tr w:rsidR="00A80E56" w:rsidRPr="0064338C" w:rsidTr="00CF135F">
        <w:tc>
          <w:tcPr>
            <w:tcW w:w="1880" w:type="pct"/>
          </w:tcPr>
          <w:p w:rsidR="00A80E56" w:rsidRPr="0064338C" w:rsidRDefault="00A80E56" w:rsidP="00A80E56">
            <w:pPr>
              <w:pStyle w:val="Texto"/>
              <w:ind w:firstLine="0"/>
            </w:pPr>
            <w:r w:rsidRPr="0064338C">
              <w:lastRenderedPageBreak/>
              <w:t>En el caso de la operación de fideicomisos estatales resultará necesario que previo al envío de recursos a esos fideicomisos, los recursos ya tengan el carácter de devengados. El envío se hará de acuerdo al número y porcentaje de las formas de otorgar el apoyo, de acuerdo a cada una de las modalidades establecidas en estas Reglas.</w:t>
            </w:r>
          </w:p>
        </w:tc>
        <w:tc>
          <w:tcPr>
            <w:tcW w:w="2644" w:type="pct"/>
          </w:tcPr>
          <w:p w:rsidR="00A80E56" w:rsidRPr="0064338C" w:rsidRDefault="00A80E56" w:rsidP="00A80E56">
            <w:pPr>
              <w:pStyle w:val="Texto"/>
              <w:ind w:firstLine="0"/>
            </w:pPr>
            <w:r w:rsidRPr="0064338C">
              <w:t>En el caso de la operación de fideicomisos estatales resultará necesario que previo al envío de recursos a esos fideicomisos, los recursos ya tengan el carácter de devengados. El envío se hará de acuerdo al número y porcentaje de las formas de otorgar el apoyo, de acuerdo a cada una de las modalidades establecidas en estas Reglas.</w:t>
            </w:r>
          </w:p>
        </w:tc>
        <w:tc>
          <w:tcPr>
            <w:tcW w:w="476" w:type="pct"/>
          </w:tcPr>
          <w:p w:rsidR="00A80E56" w:rsidRPr="0064338C" w:rsidRDefault="00A80E56" w:rsidP="00A80E56">
            <w:pPr>
              <w:pStyle w:val="Texto"/>
              <w:ind w:firstLine="0"/>
              <w:rPr>
                <w:szCs w:val="18"/>
              </w:rPr>
            </w:pPr>
          </w:p>
        </w:tc>
      </w:tr>
      <w:tr w:rsidR="00A80E56" w:rsidRPr="0064338C" w:rsidTr="00CF135F">
        <w:tc>
          <w:tcPr>
            <w:tcW w:w="1880" w:type="pct"/>
          </w:tcPr>
          <w:p w:rsidR="00A80E56" w:rsidRPr="0064338C" w:rsidRDefault="00A80E56" w:rsidP="00A80E56">
            <w:pPr>
              <w:pStyle w:val="Texto"/>
              <w:ind w:firstLine="0"/>
            </w:pPr>
            <w:r w:rsidRPr="0064338C">
              <w:t>La CONAFOR, como entidad coordinadora del programa PRONAFOR, podrá celebrar convenios de coordinación o colaboración con las Instituciones Académicas y de Investigación, los gobiernos de las Entidades Federativas y Municipios, así como con cualquier otro órgano de gobierno, para que participen en la suma recursos financieros, materiales, humanos y operativos para cumplir con los objetivos de estas Reglas, entre otras actividades previstas en la Ley. Asimismo, podrá celebrar acuerdos y convenios de concertación con particulares en materia forestal.</w:t>
            </w:r>
          </w:p>
        </w:tc>
        <w:tc>
          <w:tcPr>
            <w:tcW w:w="2644" w:type="pct"/>
          </w:tcPr>
          <w:p w:rsidR="00A80E56" w:rsidRPr="0064338C" w:rsidRDefault="00A80E56" w:rsidP="00A80E56">
            <w:pPr>
              <w:pStyle w:val="Texto"/>
              <w:ind w:firstLine="0"/>
            </w:pPr>
            <w:r w:rsidRPr="0064338C">
              <w:t>La CONAFOR podrá celebrar convenios de coordinación o colaboración con las Instituciones Académicas y de Investigación, los gobiernos de las Entidades Federativas y Municipios, así como con cualquier otro órgano de gobierno, para que participen en la suma recursos financieros, materiales, humanos y operativos para cumplir con los objetivos de estas Reglas, entre otras actividades previstas en la Ley. Asimismo, podrá celebrar acuerdos y convenios de concertación con particulares en materia forestal.</w:t>
            </w:r>
          </w:p>
        </w:tc>
        <w:tc>
          <w:tcPr>
            <w:tcW w:w="476" w:type="pct"/>
          </w:tcPr>
          <w:p w:rsidR="00A80E56" w:rsidRPr="0064338C" w:rsidRDefault="00A80E56" w:rsidP="00A80E56">
            <w:pPr>
              <w:pStyle w:val="Texto"/>
              <w:ind w:firstLine="0"/>
              <w:rPr>
                <w:szCs w:val="18"/>
              </w:rPr>
            </w:pPr>
            <w:r w:rsidRPr="0064338C">
              <w:rPr>
                <w:szCs w:val="18"/>
              </w:rPr>
              <w:t>Se elimina PRONAFOR debido a que el programa ya no se denomina así.</w:t>
            </w:r>
          </w:p>
        </w:tc>
      </w:tr>
      <w:tr w:rsidR="00A80E56" w:rsidRPr="0064338C" w:rsidTr="00CF135F">
        <w:tc>
          <w:tcPr>
            <w:tcW w:w="1880" w:type="pct"/>
          </w:tcPr>
          <w:p w:rsidR="00A80E56" w:rsidRPr="0064338C" w:rsidRDefault="00A80E56" w:rsidP="00A80E56">
            <w:pPr>
              <w:pStyle w:val="Texto"/>
              <w:ind w:firstLine="0"/>
            </w:pPr>
            <w:r w:rsidRPr="0064338C">
              <w:t>Los acuerdos y convenios que en materia forestal celebre la Comisión con personas físicas o morales del sector público, social o privado, podrán versar sobre las acciones forestales previstas en la Ley.</w:t>
            </w:r>
          </w:p>
        </w:tc>
        <w:tc>
          <w:tcPr>
            <w:tcW w:w="2644" w:type="pct"/>
          </w:tcPr>
          <w:p w:rsidR="00A80E56" w:rsidRPr="0064338C" w:rsidRDefault="00A80E56" w:rsidP="00A80E56">
            <w:pPr>
              <w:pStyle w:val="Texto"/>
              <w:ind w:firstLine="0"/>
            </w:pPr>
            <w:r w:rsidRPr="0064338C">
              <w:t>Los acuerdos y convenios que en materia forestal celebre la Comisión con personas físicas o morales del sector público, social o privado, podrán versar sobre las acciones forestales previstas en la Ley.</w:t>
            </w:r>
          </w:p>
        </w:tc>
        <w:tc>
          <w:tcPr>
            <w:tcW w:w="476" w:type="pct"/>
          </w:tcPr>
          <w:p w:rsidR="00A80E56" w:rsidRPr="0064338C" w:rsidRDefault="00A80E56" w:rsidP="00A80E56">
            <w:pPr>
              <w:pStyle w:val="Texto"/>
              <w:ind w:firstLine="0"/>
              <w:rPr>
                <w:szCs w:val="18"/>
              </w:rPr>
            </w:pPr>
          </w:p>
        </w:tc>
      </w:tr>
      <w:tr w:rsidR="00A80E56" w:rsidRPr="0064338C" w:rsidTr="00CF135F">
        <w:tc>
          <w:tcPr>
            <w:tcW w:w="1880" w:type="pct"/>
          </w:tcPr>
          <w:p w:rsidR="00A80E56" w:rsidRPr="0064338C" w:rsidRDefault="00A80E56" w:rsidP="00A80E56">
            <w:pPr>
              <w:pStyle w:val="Texto"/>
              <w:ind w:firstLine="0"/>
              <w:jc w:val="center"/>
              <w:rPr>
                <w:b/>
              </w:rPr>
            </w:pPr>
            <w:r w:rsidRPr="0064338C">
              <w:rPr>
                <w:b/>
              </w:rPr>
              <w:t>Capítulo XIII. De los Gastos de operación</w:t>
            </w:r>
          </w:p>
        </w:tc>
        <w:tc>
          <w:tcPr>
            <w:tcW w:w="2644" w:type="pct"/>
          </w:tcPr>
          <w:p w:rsidR="00A80E56" w:rsidRPr="0064338C" w:rsidRDefault="00A80E56" w:rsidP="00A80E56">
            <w:pPr>
              <w:pStyle w:val="Texto"/>
              <w:ind w:firstLine="0"/>
              <w:jc w:val="center"/>
              <w:rPr>
                <w:b/>
              </w:rPr>
            </w:pPr>
            <w:r w:rsidRPr="0064338C">
              <w:rPr>
                <w:b/>
              </w:rPr>
              <w:t>Capítulo XIII. De los Gastos de operación</w:t>
            </w:r>
          </w:p>
        </w:tc>
        <w:tc>
          <w:tcPr>
            <w:tcW w:w="476" w:type="pct"/>
          </w:tcPr>
          <w:p w:rsidR="00A80E56" w:rsidRPr="0064338C" w:rsidRDefault="00A80E56" w:rsidP="00A80E56">
            <w:pPr>
              <w:pStyle w:val="Texto"/>
              <w:ind w:firstLine="0"/>
              <w:rPr>
                <w:b/>
                <w:szCs w:val="18"/>
              </w:rPr>
            </w:pPr>
          </w:p>
        </w:tc>
      </w:tr>
      <w:tr w:rsidR="00A80E56" w:rsidRPr="0064338C" w:rsidTr="00CF135F">
        <w:tc>
          <w:tcPr>
            <w:tcW w:w="1880" w:type="pct"/>
          </w:tcPr>
          <w:p w:rsidR="00A80E56" w:rsidRPr="0064338C" w:rsidRDefault="00A80E56" w:rsidP="00A80E56">
            <w:pPr>
              <w:pStyle w:val="Texto"/>
              <w:ind w:firstLine="0"/>
            </w:pPr>
            <w:r w:rsidRPr="0064338C">
              <w:rPr>
                <w:b/>
              </w:rPr>
              <w:t>Artículo 38.</w:t>
            </w:r>
            <w:r w:rsidRPr="0064338C">
              <w:t xml:space="preserve"> La CONAFOR podrá disponer de recursos para la operación de los apoyos otorgados, los cuales serán hasta de 5.63 por ciento del presupuesto destinado al programa S219 Apoyos para el Desarrollo Forestal Sustentable. Estos recursos podrán destinarse a la contratación de asesorías, asistencia técnica y los gastos de traslado asociados para la promoción, recepción, seguimiento, control y supervisión; así como en servicios estadísticos, geográficos e informáticos, estudios, evaluaciones, investigaciones y servicios básicos para la operación de ventanillas de atención.</w:t>
            </w:r>
          </w:p>
        </w:tc>
        <w:tc>
          <w:tcPr>
            <w:tcW w:w="2644" w:type="pct"/>
          </w:tcPr>
          <w:p w:rsidR="00A80E56" w:rsidRPr="0064338C" w:rsidRDefault="00A80E56" w:rsidP="00A80E56">
            <w:pPr>
              <w:pStyle w:val="Texto"/>
              <w:ind w:firstLine="0"/>
            </w:pPr>
            <w:r w:rsidRPr="0064338C">
              <w:rPr>
                <w:b/>
              </w:rPr>
              <w:t>Artículo 38.</w:t>
            </w:r>
            <w:r w:rsidRPr="0064338C">
              <w:t xml:space="preserve"> La CONAFOR podrá disponer de recursos para la operación de los apoyos otorgados, los cuales serán hasta de </w:t>
            </w:r>
            <w:r w:rsidRPr="00A80E56">
              <w:rPr>
                <w:color w:val="FF0000"/>
              </w:rPr>
              <w:t xml:space="preserve">5.34 </w:t>
            </w:r>
            <w:r w:rsidRPr="0064338C">
              <w:t>por ciento del presupuesto destinado al programa S219 Apoyos para el Desarrollo Forestal Sustentable. Estos recursos podrán destinarse a la contratación de asesorías, asistencia técnica y los gastos de traslado asociados para la promoción, recepción, seguimiento, control y supervisión; así como en servicios estadísticos, geográficos e informáticos, estudios, evaluaciones, investigaciones y servicios básicos para la operación de ventanillas de atención.</w:t>
            </w:r>
          </w:p>
        </w:tc>
        <w:tc>
          <w:tcPr>
            <w:tcW w:w="476" w:type="pct"/>
          </w:tcPr>
          <w:p w:rsidR="00A80E56" w:rsidRPr="00A80E56" w:rsidRDefault="00A80E56" w:rsidP="00A80E56">
            <w:pPr>
              <w:pStyle w:val="Texto"/>
              <w:ind w:firstLine="0"/>
              <w:rPr>
                <w:szCs w:val="18"/>
              </w:rPr>
            </w:pPr>
            <w:r w:rsidRPr="00A80E56">
              <w:rPr>
                <w:szCs w:val="18"/>
              </w:rPr>
              <w:t>Con el propósito de atender observación No. 9 de la SHCP</w:t>
            </w:r>
            <w:r>
              <w:rPr>
                <w:szCs w:val="18"/>
              </w:rPr>
              <w:t>, relativa a reducir en 5%</w:t>
            </w:r>
            <w:r w:rsidR="00012CE1">
              <w:rPr>
                <w:szCs w:val="18"/>
              </w:rPr>
              <w:t>, los recursos para la operación del programa</w:t>
            </w:r>
          </w:p>
        </w:tc>
      </w:tr>
      <w:tr w:rsidR="00A80E56" w:rsidRPr="0064338C" w:rsidTr="00CF135F">
        <w:tc>
          <w:tcPr>
            <w:tcW w:w="1880" w:type="pct"/>
          </w:tcPr>
          <w:p w:rsidR="00A80E56" w:rsidRPr="0064338C" w:rsidRDefault="00A80E56" w:rsidP="00A80E56">
            <w:pPr>
              <w:pStyle w:val="Texto"/>
              <w:spacing w:line="222" w:lineRule="exact"/>
              <w:ind w:firstLine="0"/>
              <w:jc w:val="center"/>
              <w:rPr>
                <w:b/>
              </w:rPr>
            </w:pPr>
            <w:r w:rsidRPr="0064338C">
              <w:rPr>
                <w:b/>
              </w:rPr>
              <w:t>Capítulo XIV. Auditoría, control, supervisión y seguimiento</w:t>
            </w:r>
          </w:p>
        </w:tc>
        <w:tc>
          <w:tcPr>
            <w:tcW w:w="2644" w:type="pct"/>
          </w:tcPr>
          <w:p w:rsidR="00A80E56" w:rsidRPr="0064338C" w:rsidRDefault="00A80E56" w:rsidP="00A80E56">
            <w:pPr>
              <w:pStyle w:val="Texto"/>
              <w:spacing w:line="222" w:lineRule="exact"/>
              <w:ind w:firstLine="0"/>
              <w:jc w:val="center"/>
              <w:rPr>
                <w:b/>
              </w:rPr>
            </w:pPr>
            <w:r w:rsidRPr="0064338C">
              <w:rPr>
                <w:b/>
              </w:rPr>
              <w:t>Capítulo XIV. Auditoría, control, supervisión y seguimiento</w:t>
            </w:r>
          </w:p>
        </w:tc>
        <w:tc>
          <w:tcPr>
            <w:tcW w:w="476" w:type="pct"/>
          </w:tcPr>
          <w:p w:rsidR="00A80E56" w:rsidRPr="0064338C" w:rsidRDefault="00A80E56" w:rsidP="00A80E56">
            <w:pPr>
              <w:pStyle w:val="Texto"/>
              <w:spacing w:line="222" w:lineRule="exact"/>
              <w:ind w:firstLine="0"/>
              <w:rPr>
                <w:b/>
                <w:szCs w:val="18"/>
              </w:rPr>
            </w:pPr>
          </w:p>
        </w:tc>
      </w:tr>
      <w:tr w:rsidR="00A80E56" w:rsidRPr="0064338C" w:rsidTr="00CF135F">
        <w:tc>
          <w:tcPr>
            <w:tcW w:w="1880" w:type="pct"/>
          </w:tcPr>
          <w:p w:rsidR="00A80E56" w:rsidRPr="0064338C" w:rsidRDefault="00A80E56" w:rsidP="00A80E56">
            <w:pPr>
              <w:pStyle w:val="Texto"/>
              <w:spacing w:line="222" w:lineRule="exact"/>
              <w:ind w:firstLine="0"/>
            </w:pPr>
            <w:r w:rsidRPr="0064338C">
              <w:rPr>
                <w:b/>
              </w:rPr>
              <w:t>Artículo 39.</w:t>
            </w:r>
            <w:r w:rsidRPr="0064338C">
              <w:t xml:space="preserve"> Considerando que los recursos que la federación otorga, a través de los apoyos de la CONAFOR, son de carácter federal, la auditoría, control, supervisión y seguimiento serán realizadas en el ámbito de su competencia por las siguientes instancias:</w:t>
            </w:r>
          </w:p>
        </w:tc>
        <w:tc>
          <w:tcPr>
            <w:tcW w:w="2644" w:type="pct"/>
          </w:tcPr>
          <w:p w:rsidR="00A80E56" w:rsidRPr="0064338C" w:rsidRDefault="00A80E56" w:rsidP="00A80E56">
            <w:pPr>
              <w:pStyle w:val="Texto"/>
              <w:spacing w:line="222" w:lineRule="exact"/>
              <w:ind w:firstLine="0"/>
            </w:pPr>
            <w:r w:rsidRPr="0064338C">
              <w:rPr>
                <w:b/>
              </w:rPr>
              <w:t>Artículo 39.</w:t>
            </w:r>
            <w:r w:rsidRPr="0064338C">
              <w:t xml:space="preserve"> Considerando que los recursos que la federación otorga, a través de los apoyos de la CONAFOR, son de carácter federal, la auditoría, control, supervisión y seguimiento serán realizadas en el ámbito de su competencia por las siguientes instancias:</w:t>
            </w:r>
          </w:p>
        </w:tc>
        <w:tc>
          <w:tcPr>
            <w:tcW w:w="476" w:type="pct"/>
          </w:tcPr>
          <w:p w:rsidR="00A80E56" w:rsidRPr="0064338C" w:rsidRDefault="00A80E56" w:rsidP="00A80E56">
            <w:pPr>
              <w:pStyle w:val="Texto"/>
              <w:spacing w:line="222" w:lineRule="exact"/>
              <w:ind w:firstLine="0"/>
              <w:rPr>
                <w:b/>
                <w:szCs w:val="18"/>
              </w:rPr>
            </w:pPr>
          </w:p>
        </w:tc>
      </w:tr>
      <w:tr w:rsidR="00A80E56" w:rsidRPr="0064338C" w:rsidTr="00CF135F">
        <w:tc>
          <w:tcPr>
            <w:tcW w:w="1880" w:type="pct"/>
          </w:tcPr>
          <w:p w:rsidR="00A80E56" w:rsidRPr="0064338C" w:rsidRDefault="00A80E56" w:rsidP="00A80E56">
            <w:pPr>
              <w:pStyle w:val="ROMANOS"/>
              <w:spacing w:line="222" w:lineRule="exact"/>
              <w:ind w:left="0" w:firstLine="0"/>
            </w:pPr>
            <w:r w:rsidRPr="0064338C">
              <w:rPr>
                <w:b/>
              </w:rPr>
              <w:t>I.</w:t>
            </w:r>
            <w:r w:rsidRPr="0064338C">
              <w:rPr>
                <w:b/>
              </w:rPr>
              <w:tab/>
            </w:r>
            <w:r w:rsidRPr="0064338C">
              <w:t>La CONAFOR;</w:t>
            </w:r>
          </w:p>
        </w:tc>
        <w:tc>
          <w:tcPr>
            <w:tcW w:w="2644" w:type="pct"/>
          </w:tcPr>
          <w:p w:rsidR="00A80E56" w:rsidRPr="0064338C" w:rsidRDefault="00A80E56" w:rsidP="00A80E56">
            <w:pPr>
              <w:pStyle w:val="ROMANOS"/>
              <w:spacing w:line="222" w:lineRule="exact"/>
              <w:ind w:left="0" w:firstLine="0"/>
            </w:pPr>
            <w:r w:rsidRPr="0064338C">
              <w:rPr>
                <w:b/>
              </w:rPr>
              <w:t>I.</w:t>
            </w:r>
            <w:r w:rsidRPr="0064338C">
              <w:rPr>
                <w:b/>
              </w:rPr>
              <w:tab/>
            </w:r>
            <w:r w:rsidRPr="0064338C">
              <w:t>La CONAFOR;</w:t>
            </w:r>
          </w:p>
        </w:tc>
        <w:tc>
          <w:tcPr>
            <w:tcW w:w="476" w:type="pct"/>
          </w:tcPr>
          <w:p w:rsidR="00A80E56" w:rsidRPr="0064338C" w:rsidRDefault="00A80E56" w:rsidP="00A80E56">
            <w:pPr>
              <w:pStyle w:val="ROMANOS"/>
              <w:spacing w:line="222" w:lineRule="exact"/>
              <w:ind w:left="0" w:firstLine="0"/>
              <w:rPr>
                <w:b/>
              </w:rPr>
            </w:pPr>
          </w:p>
        </w:tc>
      </w:tr>
      <w:tr w:rsidR="00A80E56" w:rsidRPr="0064338C" w:rsidTr="00CF135F">
        <w:tc>
          <w:tcPr>
            <w:tcW w:w="1880" w:type="pct"/>
          </w:tcPr>
          <w:p w:rsidR="00A80E56" w:rsidRPr="0064338C" w:rsidRDefault="00A80E56" w:rsidP="00A80E56">
            <w:pPr>
              <w:pStyle w:val="ROMANOS"/>
              <w:spacing w:line="222" w:lineRule="exact"/>
              <w:ind w:left="0" w:firstLine="0"/>
            </w:pPr>
            <w:r w:rsidRPr="0064338C">
              <w:rPr>
                <w:b/>
              </w:rPr>
              <w:t>II.</w:t>
            </w:r>
            <w:r w:rsidRPr="0064338C">
              <w:rPr>
                <w:b/>
              </w:rPr>
              <w:tab/>
            </w:r>
            <w:r w:rsidRPr="0064338C">
              <w:t>La Secretaría de la Función Pública;</w:t>
            </w:r>
          </w:p>
        </w:tc>
        <w:tc>
          <w:tcPr>
            <w:tcW w:w="2644" w:type="pct"/>
          </w:tcPr>
          <w:p w:rsidR="00A80E56" w:rsidRPr="0064338C" w:rsidRDefault="00A80E56" w:rsidP="00A80E56">
            <w:pPr>
              <w:pStyle w:val="ROMANOS"/>
              <w:spacing w:line="222" w:lineRule="exact"/>
              <w:ind w:left="0" w:firstLine="0"/>
            </w:pPr>
            <w:r w:rsidRPr="0064338C">
              <w:rPr>
                <w:b/>
              </w:rPr>
              <w:t>II.</w:t>
            </w:r>
            <w:r w:rsidRPr="0064338C">
              <w:rPr>
                <w:b/>
              </w:rPr>
              <w:tab/>
            </w:r>
            <w:r w:rsidRPr="0064338C">
              <w:t>La Secretaría de la Función Pública;</w:t>
            </w:r>
          </w:p>
        </w:tc>
        <w:tc>
          <w:tcPr>
            <w:tcW w:w="476" w:type="pct"/>
          </w:tcPr>
          <w:p w:rsidR="00A80E56" w:rsidRPr="0064338C" w:rsidRDefault="00A80E56" w:rsidP="00A80E56">
            <w:pPr>
              <w:pStyle w:val="ROMANOS"/>
              <w:spacing w:line="222" w:lineRule="exact"/>
              <w:ind w:left="0" w:firstLine="0"/>
              <w:rPr>
                <w:b/>
              </w:rPr>
            </w:pPr>
          </w:p>
        </w:tc>
      </w:tr>
      <w:tr w:rsidR="00A80E56" w:rsidRPr="0064338C" w:rsidTr="00CF135F">
        <w:tc>
          <w:tcPr>
            <w:tcW w:w="1880" w:type="pct"/>
          </w:tcPr>
          <w:p w:rsidR="00A80E56" w:rsidRPr="0064338C" w:rsidRDefault="00A80E56" w:rsidP="00A80E56">
            <w:pPr>
              <w:pStyle w:val="ROMANOS"/>
              <w:spacing w:line="222" w:lineRule="exact"/>
              <w:ind w:left="0" w:firstLine="0"/>
            </w:pPr>
            <w:r w:rsidRPr="0064338C">
              <w:rPr>
                <w:b/>
              </w:rPr>
              <w:t>III.</w:t>
            </w:r>
            <w:r w:rsidRPr="0064338C">
              <w:rPr>
                <w:b/>
              </w:rPr>
              <w:tab/>
            </w:r>
            <w:r w:rsidRPr="0064338C">
              <w:t>El Órgano Interno de Control en la CONAFOR;</w:t>
            </w:r>
          </w:p>
        </w:tc>
        <w:tc>
          <w:tcPr>
            <w:tcW w:w="2644" w:type="pct"/>
          </w:tcPr>
          <w:p w:rsidR="00A80E56" w:rsidRPr="0064338C" w:rsidRDefault="00A80E56" w:rsidP="00A80E56">
            <w:pPr>
              <w:pStyle w:val="ROMANOS"/>
              <w:spacing w:line="222" w:lineRule="exact"/>
              <w:ind w:left="0" w:firstLine="0"/>
            </w:pPr>
            <w:r w:rsidRPr="0064338C">
              <w:rPr>
                <w:b/>
              </w:rPr>
              <w:t>III.</w:t>
            </w:r>
            <w:r w:rsidRPr="0064338C">
              <w:rPr>
                <w:b/>
              </w:rPr>
              <w:tab/>
            </w:r>
            <w:r w:rsidRPr="0064338C">
              <w:t>El Órgano Interno de Control en la CONAFOR;</w:t>
            </w:r>
          </w:p>
        </w:tc>
        <w:tc>
          <w:tcPr>
            <w:tcW w:w="476" w:type="pct"/>
          </w:tcPr>
          <w:p w:rsidR="00A80E56" w:rsidRPr="0064338C" w:rsidRDefault="00A80E56" w:rsidP="00A80E56">
            <w:pPr>
              <w:pStyle w:val="ROMANOS"/>
              <w:spacing w:line="222" w:lineRule="exact"/>
              <w:ind w:left="0" w:firstLine="0"/>
              <w:rPr>
                <w:b/>
              </w:rPr>
            </w:pPr>
          </w:p>
        </w:tc>
      </w:tr>
      <w:tr w:rsidR="00A80E56" w:rsidRPr="0064338C" w:rsidTr="00CF135F">
        <w:tc>
          <w:tcPr>
            <w:tcW w:w="1880" w:type="pct"/>
          </w:tcPr>
          <w:p w:rsidR="00A80E56" w:rsidRPr="0064338C" w:rsidRDefault="00A80E56" w:rsidP="00A80E56">
            <w:pPr>
              <w:pStyle w:val="ROMANOS"/>
              <w:spacing w:line="222" w:lineRule="exact"/>
              <w:ind w:left="0" w:firstLine="0"/>
            </w:pPr>
            <w:r w:rsidRPr="0064338C">
              <w:rPr>
                <w:b/>
              </w:rPr>
              <w:lastRenderedPageBreak/>
              <w:t>IV.</w:t>
            </w:r>
            <w:r w:rsidRPr="0064338C">
              <w:rPr>
                <w:b/>
              </w:rPr>
              <w:tab/>
            </w:r>
            <w:r w:rsidRPr="0064338C">
              <w:t>La Auditoría Superior de la Federación;</w:t>
            </w:r>
          </w:p>
        </w:tc>
        <w:tc>
          <w:tcPr>
            <w:tcW w:w="2644" w:type="pct"/>
          </w:tcPr>
          <w:p w:rsidR="00A80E56" w:rsidRPr="0064338C" w:rsidRDefault="00A80E56" w:rsidP="00A80E56">
            <w:pPr>
              <w:pStyle w:val="ROMANOS"/>
              <w:spacing w:line="222" w:lineRule="exact"/>
              <w:ind w:left="0" w:firstLine="0"/>
            </w:pPr>
            <w:r w:rsidRPr="0064338C">
              <w:rPr>
                <w:b/>
              </w:rPr>
              <w:t>IV.</w:t>
            </w:r>
            <w:r w:rsidRPr="0064338C">
              <w:rPr>
                <w:b/>
              </w:rPr>
              <w:tab/>
            </w:r>
            <w:r w:rsidRPr="0064338C">
              <w:t>La Auditoría Superior de la Federación;</w:t>
            </w:r>
          </w:p>
        </w:tc>
        <w:tc>
          <w:tcPr>
            <w:tcW w:w="476" w:type="pct"/>
          </w:tcPr>
          <w:p w:rsidR="00A80E56" w:rsidRPr="0064338C" w:rsidRDefault="00A80E56" w:rsidP="00A80E56">
            <w:pPr>
              <w:pStyle w:val="ROMANOS"/>
              <w:spacing w:line="222" w:lineRule="exact"/>
              <w:ind w:left="0" w:firstLine="0"/>
              <w:rPr>
                <w:b/>
              </w:rPr>
            </w:pPr>
          </w:p>
        </w:tc>
      </w:tr>
      <w:tr w:rsidR="00A80E56" w:rsidRPr="0064338C" w:rsidTr="00CF135F">
        <w:tc>
          <w:tcPr>
            <w:tcW w:w="1880" w:type="pct"/>
          </w:tcPr>
          <w:p w:rsidR="00A80E56" w:rsidRPr="0064338C" w:rsidRDefault="00A80E56" w:rsidP="00A80E56">
            <w:pPr>
              <w:pStyle w:val="ROMANOS"/>
              <w:spacing w:line="222" w:lineRule="exact"/>
              <w:ind w:left="0" w:firstLine="0"/>
            </w:pPr>
            <w:r w:rsidRPr="0064338C">
              <w:rPr>
                <w:b/>
              </w:rPr>
              <w:t>V.</w:t>
            </w:r>
            <w:r w:rsidRPr="0064338C">
              <w:rPr>
                <w:b/>
              </w:rPr>
              <w:tab/>
            </w:r>
            <w:r w:rsidRPr="0064338C">
              <w:t>Auditores independientes designados por cualquiera de las autoridades señaladas en las fracciones anteriores;</w:t>
            </w:r>
          </w:p>
        </w:tc>
        <w:tc>
          <w:tcPr>
            <w:tcW w:w="2644" w:type="pct"/>
          </w:tcPr>
          <w:p w:rsidR="00A80E56" w:rsidRPr="0064338C" w:rsidRDefault="00A80E56" w:rsidP="00A80E56">
            <w:pPr>
              <w:pStyle w:val="ROMANOS"/>
              <w:spacing w:line="222" w:lineRule="exact"/>
              <w:ind w:left="0" w:firstLine="0"/>
            </w:pPr>
            <w:r w:rsidRPr="0064338C">
              <w:rPr>
                <w:b/>
              </w:rPr>
              <w:t>V.</w:t>
            </w:r>
            <w:r w:rsidRPr="0064338C">
              <w:rPr>
                <w:b/>
              </w:rPr>
              <w:tab/>
            </w:r>
            <w:r w:rsidRPr="0064338C">
              <w:t>Auditores independientes designados por cualquiera de las autoridades señaladas en las fracciones anteriores;</w:t>
            </w:r>
          </w:p>
        </w:tc>
        <w:tc>
          <w:tcPr>
            <w:tcW w:w="476" w:type="pct"/>
          </w:tcPr>
          <w:p w:rsidR="00A80E56" w:rsidRPr="0064338C" w:rsidRDefault="00A80E56" w:rsidP="00A80E56">
            <w:pPr>
              <w:pStyle w:val="ROMANOS"/>
              <w:spacing w:line="222" w:lineRule="exact"/>
              <w:ind w:left="0" w:firstLine="0"/>
              <w:rPr>
                <w:b/>
              </w:rPr>
            </w:pPr>
          </w:p>
        </w:tc>
      </w:tr>
      <w:tr w:rsidR="00A80E56" w:rsidRPr="0064338C" w:rsidTr="00CF135F">
        <w:tc>
          <w:tcPr>
            <w:tcW w:w="1880" w:type="pct"/>
          </w:tcPr>
          <w:p w:rsidR="00A80E56" w:rsidRPr="0064338C" w:rsidRDefault="00A80E56" w:rsidP="00A80E56">
            <w:pPr>
              <w:pStyle w:val="ROMANOS"/>
              <w:spacing w:line="222" w:lineRule="exact"/>
              <w:ind w:left="0" w:firstLine="0"/>
            </w:pPr>
            <w:r w:rsidRPr="0064338C">
              <w:rPr>
                <w:b/>
              </w:rPr>
              <w:t>VI.</w:t>
            </w:r>
            <w:r w:rsidRPr="0064338C">
              <w:rPr>
                <w:b/>
              </w:rPr>
              <w:tab/>
            </w:r>
            <w:r w:rsidRPr="0064338C">
              <w:t>Demás instancias que en el ámbito de sus respectivas facultades resulten competentes.</w:t>
            </w:r>
          </w:p>
        </w:tc>
        <w:tc>
          <w:tcPr>
            <w:tcW w:w="2644" w:type="pct"/>
          </w:tcPr>
          <w:p w:rsidR="00A80E56" w:rsidRPr="0064338C" w:rsidRDefault="00A80E56" w:rsidP="00A80E56">
            <w:pPr>
              <w:pStyle w:val="ROMANOS"/>
              <w:spacing w:line="222" w:lineRule="exact"/>
              <w:ind w:left="0" w:firstLine="0"/>
            </w:pPr>
            <w:r w:rsidRPr="0064338C">
              <w:rPr>
                <w:b/>
              </w:rPr>
              <w:t>VI.</w:t>
            </w:r>
            <w:r w:rsidRPr="0064338C">
              <w:rPr>
                <w:b/>
              </w:rPr>
              <w:tab/>
            </w:r>
            <w:r w:rsidRPr="0064338C">
              <w:t>Demás instancias que en el ámbito de sus respectivas facultades resulten competentes.</w:t>
            </w:r>
          </w:p>
        </w:tc>
        <w:tc>
          <w:tcPr>
            <w:tcW w:w="476" w:type="pct"/>
          </w:tcPr>
          <w:p w:rsidR="00A80E56" w:rsidRPr="0064338C" w:rsidRDefault="00A80E56" w:rsidP="00A80E56">
            <w:pPr>
              <w:pStyle w:val="ROMANOS"/>
              <w:spacing w:line="222" w:lineRule="exact"/>
              <w:ind w:left="0" w:firstLine="0"/>
              <w:rPr>
                <w:b/>
              </w:rPr>
            </w:pPr>
          </w:p>
        </w:tc>
      </w:tr>
      <w:tr w:rsidR="00A80E56" w:rsidRPr="0064338C" w:rsidTr="00CF135F">
        <w:tc>
          <w:tcPr>
            <w:tcW w:w="1880" w:type="pct"/>
          </w:tcPr>
          <w:p w:rsidR="00A80E56" w:rsidRPr="0064338C" w:rsidRDefault="00A80E56" w:rsidP="00A80E56">
            <w:pPr>
              <w:pStyle w:val="Texto"/>
              <w:spacing w:line="222" w:lineRule="exact"/>
              <w:ind w:firstLine="0"/>
            </w:pPr>
            <w:r w:rsidRPr="0064338C">
              <w:t>Además de las instancias antes señaladas, la Secretaría de Hacienda y Crédito Público como instancia globalizadora del control del gasto público federal.</w:t>
            </w:r>
          </w:p>
        </w:tc>
        <w:tc>
          <w:tcPr>
            <w:tcW w:w="2644" w:type="pct"/>
          </w:tcPr>
          <w:p w:rsidR="00A80E56" w:rsidRPr="0064338C" w:rsidRDefault="00A80E56" w:rsidP="00A80E56">
            <w:pPr>
              <w:pStyle w:val="Texto"/>
              <w:spacing w:line="222" w:lineRule="exact"/>
              <w:ind w:firstLine="0"/>
            </w:pPr>
            <w:r w:rsidRPr="0064338C">
              <w:t>Además de las instancias antes señaladas, la Secretaría de Hacienda y Crédito Público como instancia globalizadora del control del gasto público federal.</w:t>
            </w:r>
          </w:p>
        </w:tc>
        <w:tc>
          <w:tcPr>
            <w:tcW w:w="476" w:type="pct"/>
          </w:tcPr>
          <w:p w:rsidR="00A80E56" w:rsidRPr="0064338C" w:rsidRDefault="00A80E56" w:rsidP="00A80E56">
            <w:pPr>
              <w:pStyle w:val="Texto"/>
              <w:spacing w:line="222" w:lineRule="exact"/>
              <w:ind w:firstLine="0"/>
              <w:rPr>
                <w:szCs w:val="18"/>
              </w:rPr>
            </w:pPr>
          </w:p>
        </w:tc>
      </w:tr>
      <w:tr w:rsidR="00A80E56" w:rsidRPr="0064338C" w:rsidTr="00CF135F">
        <w:tc>
          <w:tcPr>
            <w:tcW w:w="1880" w:type="pct"/>
          </w:tcPr>
          <w:p w:rsidR="00A80E56" w:rsidRPr="0064338C" w:rsidRDefault="00A80E56" w:rsidP="00A80E56">
            <w:pPr>
              <w:pStyle w:val="Texto"/>
              <w:spacing w:line="222" w:lineRule="exact"/>
              <w:ind w:firstLine="0"/>
            </w:pPr>
            <w:r w:rsidRPr="0064338C">
              <w:t>Las actividades que podrán realizar las instancias mencionadas anteriormente, de acuerdo al ámbito de su competencia son: auditorías internas, externas, contables, técnicas, legales y de campo, así como visitas de verificación, avance, conclusión de obra, investigación e inspección, entre otras.</w:t>
            </w:r>
          </w:p>
        </w:tc>
        <w:tc>
          <w:tcPr>
            <w:tcW w:w="2644" w:type="pct"/>
          </w:tcPr>
          <w:p w:rsidR="00A80E56" w:rsidRPr="0064338C" w:rsidRDefault="00A80E56" w:rsidP="00A80E56">
            <w:pPr>
              <w:pStyle w:val="Texto"/>
              <w:spacing w:line="222" w:lineRule="exact"/>
              <w:ind w:firstLine="0"/>
            </w:pPr>
            <w:r w:rsidRPr="0064338C">
              <w:t>Las actividades que podrán realizar las instancias mencionadas anteriormente, de acuerdo al ámbito de su competencia son: auditorías internas, externas, contables, técnicas, legales y de campo, así como visitas de verificación, avance, conclusión de obra, investigación e inspección, entre otras.</w:t>
            </w:r>
          </w:p>
        </w:tc>
        <w:tc>
          <w:tcPr>
            <w:tcW w:w="476" w:type="pct"/>
          </w:tcPr>
          <w:p w:rsidR="00A80E56" w:rsidRPr="0064338C" w:rsidRDefault="00A80E56" w:rsidP="00A80E56">
            <w:pPr>
              <w:pStyle w:val="Texto"/>
              <w:spacing w:line="222" w:lineRule="exact"/>
              <w:ind w:firstLine="0"/>
              <w:rPr>
                <w:szCs w:val="18"/>
              </w:rPr>
            </w:pPr>
          </w:p>
        </w:tc>
      </w:tr>
      <w:tr w:rsidR="00A80E56" w:rsidRPr="0064338C" w:rsidTr="00CF135F">
        <w:tc>
          <w:tcPr>
            <w:tcW w:w="1880" w:type="pct"/>
          </w:tcPr>
          <w:p w:rsidR="00A80E56" w:rsidRPr="0064338C" w:rsidRDefault="00A80E56" w:rsidP="00A80E56">
            <w:pPr>
              <w:pStyle w:val="Texto"/>
              <w:spacing w:line="222" w:lineRule="exact"/>
              <w:ind w:firstLine="0"/>
            </w:pPr>
            <w:r w:rsidRPr="0064338C">
              <w:t>Las instancias de control y auditoría podrán verificar, en el ámbito de su competencia, la correcta aplicación de los recursos y promover la transparencia en el manejo de los mismos. Igualmente, derivado de las auditorías, visitas de verificación, avance, conclusión, investigación e inspección en campo que practiquen, podrán emitir recomendaciones u observaciones dirigidas a los Comités Técnicos o a la CONAFOR, según corresponda.</w:t>
            </w:r>
          </w:p>
        </w:tc>
        <w:tc>
          <w:tcPr>
            <w:tcW w:w="2644" w:type="pct"/>
          </w:tcPr>
          <w:p w:rsidR="00A80E56" w:rsidRPr="0064338C" w:rsidRDefault="00A80E56" w:rsidP="00A80E56">
            <w:pPr>
              <w:pStyle w:val="Texto"/>
              <w:spacing w:line="222" w:lineRule="exact"/>
              <w:ind w:firstLine="0"/>
            </w:pPr>
            <w:r w:rsidRPr="0064338C">
              <w:t>Las instancias de control y auditoría podrán verificar, en el ámbito de su competencia, la correcta aplicación de los recursos y promover la transparencia en el manejo de los mismos. Igualmente, derivado de las auditorías, visitas de verificación, avance, conclusión, investigación e inspección en campo que practiquen, podrán emitir recomendaciones u observaciones dirigidas a los Comités Técnicos o a la CONAFOR, según corresponda.</w:t>
            </w:r>
          </w:p>
        </w:tc>
        <w:tc>
          <w:tcPr>
            <w:tcW w:w="476" w:type="pct"/>
          </w:tcPr>
          <w:p w:rsidR="00A80E56" w:rsidRPr="0064338C" w:rsidRDefault="00A80E56" w:rsidP="00A80E56">
            <w:pPr>
              <w:pStyle w:val="Texto"/>
              <w:spacing w:line="222" w:lineRule="exact"/>
              <w:ind w:firstLine="0"/>
              <w:rPr>
                <w:szCs w:val="18"/>
              </w:rPr>
            </w:pPr>
          </w:p>
        </w:tc>
      </w:tr>
      <w:tr w:rsidR="00A80E56" w:rsidRPr="0064338C" w:rsidTr="00CF135F">
        <w:tc>
          <w:tcPr>
            <w:tcW w:w="1880" w:type="pct"/>
          </w:tcPr>
          <w:p w:rsidR="00A80E56" w:rsidRPr="0064338C" w:rsidRDefault="00A80E56" w:rsidP="00A80E56">
            <w:pPr>
              <w:pStyle w:val="Texto"/>
              <w:spacing w:line="222" w:lineRule="exact"/>
              <w:ind w:firstLine="0"/>
              <w:jc w:val="center"/>
              <w:rPr>
                <w:b/>
              </w:rPr>
            </w:pPr>
            <w:r w:rsidRPr="0064338C">
              <w:rPr>
                <w:b/>
              </w:rPr>
              <w:t>Capítulo XV. De la evaluación</w:t>
            </w:r>
          </w:p>
        </w:tc>
        <w:tc>
          <w:tcPr>
            <w:tcW w:w="2644" w:type="pct"/>
          </w:tcPr>
          <w:p w:rsidR="00A80E56" w:rsidRPr="0064338C" w:rsidRDefault="00A80E56" w:rsidP="00A80E56">
            <w:pPr>
              <w:pStyle w:val="Texto"/>
              <w:spacing w:line="222" w:lineRule="exact"/>
              <w:ind w:firstLine="0"/>
              <w:jc w:val="center"/>
              <w:rPr>
                <w:b/>
              </w:rPr>
            </w:pPr>
            <w:r w:rsidRPr="0064338C">
              <w:rPr>
                <w:b/>
              </w:rPr>
              <w:t>Capítulo XV. De la evaluación</w:t>
            </w:r>
          </w:p>
        </w:tc>
        <w:tc>
          <w:tcPr>
            <w:tcW w:w="476" w:type="pct"/>
          </w:tcPr>
          <w:p w:rsidR="00A80E56" w:rsidRPr="0064338C" w:rsidRDefault="00A80E56" w:rsidP="00A80E56">
            <w:pPr>
              <w:pStyle w:val="Texto"/>
              <w:spacing w:line="222" w:lineRule="exact"/>
              <w:ind w:firstLine="0"/>
              <w:rPr>
                <w:b/>
                <w:szCs w:val="18"/>
              </w:rPr>
            </w:pPr>
          </w:p>
        </w:tc>
      </w:tr>
      <w:tr w:rsidR="00A80E56" w:rsidRPr="0064338C" w:rsidTr="00CF135F">
        <w:tc>
          <w:tcPr>
            <w:tcW w:w="1880" w:type="pct"/>
          </w:tcPr>
          <w:p w:rsidR="00A80E56" w:rsidRPr="0064338C" w:rsidRDefault="00A80E56" w:rsidP="00A80E56">
            <w:pPr>
              <w:pStyle w:val="Texto"/>
              <w:spacing w:line="222" w:lineRule="exact"/>
              <w:ind w:firstLine="0"/>
            </w:pPr>
            <w:r w:rsidRPr="0064338C">
              <w:rPr>
                <w:b/>
              </w:rPr>
              <w:t>Artículo 40.</w:t>
            </w:r>
            <w:r w:rsidRPr="0064338C">
              <w:t xml:space="preserve"> El monitoreo y la evaluación de los apoyos que la CONAFOR entregue por medio de estas Reglas deberá realizarse conforme a lo siguiente:</w:t>
            </w:r>
          </w:p>
        </w:tc>
        <w:tc>
          <w:tcPr>
            <w:tcW w:w="2644" w:type="pct"/>
          </w:tcPr>
          <w:p w:rsidR="00A80E56" w:rsidRPr="0064338C" w:rsidRDefault="00A80E56" w:rsidP="00A80E56">
            <w:pPr>
              <w:pStyle w:val="Texto"/>
              <w:spacing w:line="222" w:lineRule="exact"/>
              <w:ind w:firstLine="0"/>
            </w:pPr>
            <w:r w:rsidRPr="0064338C">
              <w:rPr>
                <w:b/>
              </w:rPr>
              <w:t>Artículo 40.</w:t>
            </w:r>
            <w:r w:rsidRPr="0064338C">
              <w:t xml:space="preserve"> El monitoreo y la evaluación de los apoyos que la CONAFOR entregue por medio de estas Reglas deberá realizarse conforme a lo siguiente:</w:t>
            </w:r>
          </w:p>
        </w:tc>
        <w:tc>
          <w:tcPr>
            <w:tcW w:w="476" w:type="pct"/>
          </w:tcPr>
          <w:p w:rsidR="00A80E56" w:rsidRPr="0064338C" w:rsidRDefault="00A80E56" w:rsidP="00A80E56">
            <w:pPr>
              <w:pStyle w:val="Texto"/>
              <w:spacing w:line="222" w:lineRule="exact"/>
              <w:ind w:firstLine="0"/>
              <w:rPr>
                <w:b/>
                <w:szCs w:val="18"/>
              </w:rPr>
            </w:pPr>
          </w:p>
        </w:tc>
      </w:tr>
      <w:tr w:rsidR="00A80E56" w:rsidRPr="0064338C" w:rsidTr="00CF135F">
        <w:tc>
          <w:tcPr>
            <w:tcW w:w="1880" w:type="pct"/>
          </w:tcPr>
          <w:p w:rsidR="00A80E56" w:rsidRPr="0064338C" w:rsidRDefault="00A80E56" w:rsidP="00A80E56">
            <w:pPr>
              <w:pStyle w:val="ROMANOS"/>
              <w:spacing w:line="222" w:lineRule="exact"/>
              <w:ind w:left="0" w:firstLine="0"/>
            </w:pPr>
            <w:r w:rsidRPr="0064338C">
              <w:rPr>
                <w:b/>
              </w:rPr>
              <w:t>I.</w:t>
            </w:r>
            <w:r w:rsidRPr="0064338C">
              <w:rPr>
                <w:b/>
              </w:rPr>
              <w:tab/>
            </w:r>
            <w:r w:rsidRPr="0064338C">
              <w:t>En materia de evaluación, se deberán cumplir las disposiciones establecidas en la Ley Federal de Presupuesto y Responsabilidad Hacendaria, su Reglamento, el Decreto del Presupuesto de Egresos de la Federación para el ejercicio fiscal que corresponda, y las dispuestas en los Lineamientos Generales para la Evaluación de los Programas Federales de la Administración Pública Federal;</w:t>
            </w:r>
          </w:p>
        </w:tc>
        <w:tc>
          <w:tcPr>
            <w:tcW w:w="2644" w:type="pct"/>
          </w:tcPr>
          <w:p w:rsidR="00A80E56" w:rsidRPr="0064338C" w:rsidRDefault="00A80E56" w:rsidP="00A80E56">
            <w:pPr>
              <w:pStyle w:val="ROMANOS"/>
              <w:spacing w:line="222" w:lineRule="exact"/>
              <w:ind w:left="0" w:firstLine="0"/>
            </w:pPr>
            <w:r w:rsidRPr="0064338C">
              <w:rPr>
                <w:b/>
              </w:rPr>
              <w:t>I.</w:t>
            </w:r>
            <w:r w:rsidRPr="0064338C">
              <w:rPr>
                <w:b/>
              </w:rPr>
              <w:tab/>
            </w:r>
            <w:r w:rsidRPr="0064338C">
              <w:t>En materia de evaluación, se deberán cumplir las disposiciones establecidas en la Ley Federal de Presupuesto y Responsabilidad Hacendaria, su Reglamento, el Decreto del Presupuesto de Egresos de la Federación para el ejercicio fiscal que corresponda, y las dispuestas en los Lineamientos Generales para la Evaluación de los Programas Federales de la Administración Pública Federal;</w:t>
            </w:r>
          </w:p>
        </w:tc>
        <w:tc>
          <w:tcPr>
            <w:tcW w:w="476" w:type="pct"/>
          </w:tcPr>
          <w:p w:rsidR="00A80E56" w:rsidRPr="0064338C" w:rsidRDefault="00A80E56" w:rsidP="00A80E56">
            <w:pPr>
              <w:pStyle w:val="ROMANOS"/>
              <w:spacing w:line="222" w:lineRule="exact"/>
              <w:ind w:left="0" w:firstLine="0"/>
              <w:rPr>
                <w:b/>
              </w:rPr>
            </w:pPr>
          </w:p>
        </w:tc>
      </w:tr>
      <w:tr w:rsidR="00A80E56" w:rsidRPr="0064338C" w:rsidTr="00CF135F">
        <w:tc>
          <w:tcPr>
            <w:tcW w:w="1880" w:type="pct"/>
          </w:tcPr>
          <w:p w:rsidR="00A80E56" w:rsidRPr="0064338C" w:rsidRDefault="00A80E56" w:rsidP="00A80E56">
            <w:pPr>
              <w:pStyle w:val="ROMANOS"/>
              <w:spacing w:line="222" w:lineRule="exact"/>
              <w:ind w:left="0" w:firstLine="0"/>
            </w:pPr>
            <w:r w:rsidRPr="0064338C">
              <w:rPr>
                <w:b/>
              </w:rPr>
              <w:t>II.</w:t>
            </w:r>
            <w:r w:rsidRPr="0064338C">
              <w:rPr>
                <w:b/>
              </w:rPr>
              <w:tab/>
            </w:r>
            <w:r w:rsidRPr="0064338C">
              <w:t>La evaluación se deberá realizar en los términos de las disposiciones que al efecto emita la Secretaría de Hacienda y Crédito Público, el Consejo Nacional de Evaluación de la Política de Desarrollo Social y la Secretaría de la Función Pública, en el ámbito de sus respectivas competencias, debiéndose observar las disposiciones normativas aplicables y los requisitos que se establezcan para la designación y contratación de entidades evaluadoras externas;</w:t>
            </w:r>
          </w:p>
        </w:tc>
        <w:tc>
          <w:tcPr>
            <w:tcW w:w="2644" w:type="pct"/>
          </w:tcPr>
          <w:p w:rsidR="00A80E56" w:rsidRPr="0064338C" w:rsidRDefault="00A80E56" w:rsidP="00A80E56">
            <w:pPr>
              <w:pStyle w:val="ROMANOS"/>
              <w:spacing w:line="222" w:lineRule="exact"/>
              <w:ind w:left="0" w:firstLine="0"/>
            </w:pPr>
            <w:r w:rsidRPr="0064338C">
              <w:rPr>
                <w:b/>
              </w:rPr>
              <w:t>II.</w:t>
            </w:r>
            <w:r w:rsidRPr="0064338C">
              <w:rPr>
                <w:b/>
              </w:rPr>
              <w:tab/>
            </w:r>
            <w:r w:rsidRPr="0064338C">
              <w:t>La evaluación se deberá realizar en los términos de las disposiciones que al efecto emita la Secretaría de Hacienda y Crédito Público, el Consejo Nacional de Evaluación de la Política de Desarrollo Social y la Secretaría de la Función Pública, en el ámbito de sus respectivas competencias, debiéndose observar las disposiciones normativas aplicables y los requisitos que se establezcan para la designación y contratación de entidades evaluadoras externas;</w:t>
            </w:r>
          </w:p>
        </w:tc>
        <w:tc>
          <w:tcPr>
            <w:tcW w:w="476" w:type="pct"/>
          </w:tcPr>
          <w:p w:rsidR="00A80E56" w:rsidRPr="0064338C" w:rsidRDefault="00A80E56" w:rsidP="00A80E56">
            <w:pPr>
              <w:pStyle w:val="ROMANOS"/>
              <w:spacing w:line="222" w:lineRule="exact"/>
              <w:ind w:left="0" w:firstLine="0"/>
              <w:rPr>
                <w:b/>
              </w:rPr>
            </w:pPr>
          </w:p>
        </w:tc>
      </w:tr>
      <w:tr w:rsidR="00A80E56" w:rsidRPr="0064338C" w:rsidTr="00CF135F">
        <w:tc>
          <w:tcPr>
            <w:tcW w:w="1880" w:type="pct"/>
          </w:tcPr>
          <w:p w:rsidR="00A80E56" w:rsidRPr="0064338C" w:rsidRDefault="00A80E56" w:rsidP="00A80E56">
            <w:pPr>
              <w:pStyle w:val="ROMANOS"/>
              <w:spacing w:line="222" w:lineRule="exact"/>
              <w:ind w:left="0" w:firstLine="0"/>
            </w:pPr>
            <w:r w:rsidRPr="0064338C">
              <w:rPr>
                <w:b/>
              </w:rPr>
              <w:t>III.</w:t>
            </w:r>
            <w:r w:rsidRPr="0064338C">
              <w:rPr>
                <w:b/>
              </w:rPr>
              <w:tab/>
            </w:r>
            <w:r w:rsidRPr="0064338C">
              <w:t xml:space="preserve">Adicionalmente a las evaluaciones establecidas en el Programa Anual de </w:t>
            </w:r>
            <w:r w:rsidRPr="0064338C">
              <w:lastRenderedPageBreak/>
              <w:t>Evaluación que al efecto emitan la Secretaría de Hacienda y Crédito Público, el Consejo Nacional de Evaluación de la Política de Desarrollo Social y la Secretaría de la Función Pública, se podrán llevar a cabo evaluaciones complementarias que se consideren apropiadas, conforme a las necesidades de monitoreo y evaluación institucional;</w:t>
            </w:r>
          </w:p>
        </w:tc>
        <w:tc>
          <w:tcPr>
            <w:tcW w:w="2644" w:type="pct"/>
          </w:tcPr>
          <w:p w:rsidR="00A80E56" w:rsidRPr="0064338C" w:rsidRDefault="00A80E56" w:rsidP="00A80E56">
            <w:pPr>
              <w:pStyle w:val="ROMANOS"/>
              <w:spacing w:line="222" w:lineRule="exact"/>
              <w:ind w:left="0" w:firstLine="0"/>
            </w:pPr>
            <w:r w:rsidRPr="0064338C">
              <w:rPr>
                <w:b/>
              </w:rPr>
              <w:lastRenderedPageBreak/>
              <w:t>III.</w:t>
            </w:r>
            <w:r w:rsidRPr="0064338C">
              <w:rPr>
                <w:b/>
              </w:rPr>
              <w:tab/>
            </w:r>
            <w:r w:rsidRPr="0064338C">
              <w:t xml:space="preserve">Adicionalmente a las evaluaciones establecidas en el Programa Anual de Evaluación que al efecto emitan la Secretaría de </w:t>
            </w:r>
            <w:r w:rsidRPr="0064338C">
              <w:lastRenderedPageBreak/>
              <w:t>Hacienda y Crédito Público, el Consejo Nacional de Evaluación de la Política de Desarrollo Social y la Secretaría de la Función Pública, se podrán llevar a cabo evaluaciones complementarias que se consideren apropiadas, conforme a las necesidades de monitoreo y evaluación institucional;</w:t>
            </w:r>
          </w:p>
        </w:tc>
        <w:tc>
          <w:tcPr>
            <w:tcW w:w="476" w:type="pct"/>
          </w:tcPr>
          <w:p w:rsidR="00A80E56" w:rsidRPr="0064338C" w:rsidRDefault="00A80E56" w:rsidP="00A80E56">
            <w:pPr>
              <w:pStyle w:val="ROMANOS"/>
              <w:spacing w:line="222" w:lineRule="exact"/>
              <w:ind w:left="0" w:firstLine="0"/>
              <w:rPr>
                <w:b/>
              </w:rPr>
            </w:pPr>
          </w:p>
        </w:tc>
      </w:tr>
      <w:tr w:rsidR="00A80E56" w:rsidRPr="0064338C" w:rsidTr="00CF135F">
        <w:tc>
          <w:tcPr>
            <w:tcW w:w="1880" w:type="pct"/>
          </w:tcPr>
          <w:p w:rsidR="00A80E56" w:rsidRPr="0064338C" w:rsidRDefault="00A80E56" w:rsidP="00A80E56">
            <w:pPr>
              <w:pStyle w:val="ROMANOS"/>
              <w:spacing w:line="222" w:lineRule="exact"/>
              <w:ind w:left="0" w:firstLine="0"/>
            </w:pPr>
            <w:r w:rsidRPr="0064338C">
              <w:rPr>
                <w:b/>
              </w:rPr>
              <w:lastRenderedPageBreak/>
              <w:t>IV.</w:t>
            </w:r>
            <w:r w:rsidRPr="0064338C">
              <w:rPr>
                <w:b/>
              </w:rPr>
              <w:tab/>
            </w:r>
            <w:r w:rsidRPr="0064338C">
              <w:t>La Coordinación General de Planeación e Información es la unidad administrativa (Unidad de Evaluación) ajena a la operación de los programas, a la que corresponde la coordinación, contratación, y supervisión de la realización de las evaluaciones de los programas, en términos del lineamiento Vigésimo noveno de los Lineamientos Generales para la Evaluación de los Programas Federales de la Administración Pública Federal;</w:t>
            </w:r>
          </w:p>
        </w:tc>
        <w:tc>
          <w:tcPr>
            <w:tcW w:w="2644" w:type="pct"/>
          </w:tcPr>
          <w:p w:rsidR="00A80E56" w:rsidRPr="0064338C" w:rsidRDefault="00A80E56" w:rsidP="00A80E56">
            <w:pPr>
              <w:pStyle w:val="ROMANOS"/>
              <w:spacing w:line="222" w:lineRule="exact"/>
              <w:ind w:left="0" w:firstLine="0"/>
            </w:pPr>
            <w:r w:rsidRPr="0064338C">
              <w:rPr>
                <w:b/>
              </w:rPr>
              <w:t>IV.</w:t>
            </w:r>
            <w:r w:rsidRPr="0064338C">
              <w:rPr>
                <w:b/>
              </w:rPr>
              <w:tab/>
            </w:r>
            <w:r w:rsidRPr="0064338C">
              <w:t>La Coordinación General de Planeación e Información es la unidad administrativa (Unidad de Evaluación) ajena a la operación de los programas, a la que corresponde la coordinación, contratación, y supervisión de la realización de las evaluaciones de los programas, en términos del lineamiento Vigésimo noveno de los Lineamientos Generales para la Evaluación de los Programas Federales de la Administración Pública Federal;</w:t>
            </w:r>
          </w:p>
        </w:tc>
        <w:tc>
          <w:tcPr>
            <w:tcW w:w="476" w:type="pct"/>
          </w:tcPr>
          <w:p w:rsidR="00A80E56" w:rsidRPr="0064338C" w:rsidRDefault="00A80E56" w:rsidP="00A80E56">
            <w:pPr>
              <w:pStyle w:val="ROMANOS"/>
              <w:spacing w:line="222" w:lineRule="exact"/>
              <w:ind w:left="0" w:firstLine="0"/>
              <w:rPr>
                <w:b/>
              </w:rPr>
            </w:pPr>
          </w:p>
        </w:tc>
      </w:tr>
      <w:tr w:rsidR="00A80E56" w:rsidRPr="0064338C" w:rsidTr="00CF135F">
        <w:tc>
          <w:tcPr>
            <w:tcW w:w="1880" w:type="pct"/>
          </w:tcPr>
          <w:p w:rsidR="00A80E56" w:rsidRPr="0064338C" w:rsidRDefault="00A80E56" w:rsidP="00A80E56">
            <w:pPr>
              <w:pStyle w:val="ROMANOS"/>
              <w:spacing w:line="222" w:lineRule="exact"/>
              <w:ind w:left="0" w:firstLine="0"/>
            </w:pPr>
            <w:r w:rsidRPr="0064338C">
              <w:rPr>
                <w:b/>
              </w:rPr>
              <w:t>V.</w:t>
            </w:r>
            <w:r w:rsidRPr="0064338C">
              <w:rPr>
                <w:b/>
              </w:rPr>
              <w:tab/>
            </w:r>
            <w:r w:rsidRPr="0064338C">
              <w:t>Se considerarán como Unidades Ejecutoras de Programa a aquellas unidades administrativas contempladas en el inciso B, del artículo 4 del Estatuto Orgánico de la CONAFOR, que les corresponda la ejecución de programas federales en los términos de la fracción X, del Lineamiento Tercero de los Lineamientos Generales para la Evaluación de los Programas Federales de la Administración Pública Federal;</w:t>
            </w:r>
          </w:p>
        </w:tc>
        <w:tc>
          <w:tcPr>
            <w:tcW w:w="2644" w:type="pct"/>
          </w:tcPr>
          <w:p w:rsidR="00A80E56" w:rsidRPr="0064338C" w:rsidRDefault="00A80E56" w:rsidP="00A80E56">
            <w:pPr>
              <w:pStyle w:val="ROMANOS"/>
              <w:spacing w:line="222" w:lineRule="exact"/>
              <w:ind w:left="0" w:firstLine="0"/>
            </w:pPr>
            <w:r w:rsidRPr="0064338C">
              <w:rPr>
                <w:b/>
              </w:rPr>
              <w:t>V.</w:t>
            </w:r>
            <w:r w:rsidRPr="0064338C">
              <w:rPr>
                <w:b/>
              </w:rPr>
              <w:tab/>
            </w:r>
            <w:r w:rsidRPr="0064338C">
              <w:t>Se considerarán como Unidades Ejecutoras de Programa a aquellas unidades administrativas contempladas en el inciso B, del artículo 4 del Estatuto Orgánico de la CONAFOR, que les corresponda la ejecución de programas federales en los términos de la fracción X, del Lineamiento Tercero de los Lineamientos Generales para la Evaluación de los Programas Federales de la Administración Pública Federal;</w:t>
            </w:r>
          </w:p>
        </w:tc>
        <w:tc>
          <w:tcPr>
            <w:tcW w:w="476" w:type="pct"/>
          </w:tcPr>
          <w:p w:rsidR="00A80E56" w:rsidRPr="0064338C" w:rsidRDefault="00A80E56" w:rsidP="00A80E56">
            <w:pPr>
              <w:pStyle w:val="ROMANOS"/>
              <w:spacing w:line="222" w:lineRule="exact"/>
              <w:ind w:left="0" w:firstLine="0"/>
              <w:rPr>
                <w:b/>
              </w:rPr>
            </w:pPr>
          </w:p>
        </w:tc>
      </w:tr>
      <w:tr w:rsidR="00A80E56" w:rsidRPr="0064338C" w:rsidTr="00CF135F">
        <w:tc>
          <w:tcPr>
            <w:tcW w:w="1880" w:type="pct"/>
          </w:tcPr>
          <w:p w:rsidR="00A80E56" w:rsidRPr="0064338C" w:rsidRDefault="00A80E56" w:rsidP="00A80E56">
            <w:pPr>
              <w:pStyle w:val="ROMANOS"/>
              <w:spacing w:line="222" w:lineRule="exact"/>
              <w:ind w:left="0" w:firstLine="0"/>
            </w:pPr>
            <w:r w:rsidRPr="0064338C">
              <w:rPr>
                <w:b/>
              </w:rPr>
              <w:t>VI.</w:t>
            </w:r>
            <w:r w:rsidRPr="0064338C">
              <w:rPr>
                <w:b/>
              </w:rPr>
              <w:tab/>
            </w:r>
            <w:r w:rsidRPr="0064338C">
              <w:t>Tratándose de evaluaciones complementarias, corresponde a la Unidad de Evaluación coordinar la conceptualización de los proyectos de monitoreo y evaluación, para lo que deberá definir con el apoyo de las Unidades Ejecutoras de Programa: los objetivos, los métodos y alcances, los indicadores de gestión y resultados, y los plazos para la realización de las evaluaciones;</w:t>
            </w:r>
          </w:p>
        </w:tc>
        <w:tc>
          <w:tcPr>
            <w:tcW w:w="2644" w:type="pct"/>
          </w:tcPr>
          <w:p w:rsidR="00A80E56" w:rsidRPr="0064338C" w:rsidRDefault="00A80E56" w:rsidP="00A80E56">
            <w:pPr>
              <w:pStyle w:val="ROMANOS"/>
              <w:spacing w:line="222" w:lineRule="exact"/>
              <w:ind w:left="0" w:firstLine="0"/>
            </w:pPr>
            <w:r w:rsidRPr="0064338C">
              <w:rPr>
                <w:b/>
              </w:rPr>
              <w:t>VI.</w:t>
            </w:r>
            <w:r w:rsidRPr="0064338C">
              <w:rPr>
                <w:b/>
              </w:rPr>
              <w:tab/>
            </w:r>
            <w:r w:rsidRPr="0064338C">
              <w:t>Tratándose de evaluaciones complementarias, corresponde a la Unidad de Evaluación coordinar la conceptualización de los proyectos de monitoreo y evaluación, para lo que deberá definir con el apoyo de las Unidades Ejecutoras de Programa: los objetivos, los métodos y alcances, los indicadores de gestión y resultados, y los plazos para la realización de las evaluaciones;</w:t>
            </w:r>
          </w:p>
        </w:tc>
        <w:tc>
          <w:tcPr>
            <w:tcW w:w="476" w:type="pct"/>
          </w:tcPr>
          <w:p w:rsidR="00A80E56" w:rsidRPr="0064338C" w:rsidRDefault="00A80E56" w:rsidP="00A80E56">
            <w:pPr>
              <w:pStyle w:val="ROMANOS"/>
              <w:spacing w:line="222" w:lineRule="exact"/>
              <w:ind w:left="0" w:firstLine="0"/>
              <w:rPr>
                <w:b/>
              </w:rPr>
            </w:pPr>
          </w:p>
        </w:tc>
      </w:tr>
      <w:tr w:rsidR="00A80E56" w:rsidRPr="0064338C" w:rsidTr="00CF135F">
        <w:tc>
          <w:tcPr>
            <w:tcW w:w="1880" w:type="pct"/>
          </w:tcPr>
          <w:p w:rsidR="00A80E56" w:rsidRPr="0064338C" w:rsidRDefault="00A80E56" w:rsidP="00A80E56">
            <w:pPr>
              <w:pStyle w:val="ROMANOS"/>
              <w:spacing w:line="220" w:lineRule="exact"/>
              <w:ind w:left="0" w:firstLine="0"/>
            </w:pPr>
            <w:r w:rsidRPr="0064338C">
              <w:rPr>
                <w:b/>
              </w:rPr>
              <w:t>VII.</w:t>
            </w:r>
            <w:r w:rsidRPr="0064338C">
              <w:rPr>
                <w:b/>
              </w:rPr>
              <w:tab/>
            </w:r>
            <w:r w:rsidRPr="0064338C">
              <w:t>Los proyectos de monitoreo y evaluación de los programas tomarán como información indirecta la que se desprenda de alguna de las siguientes fuentes:</w:t>
            </w:r>
          </w:p>
        </w:tc>
        <w:tc>
          <w:tcPr>
            <w:tcW w:w="2644" w:type="pct"/>
          </w:tcPr>
          <w:p w:rsidR="00A80E56" w:rsidRPr="0064338C" w:rsidRDefault="00A80E56" w:rsidP="00A80E56">
            <w:pPr>
              <w:pStyle w:val="ROMANOS"/>
              <w:spacing w:line="220" w:lineRule="exact"/>
              <w:ind w:left="0" w:firstLine="0"/>
            </w:pPr>
            <w:r w:rsidRPr="0064338C">
              <w:rPr>
                <w:b/>
              </w:rPr>
              <w:t>VII.</w:t>
            </w:r>
            <w:r w:rsidRPr="0064338C">
              <w:rPr>
                <w:b/>
              </w:rPr>
              <w:tab/>
            </w:r>
            <w:r w:rsidRPr="0064338C">
              <w:t>Los proyectos de monitoreo y evaluación de los programas tomarán como información indirecta la que se desprenda de alguna de las siguientes fuentes:</w:t>
            </w:r>
          </w:p>
        </w:tc>
        <w:tc>
          <w:tcPr>
            <w:tcW w:w="476" w:type="pct"/>
          </w:tcPr>
          <w:p w:rsidR="00A80E56" w:rsidRPr="0064338C" w:rsidRDefault="00A80E56" w:rsidP="00A80E56">
            <w:pPr>
              <w:pStyle w:val="ROMANOS"/>
              <w:spacing w:line="220" w:lineRule="exact"/>
              <w:ind w:left="0" w:firstLine="0"/>
              <w:rPr>
                <w:b/>
              </w:rPr>
            </w:pPr>
          </w:p>
        </w:tc>
      </w:tr>
      <w:tr w:rsidR="00A80E56" w:rsidRPr="0064338C" w:rsidTr="00CF135F">
        <w:tc>
          <w:tcPr>
            <w:tcW w:w="1880" w:type="pct"/>
          </w:tcPr>
          <w:p w:rsidR="00A80E56" w:rsidRPr="0064338C" w:rsidRDefault="00A80E56" w:rsidP="00A80E56">
            <w:pPr>
              <w:pStyle w:val="INCISO"/>
              <w:spacing w:line="220" w:lineRule="exact"/>
              <w:ind w:left="0" w:firstLine="0"/>
            </w:pPr>
            <w:r w:rsidRPr="0064338C">
              <w:rPr>
                <w:b/>
              </w:rPr>
              <w:t>a)</w:t>
            </w:r>
            <w:r w:rsidRPr="0064338C">
              <w:rPr>
                <w:b/>
              </w:rPr>
              <w:tab/>
            </w:r>
            <w:r w:rsidRPr="0064338C">
              <w:t>La información sobre la gestión de los apoyos de la CONAFOR;</w:t>
            </w:r>
          </w:p>
        </w:tc>
        <w:tc>
          <w:tcPr>
            <w:tcW w:w="2644" w:type="pct"/>
          </w:tcPr>
          <w:p w:rsidR="00A80E56" w:rsidRPr="0064338C" w:rsidRDefault="00A80E56" w:rsidP="00A80E56">
            <w:pPr>
              <w:pStyle w:val="INCISO"/>
              <w:spacing w:line="220" w:lineRule="exact"/>
              <w:ind w:left="0" w:firstLine="0"/>
            </w:pPr>
            <w:r w:rsidRPr="0064338C">
              <w:rPr>
                <w:b/>
              </w:rPr>
              <w:t>a)</w:t>
            </w:r>
            <w:r w:rsidRPr="0064338C">
              <w:rPr>
                <w:b/>
              </w:rPr>
              <w:tab/>
            </w:r>
            <w:r w:rsidRPr="0064338C">
              <w:t>La información sobre la gestión de los apoyos de la CONAFOR;</w:t>
            </w:r>
          </w:p>
        </w:tc>
        <w:tc>
          <w:tcPr>
            <w:tcW w:w="476" w:type="pct"/>
          </w:tcPr>
          <w:p w:rsidR="00A80E56" w:rsidRPr="0064338C" w:rsidRDefault="00A80E56" w:rsidP="00A80E56">
            <w:pPr>
              <w:pStyle w:val="INCISO"/>
              <w:spacing w:line="220" w:lineRule="exact"/>
              <w:ind w:left="0" w:firstLine="0"/>
              <w:rPr>
                <w:b/>
              </w:rPr>
            </w:pPr>
          </w:p>
        </w:tc>
      </w:tr>
      <w:tr w:rsidR="00A80E56" w:rsidRPr="0064338C" w:rsidTr="00CF135F">
        <w:tc>
          <w:tcPr>
            <w:tcW w:w="1880" w:type="pct"/>
          </w:tcPr>
          <w:p w:rsidR="00A80E56" w:rsidRPr="0064338C" w:rsidRDefault="00A80E56" w:rsidP="00A80E56">
            <w:pPr>
              <w:pStyle w:val="INCISO"/>
              <w:spacing w:line="220" w:lineRule="exact"/>
              <w:ind w:left="0" w:firstLine="0"/>
            </w:pPr>
            <w:r w:rsidRPr="0064338C">
              <w:rPr>
                <w:b/>
              </w:rPr>
              <w:t>b)</w:t>
            </w:r>
            <w:r w:rsidRPr="0064338C">
              <w:rPr>
                <w:b/>
              </w:rPr>
              <w:tab/>
            </w:r>
            <w:r w:rsidRPr="0064338C">
              <w:t>La información contenida en registros administrativos de las Unidades Ejecutoras de Programa;</w:t>
            </w:r>
          </w:p>
        </w:tc>
        <w:tc>
          <w:tcPr>
            <w:tcW w:w="2644" w:type="pct"/>
          </w:tcPr>
          <w:p w:rsidR="00A80E56" w:rsidRPr="0064338C" w:rsidRDefault="00A80E56" w:rsidP="00A80E56">
            <w:pPr>
              <w:pStyle w:val="INCISO"/>
              <w:spacing w:line="220" w:lineRule="exact"/>
              <w:ind w:left="0" w:firstLine="0"/>
            </w:pPr>
            <w:r w:rsidRPr="0064338C">
              <w:rPr>
                <w:b/>
              </w:rPr>
              <w:t>b)</w:t>
            </w:r>
            <w:r w:rsidRPr="0064338C">
              <w:rPr>
                <w:b/>
              </w:rPr>
              <w:tab/>
            </w:r>
            <w:r w:rsidRPr="0064338C">
              <w:t>La información contenida en registros administrativos de las Unidades Ejecutoras de Programa;</w:t>
            </w:r>
          </w:p>
        </w:tc>
        <w:tc>
          <w:tcPr>
            <w:tcW w:w="476" w:type="pct"/>
          </w:tcPr>
          <w:p w:rsidR="00A80E56" w:rsidRPr="0064338C" w:rsidRDefault="00A80E56" w:rsidP="00A80E56">
            <w:pPr>
              <w:pStyle w:val="INCISO"/>
              <w:spacing w:line="220" w:lineRule="exact"/>
              <w:ind w:left="0" w:firstLine="0"/>
              <w:rPr>
                <w:b/>
              </w:rPr>
            </w:pPr>
          </w:p>
        </w:tc>
      </w:tr>
      <w:tr w:rsidR="00A80E56" w:rsidRPr="0064338C" w:rsidTr="00CF135F">
        <w:tc>
          <w:tcPr>
            <w:tcW w:w="1880" w:type="pct"/>
          </w:tcPr>
          <w:p w:rsidR="00A80E56" w:rsidRPr="0064338C" w:rsidRDefault="00A80E56" w:rsidP="00A80E56">
            <w:pPr>
              <w:pStyle w:val="INCISO"/>
              <w:spacing w:line="220" w:lineRule="exact"/>
              <w:ind w:left="0" w:firstLine="0"/>
            </w:pPr>
            <w:r w:rsidRPr="0064338C">
              <w:rPr>
                <w:b/>
              </w:rPr>
              <w:t>c)</w:t>
            </w:r>
            <w:r w:rsidRPr="0064338C">
              <w:rPr>
                <w:b/>
              </w:rPr>
              <w:tab/>
            </w:r>
            <w:r w:rsidRPr="0064338C">
              <w:t>La información que se encuentre en archivos y expedientes físicos en cada una de las Gerencias Estatales;</w:t>
            </w:r>
          </w:p>
        </w:tc>
        <w:tc>
          <w:tcPr>
            <w:tcW w:w="2644" w:type="pct"/>
          </w:tcPr>
          <w:p w:rsidR="00A80E56" w:rsidRPr="0064338C" w:rsidRDefault="00A80E56" w:rsidP="00A80E56">
            <w:pPr>
              <w:pStyle w:val="INCISO"/>
              <w:spacing w:line="220" w:lineRule="exact"/>
              <w:ind w:left="0" w:firstLine="0"/>
            </w:pPr>
            <w:r w:rsidRPr="0064338C">
              <w:rPr>
                <w:b/>
              </w:rPr>
              <w:t>c)</w:t>
            </w:r>
            <w:r w:rsidRPr="0064338C">
              <w:rPr>
                <w:b/>
              </w:rPr>
              <w:tab/>
            </w:r>
            <w:r w:rsidRPr="0064338C">
              <w:t>La información que se encuentre en archivos y expedientes físicos en cada una de las Gerencias Estatales;</w:t>
            </w:r>
          </w:p>
        </w:tc>
        <w:tc>
          <w:tcPr>
            <w:tcW w:w="476" w:type="pct"/>
          </w:tcPr>
          <w:p w:rsidR="00A80E56" w:rsidRPr="0064338C" w:rsidRDefault="00A80E56" w:rsidP="00A80E56">
            <w:pPr>
              <w:pStyle w:val="INCISO"/>
              <w:spacing w:line="220" w:lineRule="exact"/>
              <w:ind w:left="0" w:firstLine="0"/>
              <w:rPr>
                <w:b/>
              </w:rPr>
            </w:pPr>
          </w:p>
        </w:tc>
      </w:tr>
      <w:tr w:rsidR="00A80E56" w:rsidRPr="0064338C" w:rsidTr="00CF135F">
        <w:tc>
          <w:tcPr>
            <w:tcW w:w="1880" w:type="pct"/>
          </w:tcPr>
          <w:p w:rsidR="00A80E56" w:rsidRPr="0064338C" w:rsidRDefault="00A80E56" w:rsidP="00A80E56">
            <w:pPr>
              <w:pStyle w:val="INCISO"/>
              <w:spacing w:line="220" w:lineRule="exact"/>
              <w:ind w:left="0" w:firstLine="0"/>
            </w:pPr>
            <w:r w:rsidRPr="0064338C">
              <w:rPr>
                <w:b/>
              </w:rPr>
              <w:t>d)</w:t>
            </w:r>
            <w:r w:rsidRPr="0064338C">
              <w:rPr>
                <w:b/>
              </w:rPr>
              <w:tab/>
            </w:r>
            <w:r w:rsidRPr="0064338C">
              <w:t>La información contenida en la matriz de indicadores para resultados del programa presupuestario “S219 Apoyos para el Desarrollo Forestal Sustentable”.</w:t>
            </w:r>
          </w:p>
        </w:tc>
        <w:tc>
          <w:tcPr>
            <w:tcW w:w="2644" w:type="pct"/>
          </w:tcPr>
          <w:p w:rsidR="00A80E56" w:rsidRPr="0064338C" w:rsidRDefault="00A80E56" w:rsidP="00A80E56">
            <w:pPr>
              <w:pStyle w:val="INCISO"/>
              <w:spacing w:line="220" w:lineRule="exact"/>
              <w:ind w:left="0" w:firstLine="0"/>
            </w:pPr>
            <w:r w:rsidRPr="0064338C">
              <w:rPr>
                <w:b/>
              </w:rPr>
              <w:t>d)</w:t>
            </w:r>
            <w:r w:rsidRPr="0064338C">
              <w:rPr>
                <w:b/>
              </w:rPr>
              <w:tab/>
            </w:r>
            <w:r w:rsidRPr="0064338C">
              <w:t>La información contenida en la matriz de indicadores para resultados del programa presupuestario “S219 Apoyos para el Desarrollo Forestal Sustentable”.</w:t>
            </w:r>
          </w:p>
        </w:tc>
        <w:tc>
          <w:tcPr>
            <w:tcW w:w="476" w:type="pct"/>
          </w:tcPr>
          <w:p w:rsidR="00A80E56" w:rsidRPr="0064338C" w:rsidRDefault="00A80E56" w:rsidP="00A80E56">
            <w:pPr>
              <w:pStyle w:val="INCISO"/>
              <w:spacing w:line="220" w:lineRule="exact"/>
              <w:ind w:left="0" w:firstLine="0"/>
              <w:rPr>
                <w:b/>
              </w:rPr>
            </w:pPr>
          </w:p>
        </w:tc>
      </w:tr>
      <w:tr w:rsidR="00A80E56" w:rsidRPr="0064338C" w:rsidTr="00CF135F">
        <w:tc>
          <w:tcPr>
            <w:tcW w:w="1880" w:type="pct"/>
          </w:tcPr>
          <w:p w:rsidR="00A80E56" w:rsidRPr="0064338C" w:rsidRDefault="00A80E56" w:rsidP="00A80E56">
            <w:pPr>
              <w:pStyle w:val="Texto"/>
              <w:spacing w:line="220" w:lineRule="exact"/>
              <w:ind w:firstLine="0"/>
            </w:pPr>
            <w:r w:rsidRPr="0064338C">
              <w:t xml:space="preserve">Los indicadores que permitirán medir el logro de </w:t>
            </w:r>
            <w:r w:rsidRPr="0064338C">
              <w:lastRenderedPageBreak/>
              <w:t>los objetivos de los diversos componentes, conceptos y modalidades de apoyo considerados en estas Reglas, deberán ser publicados en la página de internet de la CONAFOR a más tardar el último día hábil del mes de abril de 2018. Asimismo, los resultados de las evaluaciones realizadas, se publicarán en la página de internet de la CONAFOR.</w:t>
            </w:r>
          </w:p>
        </w:tc>
        <w:tc>
          <w:tcPr>
            <w:tcW w:w="2644" w:type="pct"/>
          </w:tcPr>
          <w:p w:rsidR="00A80E56" w:rsidRPr="0064338C" w:rsidRDefault="00A80E56" w:rsidP="00477143">
            <w:pPr>
              <w:pStyle w:val="Texto"/>
              <w:spacing w:line="220" w:lineRule="exact"/>
              <w:ind w:firstLine="0"/>
            </w:pPr>
            <w:r w:rsidRPr="0064338C">
              <w:lastRenderedPageBreak/>
              <w:t xml:space="preserve">Los indicadores que permitirán medir el logro de los objetivos de los </w:t>
            </w:r>
            <w:r w:rsidRPr="0064338C">
              <w:lastRenderedPageBreak/>
              <w:t xml:space="preserve">diversos componentes, conceptos y modalidades de apoyo considerados en estas Reglas, deberán ser publicados en la página de internet de la CONAFOR a más tardar el último día hábil del mes de abril de </w:t>
            </w:r>
            <w:r w:rsidRPr="00477143">
              <w:rPr>
                <w:color w:val="FF0000"/>
              </w:rPr>
              <w:t>201</w:t>
            </w:r>
            <w:r w:rsidR="00477143" w:rsidRPr="00477143">
              <w:rPr>
                <w:color w:val="FF0000"/>
              </w:rPr>
              <w:t>9</w:t>
            </w:r>
            <w:r w:rsidRPr="0064338C">
              <w:t>. Asimismo, los resultados de las evaluaciones realizadas, se publicarán en la página de internet de la CONAFOR.</w:t>
            </w:r>
          </w:p>
        </w:tc>
        <w:tc>
          <w:tcPr>
            <w:tcW w:w="476" w:type="pct"/>
          </w:tcPr>
          <w:p w:rsidR="00A80E56" w:rsidRPr="0064338C" w:rsidRDefault="00A80E56" w:rsidP="00A80E56">
            <w:pPr>
              <w:pStyle w:val="Texto"/>
              <w:spacing w:line="220" w:lineRule="exact"/>
              <w:ind w:firstLine="0"/>
              <w:rPr>
                <w:szCs w:val="18"/>
              </w:rPr>
            </w:pPr>
          </w:p>
        </w:tc>
      </w:tr>
      <w:tr w:rsidR="00A80E56" w:rsidRPr="0064338C" w:rsidTr="00CF135F">
        <w:tc>
          <w:tcPr>
            <w:tcW w:w="1880" w:type="pct"/>
          </w:tcPr>
          <w:p w:rsidR="00A80E56" w:rsidRPr="0064338C" w:rsidRDefault="00A80E56" w:rsidP="00A80E56">
            <w:pPr>
              <w:pStyle w:val="Texto"/>
              <w:spacing w:line="220" w:lineRule="exact"/>
              <w:ind w:firstLine="0"/>
              <w:jc w:val="center"/>
              <w:rPr>
                <w:b/>
              </w:rPr>
            </w:pPr>
            <w:r w:rsidRPr="0064338C">
              <w:rPr>
                <w:b/>
              </w:rPr>
              <w:lastRenderedPageBreak/>
              <w:t>Capítulo XVI. Transparencia y contacto ciudadano</w:t>
            </w:r>
          </w:p>
        </w:tc>
        <w:tc>
          <w:tcPr>
            <w:tcW w:w="2644" w:type="pct"/>
          </w:tcPr>
          <w:p w:rsidR="00A80E56" w:rsidRPr="0064338C" w:rsidRDefault="00A80E56" w:rsidP="00A80E56">
            <w:pPr>
              <w:pStyle w:val="Texto"/>
              <w:spacing w:line="220" w:lineRule="exact"/>
              <w:ind w:firstLine="0"/>
              <w:jc w:val="center"/>
              <w:rPr>
                <w:b/>
              </w:rPr>
            </w:pPr>
            <w:r w:rsidRPr="0064338C">
              <w:rPr>
                <w:b/>
              </w:rPr>
              <w:t>Capítulo XVI. Transparencia y contacto ciudadano</w:t>
            </w:r>
          </w:p>
        </w:tc>
        <w:tc>
          <w:tcPr>
            <w:tcW w:w="476" w:type="pct"/>
          </w:tcPr>
          <w:p w:rsidR="00A80E56" w:rsidRPr="0064338C" w:rsidRDefault="00A80E56" w:rsidP="00A80E56">
            <w:pPr>
              <w:pStyle w:val="Texto"/>
              <w:spacing w:line="220" w:lineRule="exact"/>
              <w:ind w:firstLine="0"/>
              <w:rPr>
                <w:b/>
                <w:szCs w:val="18"/>
              </w:rPr>
            </w:pPr>
          </w:p>
        </w:tc>
      </w:tr>
      <w:tr w:rsidR="00A80E56" w:rsidRPr="0064338C" w:rsidTr="00CF135F">
        <w:tc>
          <w:tcPr>
            <w:tcW w:w="1880" w:type="pct"/>
          </w:tcPr>
          <w:p w:rsidR="00A80E56" w:rsidRPr="0064338C" w:rsidRDefault="00A80E56" w:rsidP="00A80E56">
            <w:pPr>
              <w:pStyle w:val="Texto"/>
              <w:spacing w:line="220" w:lineRule="exact"/>
              <w:ind w:firstLine="0"/>
            </w:pPr>
            <w:r w:rsidRPr="0064338C">
              <w:rPr>
                <w:b/>
              </w:rPr>
              <w:t>Artículo 41.</w:t>
            </w:r>
            <w:r w:rsidRPr="0064338C">
              <w:t xml:space="preserve"> Para fomentar la transparencia en el ejercicio y asignación de los apoyos, la CONAFOR instrumentará las acciones siguientes:</w:t>
            </w:r>
          </w:p>
        </w:tc>
        <w:tc>
          <w:tcPr>
            <w:tcW w:w="2644" w:type="pct"/>
          </w:tcPr>
          <w:p w:rsidR="00A80E56" w:rsidRPr="0064338C" w:rsidRDefault="00A80E56" w:rsidP="00A80E56">
            <w:pPr>
              <w:pStyle w:val="Texto"/>
              <w:spacing w:line="220" w:lineRule="exact"/>
              <w:ind w:firstLine="0"/>
            </w:pPr>
            <w:r w:rsidRPr="0064338C">
              <w:rPr>
                <w:b/>
              </w:rPr>
              <w:t>Artículo 41.</w:t>
            </w:r>
            <w:r w:rsidRPr="0064338C">
              <w:t xml:space="preserve"> Para fomentar la transparencia en el ejercicio y asignación de los apoyos, la CONAFOR instrumentará las acciones siguientes:</w:t>
            </w:r>
          </w:p>
        </w:tc>
        <w:tc>
          <w:tcPr>
            <w:tcW w:w="476" w:type="pct"/>
          </w:tcPr>
          <w:p w:rsidR="00A80E56" w:rsidRPr="0064338C" w:rsidRDefault="00A80E56" w:rsidP="00A80E56">
            <w:pPr>
              <w:pStyle w:val="Texto"/>
              <w:spacing w:line="220" w:lineRule="exact"/>
              <w:ind w:firstLine="0"/>
              <w:rPr>
                <w:b/>
                <w:szCs w:val="18"/>
              </w:rPr>
            </w:pPr>
          </w:p>
        </w:tc>
      </w:tr>
      <w:tr w:rsidR="00A80E56" w:rsidRPr="0064338C" w:rsidTr="00CF135F">
        <w:tc>
          <w:tcPr>
            <w:tcW w:w="1880" w:type="pct"/>
          </w:tcPr>
          <w:p w:rsidR="00A80E56" w:rsidRPr="0064338C" w:rsidRDefault="00A80E56" w:rsidP="00A80E56">
            <w:pPr>
              <w:pStyle w:val="ROMANOS"/>
              <w:spacing w:line="220" w:lineRule="exact"/>
              <w:ind w:left="0" w:firstLine="0"/>
            </w:pPr>
            <w:r w:rsidRPr="0064338C">
              <w:rPr>
                <w:b/>
              </w:rPr>
              <w:t>I.</w:t>
            </w:r>
            <w:r w:rsidRPr="0064338C">
              <w:rPr>
                <w:b/>
              </w:rPr>
              <w:tab/>
            </w:r>
            <w:r w:rsidRPr="0064338C">
              <w:t>Difusión y promoción de estas Reglas y de las convocatorias correspondientes, a través de su publicación en el Diario Oficial de la Federación y la página de internet de la CONAFOR.</w:t>
            </w:r>
          </w:p>
        </w:tc>
        <w:tc>
          <w:tcPr>
            <w:tcW w:w="2644" w:type="pct"/>
          </w:tcPr>
          <w:p w:rsidR="00A80E56" w:rsidRPr="0064338C" w:rsidRDefault="00A80E56" w:rsidP="00A80E56">
            <w:pPr>
              <w:pStyle w:val="ROMANOS"/>
              <w:spacing w:line="220" w:lineRule="exact"/>
              <w:ind w:left="0" w:firstLine="0"/>
            </w:pPr>
            <w:r w:rsidRPr="0064338C">
              <w:rPr>
                <w:b/>
              </w:rPr>
              <w:t>I.</w:t>
            </w:r>
            <w:r w:rsidRPr="0064338C">
              <w:rPr>
                <w:b/>
              </w:rPr>
              <w:tab/>
            </w:r>
            <w:r w:rsidRPr="0064338C">
              <w:t>Difusión y promoción de estas Reglas y de las convocatorias correspondientes, a través de su publicación en el Diario Oficial de la Federación y la página de internet de la CONAFOR.</w:t>
            </w:r>
          </w:p>
        </w:tc>
        <w:tc>
          <w:tcPr>
            <w:tcW w:w="476" w:type="pct"/>
          </w:tcPr>
          <w:p w:rsidR="00A80E56" w:rsidRPr="0064338C" w:rsidRDefault="00A80E56" w:rsidP="00A80E56">
            <w:pPr>
              <w:pStyle w:val="ROMANOS"/>
              <w:spacing w:line="220" w:lineRule="exact"/>
              <w:ind w:left="0" w:firstLine="0"/>
              <w:rPr>
                <w:b/>
              </w:rPr>
            </w:pPr>
          </w:p>
        </w:tc>
      </w:tr>
      <w:tr w:rsidR="00A80E56" w:rsidRPr="0064338C" w:rsidTr="00CF135F">
        <w:tc>
          <w:tcPr>
            <w:tcW w:w="1880" w:type="pct"/>
          </w:tcPr>
          <w:p w:rsidR="00A80E56" w:rsidRPr="0064338C" w:rsidRDefault="00A80E56" w:rsidP="00A80E56">
            <w:pPr>
              <w:pStyle w:val="ROMANOS"/>
              <w:spacing w:line="220" w:lineRule="exact"/>
              <w:ind w:left="0" w:firstLine="0"/>
            </w:pPr>
            <w:r w:rsidRPr="0064338C">
              <w:rPr>
                <w:b/>
              </w:rPr>
              <w:t>II.</w:t>
            </w:r>
            <w:r w:rsidRPr="0064338C">
              <w:rPr>
                <w:b/>
              </w:rPr>
              <w:tab/>
            </w:r>
            <w:r w:rsidRPr="0064338C">
              <w:t>Toda persona solicitante y beneficiaria podrá conocer por medio de la publicación en la página de internet de la CONAFOR, el estatus de su solicitud de apoyos.</w:t>
            </w:r>
          </w:p>
        </w:tc>
        <w:tc>
          <w:tcPr>
            <w:tcW w:w="2644" w:type="pct"/>
          </w:tcPr>
          <w:p w:rsidR="00A80E56" w:rsidRPr="0064338C" w:rsidRDefault="00A80E56" w:rsidP="00A80E56">
            <w:pPr>
              <w:pStyle w:val="ROMANOS"/>
              <w:spacing w:line="220" w:lineRule="exact"/>
              <w:ind w:left="0" w:firstLine="0"/>
            </w:pPr>
            <w:r w:rsidRPr="0064338C">
              <w:rPr>
                <w:b/>
              </w:rPr>
              <w:t>II.</w:t>
            </w:r>
            <w:r w:rsidRPr="0064338C">
              <w:rPr>
                <w:b/>
              </w:rPr>
              <w:tab/>
            </w:r>
            <w:r w:rsidRPr="0064338C">
              <w:t>Toda persona solicitante y beneficiaria podrá conocer por medio de la publicación en la página de internet de la CONAFOR, el estatus de su solicitud de apoyos.</w:t>
            </w:r>
          </w:p>
        </w:tc>
        <w:tc>
          <w:tcPr>
            <w:tcW w:w="476" w:type="pct"/>
          </w:tcPr>
          <w:p w:rsidR="00A80E56" w:rsidRPr="0064338C" w:rsidRDefault="00A80E56" w:rsidP="00A80E56">
            <w:pPr>
              <w:pStyle w:val="ROMANOS"/>
              <w:spacing w:line="220" w:lineRule="exact"/>
              <w:ind w:left="0" w:firstLine="0"/>
              <w:rPr>
                <w:b/>
              </w:rPr>
            </w:pPr>
          </w:p>
        </w:tc>
      </w:tr>
      <w:tr w:rsidR="00A80E56" w:rsidRPr="0064338C" w:rsidTr="00CF135F">
        <w:tc>
          <w:tcPr>
            <w:tcW w:w="1880" w:type="pct"/>
          </w:tcPr>
          <w:p w:rsidR="00A80E56" w:rsidRPr="0064338C" w:rsidRDefault="00A80E56" w:rsidP="00A80E56">
            <w:pPr>
              <w:pStyle w:val="ROMANOS"/>
              <w:spacing w:line="220" w:lineRule="exact"/>
              <w:ind w:left="0" w:firstLine="0"/>
            </w:pPr>
            <w:r w:rsidRPr="0064338C">
              <w:rPr>
                <w:b/>
              </w:rPr>
              <w:t>III.</w:t>
            </w:r>
            <w:r w:rsidRPr="0064338C">
              <w:rPr>
                <w:b/>
              </w:rPr>
              <w:tab/>
            </w:r>
            <w:r w:rsidRPr="0064338C">
              <w:t>La papelería, documentación oficial, así como la publicidad y promoción de los apoyos de la CONAFOR deberá incluir la siguiente leyenda: “Los apoyos de la CONAFOR son de carácter público, no son patrocinados ni promovidos por partido político alguno y sus recursos provienen de los impuestos que pagan todos los contribuyentes. Está prohibido el uso de estos apoyos con fines políticos, electorales, de lucro y otros distintos a los establecidos. Quien haga uso indebido de los recursos de estos apoyos deberá ser denunciado y sancionado de acuerdo con la Ley aplicable y ante la autoridad competente”.</w:t>
            </w:r>
          </w:p>
        </w:tc>
        <w:tc>
          <w:tcPr>
            <w:tcW w:w="2644" w:type="pct"/>
          </w:tcPr>
          <w:p w:rsidR="00A80E56" w:rsidRPr="0064338C" w:rsidRDefault="00A80E56" w:rsidP="00A80E56">
            <w:pPr>
              <w:pStyle w:val="ROMANOS"/>
              <w:spacing w:line="220" w:lineRule="exact"/>
              <w:ind w:left="0" w:firstLine="0"/>
            </w:pPr>
            <w:r w:rsidRPr="0064338C">
              <w:rPr>
                <w:b/>
              </w:rPr>
              <w:t>III.</w:t>
            </w:r>
            <w:r w:rsidRPr="0064338C">
              <w:rPr>
                <w:b/>
              </w:rPr>
              <w:tab/>
            </w:r>
            <w:r w:rsidRPr="0064338C">
              <w:t>La papelería, documentación oficial, así como la publicidad y promoción de los apoyos de la CONAFOR deberá incluir la siguiente leyenda: “Los apoyos de la CONAFOR son de carácter público, no son patrocinados ni promovidos por partido político alguno y sus recursos provienen de los impuestos que pagan todos los contribuyentes. Está prohibido el uso de estos apoyos con fines políticos, electorales, de lucro y otros distintos a los establecidos. Quien haga uso indebido de los recursos de estos apoyos deberá ser denunciado y sancionado de acuerdo con la Ley aplicable y ante la autoridad competente”.</w:t>
            </w:r>
          </w:p>
        </w:tc>
        <w:tc>
          <w:tcPr>
            <w:tcW w:w="476" w:type="pct"/>
          </w:tcPr>
          <w:p w:rsidR="00A80E56" w:rsidRPr="0064338C" w:rsidRDefault="00A80E56" w:rsidP="00A80E56">
            <w:pPr>
              <w:pStyle w:val="ROMANOS"/>
              <w:spacing w:line="220" w:lineRule="exact"/>
              <w:ind w:left="0" w:firstLine="0"/>
              <w:rPr>
                <w:b/>
              </w:rPr>
            </w:pPr>
          </w:p>
        </w:tc>
      </w:tr>
      <w:tr w:rsidR="00A80E56" w:rsidRPr="0064338C" w:rsidTr="00CF135F">
        <w:tc>
          <w:tcPr>
            <w:tcW w:w="1880" w:type="pct"/>
          </w:tcPr>
          <w:p w:rsidR="00A80E56" w:rsidRPr="0064338C" w:rsidRDefault="00A80E56" w:rsidP="00A80E56">
            <w:pPr>
              <w:pStyle w:val="ROMANOS"/>
              <w:spacing w:line="220" w:lineRule="exact"/>
              <w:ind w:left="0" w:firstLine="0"/>
            </w:pPr>
            <w:r w:rsidRPr="0064338C">
              <w:rPr>
                <w:b/>
              </w:rPr>
              <w:t>IV.</w:t>
            </w:r>
            <w:r w:rsidRPr="0064338C">
              <w:rPr>
                <w:b/>
              </w:rPr>
              <w:tab/>
            </w:r>
            <w:r w:rsidRPr="0064338C">
              <w:t>Toda la publicidad y promoción que adquiera la CONAFOR tales como anuncios en medios electrónicos, escritos, gráficos y de cualquier otra índole deberá incluir invariablemente la Leyenda siguiente: “Estos apoyos están financiados con recursos públicos aprobados por la Cámara de Diputados y queda prohibido su uso para fines partidistas, electorales o de promoción personal de los funcionarios”.</w:t>
            </w:r>
          </w:p>
        </w:tc>
        <w:tc>
          <w:tcPr>
            <w:tcW w:w="2644" w:type="pct"/>
          </w:tcPr>
          <w:p w:rsidR="00A80E56" w:rsidRPr="0064338C" w:rsidRDefault="00A80E56" w:rsidP="00A80E56">
            <w:pPr>
              <w:pStyle w:val="ROMANOS"/>
              <w:spacing w:line="220" w:lineRule="exact"/>
              <w:ind w:left="0" w:firstLine="0"/>
            </w:pPr>
            <w:r w:rsidRPr="0064338C">
              <w:rPr>
                <w:b/>
              </w:rPr>
              <w:t>IV.</w:t>
            </w:r>
            <w:r w:rsidRPr="0064338C">
              <w:rPr>
                <w:b/>
              </w:rPr>
              <w:tab/>
            </w:r>
            <w:r w:rsidRPr="0064338C">
              <w:t>Toda la publicidad y promoción que adquiera la CONAFOR tales como anuncios en medios electrónicos, escritos, gráficos y de cualquier otra índole deberá incluir invariablemente la Leyenda siguiente: “Estos apoyos están financiados con recursos públicos aprobados por la Cámara de Diputados y queda prohibido su uso para fines partidistas, electorales o de promoción personal de los funcionarios”.</w:t>
            </w:r>
          </w:p>
        </w:tc>
        <w:tc>
          <w:tcPr>
            <w:tcW w:w="476" w:type="pct"/>
          </w:tcPr>
          <w:p w:rsidR="00A80E56" w:rsidRPr="0064338C" w:rsidRDefault="00A80E56" w:rsidP="00A80E56">
            <w:pPr>
              <w:pStyle w:val="ROMANOS"/>
              <w:spacing w:line="220" w:lineRule="exact"/>
              <w:ind w:left="0" w:firstLine="0"/>
              <w:rPr>
                <w:b/>
              </w:rPr>
            </w:pPr>
          </w:p>
        </w:tc>
      </w:tr>
      <w:tr w:rsidR="00A80E56" w:rsidRPr="0064338C" w:rsidTr="00CF135F">
        <w:tc>
          <w:tcPr>
            <w:tcW w:w="1880" w:type="pct"/>
          </w:tcPr>
          <w:p w:rsidR="00A80E56" w:rsidRPr="0064338C" w:rsidRDefault="00A80E56" w:rsidP="00A80E56">
            <w:pPr>
              <w:pStyle w:val="ROMANOS"/>
              <w:spacing w:line="220" w:lineRule="exact"/>
              <w:ind w:left="0" w:firstLine="0"/>
            </w:pPr>
            <w:r w:rsidRPr="0064338C">
              <w:rPr>
                <w:b/>
              </w:rPr>
              <w:t>V.</w:t>
            </w:r>
            <w:r w:rsidRPr="0064338C">
              <w:rPr>
                <w:b/>
              </w:rPr>
              <w:tab/>
            </w:r>
            <w:r w:rsidRPr="0064338C">
              <w:t>Publicar la información de los apoyos y los padrones de personas beneficiarias conforme a lo previsto en la Ley Federal de Transparencia y Acceso a la Información Pública Gubernamental, así como en la Ley de Información Estadística y Geográfica.</w:t>
            </w:r>
          </w:p>
        </w:tc>
        <w:tc>
          <w:tcPr>
            <w:tcW w:w="2644" w:type="pct"/>
          </w:tcPr>
          <w:p w:rsidR="00A80E56" w:rsidRPr="0064338C" w:rsidRDefault="00A80E56" w:rsidP="00283C26">
            <w:pPr>
              <w:pStyle w:val="ROMANOS"/>
              <w:spacing w:line="220" w:lineRule="exact"/>
              <w:ind w:left="0" w:firstLine="0"/>
            </w:pPr>
            <w:r w:rsidRPr="0064338C">
              <w:rPr>
                <w:b/>
              </w:rPr>
              <w:t>V.</w:t>
            </w:r>
            <w:r w:rsidRPr="0064338C">
              <w:rPr>
                <w:b/>
              </w:rPr>
              <w:tab/>
            </w:r>
            <w:r w:rsidRPr="0064338C">
              <w:t>Publicar la información de los apoyos y los padrones de personas beneficiarias conforme a lo previsto en la Ley Federal de Transparencia y Acceso a la Información Pública, así como en la Ley de Información Estadística y Geográfica.</w:t>
            </w:r>
          </w:p>
        </w:tc>
        <w:tc>
          <w:tcPr>
            <w:tcW w:w="476" w:type="pct"/>
          </w:tcPr>
          <w:p w:rsidR="00A80E56" w:rsidRPr="0064338C" w:rsidRDefault="00A80E56" w:rsidP="00A80E56">
            <w:pPr>
              <w:pStyle w:val="ROMANOS"/>
              <w:spacing w:line="220" w:lineRule="exact"/>
              <w:ind w:left="0" w:firstLine="0"/>
              <w:rPr>
                <w:b/>
              </w:rPr>
            </w:pPr>
          </w:p>
        </w:tc>
      </w:tr>
      <w:tr w:rsidR="00A80E56" w:rsidRPr="0064338C" w:rsidTr="00CF135F">
        <w:tc>
          <w:tcPr>
            <w:tcW w:w="1880" w:type="pct"/>
          </w:tcPr>
          <w:p w:rsidR="00A80E56" w:rsidRPr="0064338C" w:rsidRDefault="00A80E56" w:rsidP="00A80E56">
            <w:pPr>
              <w:pStyle w:val="Texto"/>
              <w:spacing w:line="220" w:lineRule="exact"/>
              <w:ind w:firstLine="0"/>
            </w:pPr>
            <w:r w:rsidRPr="0064338C">
              <w:rPr>
                <w:b/>
              </w:rPr>
              <w:t>Artículo 42.</w:t>
            </w:r>
            <w:r w:rsidRPr="0064338C">
              <w:t xml:space="preserve"> La CONAFOR brindará atención a la ciudadanía resolviendo dudas y recibiendo </w:t>
            </w:r>
            <w:r w:rsidRPr="0064338C">
              <w:lastRenderedPageBreak/>
              <w:t xml:space="preserve">sugerencias relacionadas con las actividades de la CONAFOR, a través del teléfono lada sin costo 01800 7370000 o en la dirección electrónica </w:t>
            </w:r>
            <w:r w:rsidRPr="0064338C">
              <w:rPr>
                <w:u w:val="single"/>
              </w:rPr>
              <w:t>conafor@conafor.gob.mx</w:t>
            </w:r>
            <w:r w:rsidRPr="0064338C">
              <w:t>.</w:t>
            </w:r>
          </w:p>
        </w:tc>
        <w:tc>
          <w:tcPr>
            <w:tcW w:w="2644" w:type="pct"/>
          </w:tcPr>
          <w:p w:rsidR="00A80E56" w:rsidRPr="0064338C" w:rsidRDefault="00A80E56" w:rsidP="00A80E56">
            <w:pPr>
              <w:pStyle w:val="Texto"/>
              <w:spacing w:line="220" w:lineRule="exact"/>
              <w:ind w:firstLine="0"/>
            </w:pPr>
            <w:r w:rsidRPr="0064338C">
              <w:rPr>
                <w:b/>
              </w:rPr>
              <w:lastRenderedPageBreak/>
              <w:t>Artículo 42.</w:t>
            </w:r>
            <w:r w:rsidRPr="0064338C">
              <w:t xml:space="preserve"> La CONAFOR brindará atención a la ciudadanía resolviendo dudas y recibiendo sugerencias relacionadas con las </w:t>
            </w:r>
            <w:r w:rsidRPr="0064338C">
              <w:lastRenderedPageBreak/>
              <w:t xml:space="preserve">actividades de la CONAFOR, a través del teléfono lada sin costo 01800 7370000 o en la dirección electrónica </w:t>
            </w:r>
            <w:r w:rsidRPr="0064338C">
              <w:rPr>
                <w:u w:val="single"/>
              </w:rPr>
              <w:t>conafor@conafor.gob.mx</w:t>
            </w:r>
            <w:r w:rsidRPr="0064338C">
              <w:t>.</w:t>
            </w:r>
          </w:p>
        </w:tc>
        <w:tc>
          <w:tcPr>
            <w:tcW w:w="476" w:type="pct"/>
          </w:tcPr>
          <w:p w:rsidR="00A80E56" w:rsidRPr="0064338C" w:rsidRDefault="00A80E56" w:rsidP="00A80E56">
            <w:pPr>
              <w:pStyle w:val="Texto"/>
              <w:spacing w:line="220" w:lineRule="exact"/>
              <w:ind w:firstLine="0"/>
              <w:rPr>
                <w:b/>
                <w:szCs w:val="18"/>
              </w:rPr>
            </w:pPr>
          </w:p>
        </w:tc>
      </w:tr>
      <w:tr w:rsidR="00A80E56" w:rsidRPr="0064338C" w:rsidTr="00CF135F">
        <w:tc>
          <w:tcPr>
            <w:tcW w:w="1880" w:type="pct"/>
          </w:tcPr>
          <w:p w:rsidR="00A80E56" w:rsidRPr="0064338C" w:rsidRDefault="00A80E56" w:rsidP="00A80E56">
            <w:pPr>
              <w:pStyle w:val="Texto"/>
              <w:spacing w:line="220" w:lineRule="exact"/>
              <w:ind w:firstLine="0"/>
              <w:jc w:val="center"/>
              <w:rPr>
                <w:b/>
              </w:rPr>
            </w:pPr>
            <w:r w:rsidRPr="0064338C">
              <w:rPr>
                <w:b/>
              </w:rPr>
              <w:lastRenderedPageBreak/>
              <w:t>Capítulo XVII. Quejas y denuncias</w:t>
            </w:r>
          </w:p>
        </w:tc>
        <w:tc>
          <w:tcPr>
            <w:tcW w:w="2644" w:type="pct"/>
          </w:tcPr>
          <w:p w:rsidR="00A80E56" w:rsidRPr="0064338C" w:rsidRDefault="00A80E56" w:rsidP="00A80E56">
            <w:pPr>
              <w:pStyle w:val="Texto"/>
              <w:spacing w:line="220" w:lineRule="exact"/>
              <w:ind w:firstLine="0"/>
              <w:jc w:val="center"/>
              <w:rPr>
                <w:b/>
              </w:rPr>
            </w:pPr>
            <w:r w:rsidRPr="0064338C">
              <w:rPr>
                <w:b/>
              </w:rPr>
              <w:t>Capítulo XVII. Quejas y denuncias</w:t>
            </w:r>
          </w:p>
        </w:tc>
        <w:tc>
          <w:tcPr>
            <w:tcW w:w="476" w:type="pct"/>
          </w:tcPr>
          <w:p w:rsidR="00A80E56" w:rsidRPr="0064338C" w:rsidRDefault="00A80E56" w:rsidP="00A80E56">
            <w:pPr>
              <w:pStyle w:val="Texto"/>
              <w:spacing w:line="220" w:lineRule="exact"/>
              <w:ind w:firstLine="0"/>
              <w:rPr>
                <w:b/>
                <w:szCs w:val="18"/>
              </w:rPr>
            </w:pPr>
          </w:p>
        </w:tc>
      </w:tr>
      <w:tr w:rsidR="00A80E56" w:rsidRPr="0064338C" w:rsidTr="00CF135F">
        <w:tc>
          <w:tcPr>
            <w:tcW w:w="1880" w:type="pct"/>
          </w:tcPr>
          <w:p w:rsidR="00A80E56" w:rsidRPr="0064338C" w:rsidRDefault="00A80E56" w:rsidP="00A80E56">
            <w:pPr>
              <w:pStyle w:val="Texto"/>
              <w:spacing w:line="220" w:lineRule="exact"/>
              <w:ind w:firstLine="0"/>
            </w:pPr>
            <w:r w:rsidRPr="0064338C">
              <w:rPr>
                <w:b/>
              </w:rPr>
              <w:t>Artículo 43.</w:t>
            </w:r>
            <w:r w:rsidRPr="0064338C">
              <w:t xml:space="preserve"> De conformidad con lo establecido en la Ley General de Responsabilidades Administrativas, cualquier persona podrá presentar quejas y denuncias por presuntas faltas administrativas derivadas de la indebida aplicación de estas Reglas ante cualquiera de las siguientes instancias:</w:t>
            </w:r>
          </w:p>
        </w:tc>
        <w:tc>
          <w:tcPr>
            <w:tcW w:w="2644" w:type="pct"/>
          </w:tcPr>
          <w:p w:rsidR="00A80E56" w:rsidRPr="0064338C" w:rsidRDefault="00A80E56" w:rsidP="00A80E56">
            <w:pPr>
              <w:pStyle w:val="Texto"/>
              <w:spacing w:line="220" w:lineRule="exact"/>
              <w:ind w:firstLine="0"/>
            </w:pPr>
            <w:r w:rsidRPr="0064338C">
              <w:rPr>
                <w:b/>
              </w:rPr>
              <w:t>Artículo 43.</w:t>
            </w:r>
            <w:r w:rsidRPr="0064338C">
              <w:t xml:space="preserve"> De conformidad con lo establecido en la Ley General de Responsabilidades Administrativas, cualquier persona podrá presentar quejas y denuncias por presuntas faltas administrativas derivadas de la indebida aplicación de estas Reglas ante cualquiera de las siguientes instancias:</w:t>
            </w:r>
          </w:p>
        </w:tc>
        <w:tc>
          <w:tcPr>
            <w:tcW w:w="476" w:type="pct"/>
          </w:tcPr>
          <w:p w:rsidR="00A80E56" w:rsidRPr="0064338C" w:rsidRDefault="00A80E56" w:rsidP="00A80E56">
            <w:pPr>
              <w:pStyle w:val="Texto"/>
              <w:spacing w:line="220" w:lineRule="exact"/>
              <w:ind w:firstLine="0"/>
              <w:rPr>
                <w:b/>
                <w:szCs w:val="18"/>
              </w:rPr>
            </w:pPr>
          </w:p>
        </w:tc>
      </w:tr>
      <w:tr w:rsidR="00A80E56" w:rsidRPr="0064338C" w:rsidTr="00CF135F">
        <w:tc>
          <w:tcPr>
            <w:tcW w:w="1880" w:type="pct"/>
          </w:tcPr>
          <w:p w:rsidR="00A80E56" w:rsidRPr="0064338C" w:rsidRDefault="00A80E56" w:rsidP="00A80E56">
            <w:pPr>
              <w:pStyle w:val="ROMANOS"/>
              <w:spacing w:line="220" w:lineRule="exact"/>
              <w:ind w:left="0" w:firstLine="0"/>
            </w:pPr>
            <w:r w:rsidRPr="0064338C">
              <w:rPr>
                <w:b/>
              </w:rPr>
              <w:t>I.</w:t>
            </w:r>
            <w:r w:rsidRPr="0064338C">
              <w:rPr>
                <w:b/>
              </w:rPr>
              <w:tab/>
            </w:r>
            <w:r w:rsidRPr="0064338C">
              <w:t xml:space="preserve">El Órgano Interno de Control en la CONAFOR ubicado en Periférico Poniente número 5360, Edificio "C", Colonia San Juan de Ocotán, Código Postal 45019, Zapopan, Jalisco. Teléfono lada sin costo: 01800 5004361,o a la siguiente dirección electrónica: </w:t>
            </w:r>
            <w:r w:rsidRPr="0064338C">
              <w:rPr>
                <w:u w:val="single"/>
              </w:rPr>
              <w:t>quejas@conafor.gob.mx</w:t>
            </w:r>
            <w:r w:rsidRPr="0064338C">
              <w:t>.</w:t>
            </w:r>
          </w:p>
        </w:tc>
        <w:tc>
          <w:tcPr>
            <w:tcW w:w="2644" w:type="pct"/>
          </w:tcPr>
          <w:p w:rsidR="00A80E56" w:rsidRPr="0064338C" w:rsidRDefault="00A80E56" w:rsidP="00A80E56">
            <w:pPr>
              <w:pStyle w:val="ROMANOS"/>
              <w:spacing w:line="220" w:lineRule="exact"/>
              <w:ind w:left="0" w:firstLine="0"/>
            </w:pPr>
            <w:r w:rsidRPr="0064338C">
              <w:rPr>
                <w:b/>
              </w:rPr>
              <w:t>I.</w:t>
            </w:r>
            <w:r w:rsidRPr="0064338C">
              <w:rPr>
                <w:b/>
              </w:rPr>
              <w:tab/>
            </w:r>
            <w:r w:rsidRPr="0064338C">
              <w:t xml:space="preserve">El Órgano Interno de Control en la CONAFOR ubicado en Periférico Poniente número 5360, Edificio "C", Colonia San Juan de Ocotán, Código Postal 45019, Zapopan, Jalisco. Teléfono lada sin costo: 01800 5004361,o a la siguiente dirección electrónica: </w:t>
            </w:r>
            <w:r w:rsidRPr="0064338C">
              <w:rPr>
                <w:u w:val="single"/>
              </w:rPr>
              <w:t>quejas@conafor.gob.mx</w:t>
            </w:r>
            <w:r w:rsidRPr="0064338C">
              <w:t>.</w:t>
            </w:r>
          </w:p>
        </w:tc>
        <w:tc>
          <w:tcPr>
            <w:tcW w:w="476" w:type="pct"/>
          </w:tcPr>
          <w:p w:rsidR="00A80E56" w:rsidRPr="0064338C" w:rsidRDefault="00A80E56" w:rsidP="00A80E56">
            <w:pPr>
              <w:pStyle w:val="ROMANOS"/>
              <w:spacing w:line="220" w:lineRule="exact"/>
              <w:ind w:left="0" w:firstLine="0"/>
            </w:pPr>
          </w:p>
        </w:tc>
      </w:tr>
      <w:tr w:rsidR="00A80E56" w:rsidRPr="0064338C" w:rsidTr="00CF135F">
        <w:tc>
          <w:tcPr>
            <w:tcW w:w="1880" w:type="pct"/>
          </w:tcPr>
          <w:p w:rsidR="00A80E56" w:rsidRPr="0064338C" w:rsidRDefault="00A80E56" w:rsidP="00A80E56">
            <w:pPr>
              <w:pStyle w:val="ROMANOS"/>
              <w:spacing w:line="220" w:lineRule="exact"/>
              <w:ind w:left="0" w:firstLine="0"/>
            </w:pPr>
            <w:r w:rsidRPr="0064338C">
              <w:rPr>
                <w:b/>
              </w:rPr>
              <w:t>II.</w:t>
            </w:r>
            <w:r w:rsidRPr="0064338C">
              <w:rPr>
                <w:b/>
              </w:rPr>
              <w:tab/>
            </w:r>
            <w:r w:rsidRPr="0064338C">
              <w:t xml:space="preserve">La Secretaría de la Función Pública. De manera presencial en avenida Insurgentes Sur 1735, espacio de contacto ciudadano, PB Módulo 3, Colonia Guadalupe Inn, Código Postal 01020, Delegación Álvaro Obregón, Ciudad de México; vía correspondencia a la Dirección General de Denuncias e Investigaciones de la Secretaría de la Función Pública, con domicilio en Avenida Insurgentes Sur número 1735, Piso 2, Ala Norte, colonia Guadalupe Inn, Delegación Álvaro Obregón, Código Postal 01020, Ciudad de México; vía telefónica lada sin costo 01800 1128700 y en la Ciudad de México 20002000 y 20003000 extensión 2164; y a través del Sistema Integral de Quejas y Denuncias, SIDEC, en el sitio https://sidec.funcionpublica.gob.mx </w:t>
            </w:r>
          </w:p>
        </w:tc>
        <w:tc>
          <w:tcPr>
            <w:tcW w:w="2644" w:type="pct"/>
          </w:tcPr>
          <w:p w:rsidR="00A80E56" w:rsidRPr="0064338C" w:rsidRDefault="00A80E56" w:rsidP="00A80E56">
            <w:pPr>
              <w:pStyle w:val="ROMANOS"/>
              <w:spacing w:line="220" w:lineRule="exact"/>
              <w:ind w:left="0" w:firstLine="0"/>
            </w:pPr>
            <w:r w:rsidRPr="0064338C">
              <w:rPr>
                <w:b/>
              </w:rPr>
              <w:t>II.</w:t>
            </w:r>
            <w:r w:rsidRPr="0064338C">
              <w:rPr>
                <w:b/>
              </w:rPr>
              <w:tab/>
            </w:r>
            <w:r w:rsidRPr="0064338C">
              <w:t xml:space="preserve">La Secretaría de la Función Pública. De manera presencial en avenida Insurgentes Sur 1735, espacio de contacto ciudadano, PB Módulo 3, Colonia Guadalupe Inn, Código Postal 01020, Delegación Álvaro Obregón, Ciudad de México; vía correspondencia a la Dirección General de Denuncias e Investigaciones de la Secretaría de la Función Pública, con domicilio en Avenida Insurgentes Sur número 1735, Piso 2, Ala Norte, colonia Guadalupe Inn, Delegación Álvaro Obregón, Código Postal 01020, Ciudad de México; vía telefónica lada sin costo 01800 1128700 y en la Ciudad de México 20002000 y 20003000 extensión 2164; y a través del Sistema Integral de Quejas y Denuncias, SIDEC, en el sitio https://sidec.funcionpublica.gob.mx </w:t>
            </w:r>
          </w:p>
        </w:tc>
        <w:tc>
          <w:tcPr>
            <w:tcW w:w="476" w:type="pct"/>
          </w:tcPr>
          <w:p w:rsidR="00A80E56" w:rsidRPr="0064338C" w:rsidRDefault="00A80E56" w:rsidP="00A80E56">
            <w:pPr>
              <w:pStyle w:val="ROMANOS"/>
              <w:spacing w:line="220" w:lineRule="exact"/>
              <w:ind w:left="0" w:firstLine="0"/>
              <w:rPr>
                <w:b/>
              </w:rPr>
            </w:pPr>
          </w:p>
        </w:tc>
      </w:tr>
      <w:tr w:rsidR="00A80E56" w:rsidRPr="0064338C" w:rsidTr="00CF135F">
        <w:tc>
          <w:tcPr>
            <w:tcW w:w="1880" w:type="pct"/>
          </w:tcPr>
          <w:p w:rsidR="00A80E56" w:rsidRPr="0064338C" w:rsidRDefault="00A80E56" w:rsidP="00A80E56">
            <w:pPr>
              <w:pStyle w:val="ROMANOS"/>
              <w:spacing w:line="244" w:lineRule="exact"/>
              <w:ind w:left="0" w:firstLine="0"/>
            </w:pPr>
            <w:r w:rsidRPr="0064338C">
              <w:rPr>
                <w:b/>
              </w:rPr>
              <w:t>III.</w:t>
            </w:r>
            <w:r w:rsidRPr="0064338C">
              <w:rPr>
                <w:b/>
              </w:rPr>
              <w:tab/>
            </w:r>
            <w:r w:rsidRPr="0064338C">
              <w:t>Las contralorías de las Entidades Federativas. En estos casos las quejas y denuncias que se presenten deberán ser remitidas al Órgano Interno de Control en la CONAFOR, en los términos de las disposiciones jurídicas aplicables.</w:t>
            </w:r>
          </w:p>
        </w:tc>
        <w:tc>
          <w:tcPr>
            <w:tcW w:w="2644" w:type="pct"/>
          </w:tcPr>
          <w:p w:rsidR="00A80E56" w:rsidRPr="0064338C" w:rsidRDefault="00A80E56" w:rsidP="00A80E56">
            <w:pPr>
              <w:pStyle w:val="ROMANOS"/>
              <w:spacing w:line="244" w:lineRule="exact"/>
              <w:ind w:left="0" w:firstLine="0"/>
            </w:pPr>
            <w:r w:rsidRPr="0064338C">
              <w:rPr>
                <w:b/>
              </w:rPr>
              <w:t>III.</w:t>
            </w:r>
            <w:r w:rsidRPr="0064338C">
              <w:rPr>
                <w:b/>
              </w:rPr>
              <w:tab/>
            </w:r>
            <w:r w:rsidRPr="0064338C">
              <w:t>Las contralorías de las Entidades Federativas. En estos casos las quejas y denuncias que se presenten deberán ser remitidas al Órgano Interno de Control en la CONAFOR, en los términos de las disposiciones jurídicas aplicables.</w:t>
            </w:r>
          </w:p>
        </w:tc>
        <w:tc>
          <w:tcPr>
            <w:tcW w:w="476" w:type="pct"/>
          </w:tcPr>
          <w:p w:rsidR="00A80E56" w:rsidRPr="0064338C" w:rsidRDefault="00A80E56" w:rsidP="00A80E56">
            <w:pPr>
              <w:pStyle w:val="ROMANOS"/>
              <w:spacing w:line="244" w:lineRule="exact"/>
              <w:ind w:left="0" w:firstLine="0"/>
              <w:rPr>
                <w:b/>
              </w:rPr>
            </w:pPr>
          </w:p>
        </w:tc>
      </w:tr>
      <w:tr w:rsidR="00A80E56" w:rsidRPr="0064338C" w:rsidTr="00CF135F">
        <w:tc>
          <w:tcPr>
            <w:tcW w:w="1880" w:type="pct"/>
          </w:tcPr>
          <w:p w:rsidR="00A80E56" w:rsidRPr="0064338C" w:rsidRDefault="00A80E56" w:rsidP="00A80E56">
            <w:pPr>
              <w:pStyle w:val="ANOTACION"/>
              <w:spacing w:line="244" w:lineRule="exact"/>
            </w:pPr>
            <w:r w:rsidRPr="0064338C">
              <w:t>TRANSITORIOS</w:t>
            </w:r>
          </w:p>
        </w:tc>
        <w:tc>
          <w:tcPr>
            <w:tcW w:w="2644" w:type="pct"/>
          </w:tcPr>
          <w:p w:rsidR="00A80E56" w:rsidRPr="0064338C" w:rsidRDefault="00A80E56" w:rsidP="00A80E56">
            <w:pPr>
              <w:pStyle w:val="ANOTACION"/>
              <w:spacing w:line="244" w:lineRule="exact"/>
              <w:rPr>
                <w:rFonts w:ascii="Arial" w:hAnsi="Arial" w:cs="Arial"/>
              </w:rPr>
            </w:pPr>
            <w:r w:rsidRPr="0064338C">
              <w:rPr>
                <w:rFonts w:ascii="Arial" w:hAnsi="Arial" w:cs="Arial"/>
              </w:rPr>
              <w:t>TRANSITORIOS</w:t>
            </w:r>
          </w:p>
        </w:tc>
        <w:tc>
          <w:tcPr>
            <w:tcW w:w="476" w:type="pct"/>
          </w:tcPr>
          <w:p w:rsidR="00A80E56" w:rsidRPr="0064338C" w:rsidRDefault="00A80E56" w:rsidP="00A80E56">
            <w:pPr>
              <w:pStyle w:val="ANOTACION"/>
              <w:spacing w:line="244" w:lineRule="exact"/>
              <w:jc w:val="both"/>
              <w:rPr>
                <w:rFonts w:ascii="Arial" w:hAnsi="Arial" w:cs="Arial"/>
                <w:szCs w:val="18"/>
              </w:rPr>
            </w:pPr>
          </w:p>
        </w:tc>
      </w:tr>
      <w:tr w:rsidR="00A80E56" w:rsidRPr="0064338C" w:rsidTr="00CF135F">
        <w:tc>
          <w:tcPr>
            <w:tcW w:w="1880" w:type="pct"/>
          </w:tcPr>
          <w:p w:rsidR="00A80E56" w:rsidRPr="0064338C" w:rsidRDefault="00A80E56" w:rsidP="00A80E56">
            <w:pPr>
              <w:pStyle w:val="Texto"/>
              <w:spacing w:line="244" w:lineRule="exact"/>
              <w:ind w:firstLine="0"/>
            </w:pPr>
            <w:r w:rsidRPr="0064338C">
              <w:rPr>
                <w:b/>
              </w:rPr>
              <w:t>Primero.</w:t>
            </w:r>
            <w:r w:rsidRPr="0064338C">
              <w:t xml:space="preserve"> El presente acuerdo entrará en vigor el 02 de enero de 2018 y permanecerá vigente hasta en tanto se publique su modificación.</w:t>
            </w:r>
          </w:p>
        </w:tc>
        <w:tc>
          <w:tcPr>
            <w:tcW w:w="2644" w:type="pct"/>
          </w:tcPr>
          <w:p w:rsidR="00A80E56" w:rsidRPr="0064338C" w:rsidRDefault="00A80E56" w:rsidP="00E7645C">
            <w:pPr>
              <w:pStyle w:val="Texto"/>
              <w:spacing w:line="244" w:lineRule="exact"/>
              <w:ind w:firstLine="0"/>
            </w:pPr>
            <w:r w:rsidRPr="0064338C">
              <w:rPr>
                <w:b/>
              </w:rPr>
              <w:t>Primero.</w:t>
            </w:r>
            <w:r w:rsidRPr="0064338C">
              <w:t xml:space="preserve"> El presente acuerdo entrará en vigor </w:t>
            </w:r>
            <w:r w:rsidR="00E7645C" w:rsidRPr="00E7645C">
              <w:rPr>
                <w:color w:val="FF0000"/>
              </w:rPr>
              <w:t>el día hábil siguiente a su publicación en el Diario Oficial de la Federación</w:t>
            </w:r>
            <w:r w:rsidR="00E7645C">
              <w:t xml:space="preserve"> </w:t>
            </w:r>
            <w:r w:rsidRPr="0064338C">
              <w:t>y permanecerá vigente hasta en tanto se publique su modificación.</w:t>
            </w:r>
          </w:p>
        </w:tc>
        <w:tc>
          <w:tcPr>
            <w:tcW w:w="476" w:type="pct"/>
          </w:tcPr>
          <w:p w:rsidR="00A80E56" w:rsidRPr="0064338C" w:rsidRDefault="00E7645C" w:rsidP="00A80E56">
            <w:pPr>
              <w:pStyle w:val="Texto"/>
              <w:spacing w:line="244" w:lineRule="exact"/>
              <w:ind w:firstLine="0"/>
              <w:rPr>
                <w:szCs w:val="18"/>
              </w:rPr>
            </w:pPr>
            <w:r>
              <w:rPr>
                <w:szCs w:val="18"/>
              </w:rPr>
              <w:t xml:space="preserve">Para alinear fecha </w:t>
            </w:r>
            <w:r w:rsidR="00A80E56" w:rsidRPr="0064338C">
              <w:rPr>
                <w:szCs w:val="18"/>
              </w:rPr>
              <w:t>de entrada en vigor.</w:t>
            </w:r>
          </w:p>
        </w:tc>
      </w:tr>
      <w:tr w:rsidR="00A80E56" w:rsidRPr="0064338C" w:rsidTr="00CF135F">
        <w:tc>
          <w:tcPr>
            <w:tcW w:w="1880" w:type="pct"/>
          </w:tcPr>
          <w:p w:rsidR="00A80E56" w:rsidRPr="0064338C" w:rsidRDefault="00A80E56" w:rsidP="00A80E56">
            <w:pPr>
              <w:pStyle w:val="Texto"/>
              <w:spacing w:line="244" w:lineRule="exact"/>
              <w:ind w:firstLine="0"/>
            </w:pPr>
            <w:r w:rsidRPr="0064338C">
              <w:rPr>
                <w:b/>
              </w:rPr>
              <w:t>Segundo.</w:t>
            </w:r>
            <w:r w:rsidRPr="0064338C">
              <w:t xml:space="preserve"> Las personas beneficiarias de años anteriores a la entrada en vigor de estas Reglas, estarán sujetas a lo establecido en las Reglas de Operación o Lineamientos vigentes en la fecha de su designación como beneficiarias.</w:t>
            </w:r>
          </w:p>
        </w:tc>
        <w:tc>
          <w:tcPr>
            <w:tcW w:w="2644" w:type="pct"/>
          </w:tcPr>
          <w:p w:rsidR="009D6F76" w:rsidRPr="009D6F76" w:rsidRDefault="00A80E56" w:rsidP="009D6F76">
            <w:pPr>
              <w:pStyle w:val="Texto"/>
              <w:spacing w:line="244" w:lineRule="exact"/>
              <w:rPr>
                <w:lang w:val="es-MX"/>
              </w:rPr>
            </w:pPr>
            <w:r w:rsidRPr="0064338C">
              <w:rPr>
                <w:b/>
              </w:rPr>
              <w:t>Segundo.</w:t>
            </w:r>
            <w:r w:rsidRPr="0064338C">
              <w:t xml:space="preserve"> Las personas beneficiarias de años anteriores a la entrada en vigor de estas Reglas, </w:t>
            </w:r>
            <w:r w:rsidR="009D6F76" w:rsidRPr="009D6F76">
              <w:rPr>
                <w:color w:val="FF0000"/>
                <w:lang w:val="es-MX"/>
              </w:rPr>
              <w:t>estarán sujetas a las Reglas de Operación o Lineamientos, según corresponda, que dieron origen a su designación como personas beneficiarias.</w:t>
            </w:r>
          </w:p>
          <w:p w:rsidR="00A80E56" w:rsidRPr="0064338C" w:rsidRDefault="00A80E56" w:rsidP="00A80E56">
            <w:pPr>
              <w:pStyle w:val="Texto"/>
              <w:spacing w:line="244" w:lineRule="exact"/>
              <w:ind w:firstLine="0"/>
            </w:pPr>
          </w:p>
        </w:tc>
        <w:tc>
          <w:tcPr>
            <w:tcW w:w="476" w:type="pct"/>
          </w:tcPr>
          <w:p w:rsidR="00A80E56" w:rsidRPr="0064338C" w:rsidRDefault="00A80E56" w:rsidP="00A80E56">
            <w:pPr>
              <w:pStyle w:val="Texto"/>
              <w:spacing w:line="244" w:lineRule="exact"/>
              <w:ind w:firstLine="0"/>
              <w:rPr>
                <w:b/>
                <w:szCs w:val="18"/>
              </w:rPr>
            </w:pPr>
          </w:p>
        </w:tc>
      </w:tr>
      <w:tr w:rsidR="00A80E56" w:rsidRPr="0064338C" w:rsidTr="00CF135F">
        <w:tc>
          <w:tcPr>
            <w:tcW w:w="1880" w:type="pct"/>
          </w:tcPr>
          <w:p w:rsidR="00A80E56" w:rsidRPr="0064338C" w:rsidRDefault="00A80E56" w:rsidP="00A80E56">
            <w:pPr>
              <w:pStyle w:val="Texto"/>
              <w:spacing w:line="244" w:lineRule="exact"/>
              <w:ind w:firstLine="0"/>
            </w:pPr>
            <w:r w:rsidRPr="0064338C">
              <w:rPr>
                <w:b/>
              </w:rPr>
              <w:lastRenderedPageBreak/>
              <w:t>Tercero.</w:t>
            </w:r>
            <w:r w:rsidRPr="0064338C">
              <w:t xml:space="preserve"> El Listado de personas beneficiarias sancionadas e incumplidas al que se refiere la fracción II del artículo 11 de estas Reglas, deberá emitirse a más tardar el último día de recepción de solicitudes considerado en cada Convocatoria nacional, regional o estatal.</w:t>
            </w:r>
          </w:p>
        </w:tc>
        <w:tc>
          <w:tcPr>
            <w:tcW w:w="2644" w:type="pct"/>
          </w:tcPr>
          <w:p w:rsidR="00A80E56" w:rsidRPr="0064338C" w:rsidRDefault="00A80E56" w:rsidP="00A80E56">
            <w:pPr>
              <w:pStyle w:val="Texto"/>
              <w:spacing w:line="244" w:lineRule="exact"/>
              <w:ind w:firstLine="0"/>
            </w:pPr>
            <w:r w:rsidRPr="0064338C">
              <w:rPr>
                <w:b/>
              </w:rPr>
              <w:t>Tercero.</w:t>
            </w:r>
            <w:r w:rsidRPr="0064338C">
              <w:t xml:space="preserve"> El Listado de personas beneficiarias sancionadas e incumplidas al que se refiere la fracción II del artículo 11 de estas Reglas, deberá emitirse a más tardar el último día de recepción de solicitudes considerado en cada Convocatoria nacional, regional o estatal.</w:t>
            </w:r>
          </w:p>
        </w:tc>
        <w:tc>
          <w:tcPr>
            <w:tcW w:w="476" w:type="pct"/>
          </w:tcPr>
          <w:p w:rsidR="00A80E56" w:rsidRPr="0064338C" w:rsidRDefault="00A80E56" w:rsidP="00A80E56">
            <w:pPr>
              <w:pStyle w:val="Texto"/>
              <w:spacing w:line="244" w:lineRule="exact"/>
              <w:ind w:firstLine="0"/>
              <w:rPr>
                <w:b/>
                <w:szCs w:val="18"/>
              </w:rPr>
            </w:pPr>
          </w:p>
        </w:tc>
      </w:tr>
      <w:tr w:rsidR="00A80E56" w:rsidRPr="0064338C" w:rsidTr="00CF135F">
        <w:tc>
          <w:tcPr>
            <w:tcW w:w="1880" w:type="pct"/>
          </w:tcPr>
          <w:p w:rsidR="00A80E56" w:rsidRPr="0064338C" w:rsidRDefault="00A80E56" w:rsidP="00A80E56">
            <w:pPr>
              <w:pStyle w:val="Texto"/>
              <w:spacing w:line="244" w:lineRule="exact"/>
              <w:ind w:firstLine="0"/>
            </w:pPr>
            <w:r w:rsidRPr="0064338C">
              <w:rPr>
                <w:b/>
              </w:rPr>
              <w:t>Cuarto.</w:t>
            </w:r>
            <w:r w:rsidRPr="0064338C">
              <w:t xml:space="preserve"> Las personas beneficiarias que hayan sido sancionadas con la cancelación de sus apoyos o determinadas como incumplidas por el Comité en el año 2016 y anteriores; así como las personas que hayan incumplido sus obligaciones por causas ajenas a su voluntad, o, por caso fortuito o fuerza mayor legalmente acreditada; tendrán por única ocasión, la oportunidad de acceder nuevamente a los apoyos de la CONAFOR, cumpliendo con las actividades y fines para los que les fue otorgado el apoyo anterior.</w:t>
            </w:r>
          </w:p>
        </w:tc>
        <w:tc>
          <w:tcPr>
            <w:tcW w:w="2644" w:type="pct"/>
          </w:tcPr>
          <w:p w:rsidR="00A80E56" w:rsidRPr="0064338C" w:rsidRDefault="00A80E56" w:rsidP="00A80E56">
            <w:pPr>
              <w:pStyle w:val="Texto"/>
              <w:spacing w:line="244" w:lineRule="exact"/>
              <w:ind w:firstLine="0"/>
            </w:pPr>
            <w:r w:rsidRPr="0064338C">
              <w:rPr>
                <w:b/>
              </w:rPr>
              <w:t>Cuarto.</w:t>
            </w:r>
            <w:r w:rsidRPr="0064338C">
              <w:t xml:space="preserve"> Las personas beneficiarias que hayan sido sancionadas con la cancelación de sus apoyos o determinadas como incumplidas por el Comité en el año 201</w:t>
            </w:r>
            <w:r w:rsidRPr="004A7E55">
              <w:rPr>
                <w:color w:val="FF0000"/>
              </w:rPr>
              <w:t>7</w:t>
            </w:r>
            <w:r w:rsidRPr="0064338C">
              <w:t xml:space="preserve"> y anteriores; así como las personas que hayan incumplido sus obligaciones por causas ajenas a su voluntad, o, por caso fortuito o fuerza mayor legalmente acreditada; tendrán por única ocasión, la oportunidad de acceder nuevamente a los apoyos de la CONAFOR, cumpliendo con las actividades y fines para los que les fue otorgado el apoyo anterior.</w:t>
            </w:r>
          </w:p>
        </w:tc>
        <w:tc>
          <w:tcPr>
            <w:tcW w:w="476" w:type="pct"/>
          </w:tcPr>
          <w:p w:rsidR="00A80E56" w:rsidRPr="0064338C" w:rsidRDefault="00A80E56" w:rsidP="00A80E56">
            <w:pPr>
              <w:pStyle w:val="Texto"/>
              <w:spacing w:line="244" w:lineRule="exact"/>
              <w:ind w:firstLine="0"/>
              <w:rPr>
                <w:szCs w:val="18"/>
              </w:rPr>
            </w:pPr>
            <w:r w:rsidRPr="0064338C">
              <w:rPr>
                <w:szCs w:val="18"/>
              </w:rPr>
              <w:t>Actualización del año.</w:t>
            </w:r>
          </w:p>
        </w:tc>
      </w:tr>
      <w:tr w:rsidR="00A80E56" w:rsidRPr="0064338C" w:rsidTr="00CF135F">
        <w:tc>
          <w:tcPr>
            <w:tcW w:w="1880" w:type="pct"/>
          </w:tcPr>
          <w:p w:rsidR="00A80E56" w:rsidRPr="0064338C" w:rsidRDefault="00A80E56" w:rsidP="00A80E56">
            <w:pPr>
              <w:pStyle w:val="Texto"/>
              <w:spacing w:line="244" w:lineRule="exact"/>
              <w:ind w:firstLine="0"/>
            </w:pPr>
            <w:r w:rsidRPr="0064338C">
              <w:t>Para ello, las personas beneficiarias o sus representantes legales deberán realizar y presentar directamente en la Gerencia Estatal que le haya otorgado el apoyo, una solicitud de cumplimiento voluntario, en escrito libre, señalando lo siguiente:</w:t>
            </w:r>
          </w:p>
        </w:tc>
        <w:tc>
          <w:tcPr>
            <w:tcW w:w="2644" w:type="pct"/>
          </w:tcPr>
          <w:p w:rsidR="00A80E56" w:rsidRPr="0064338C" w:rsidRDefault="00A80E56" w:rsidP="00A80E56">
            <w:pPr>
              <w:pStyle w:val="Texto"/>
              <w:spacing w:line="244" w:lineRule="exact"/>
              <w:ind w:firstLine="0"/>
            </w:pPr>
            <w:r w:rsidRPr="0064338C">
              <w:t>Para ello, las personas beneficiarias o sus representantes legales deberán realizar y presentar directamente en la Gerencia Estatal que le haya otorgado el apoyo, una solicitud de cumplimiento voluntario, en escrito libre, señalando lo siguiente:</w:t>
            </w:r>
          </w:p>
        </w:tc>
        <w:tc>
          <w:tcPr>
            <w:tcW w:w="476" w:type="pct"/>
          </w:tcPr>
          <w:p w:rsidR="00A80E56" w:rsidRPr="0064338C" w:rsidRDefault="00A80E56" w:rsidP="00A80E56">
            <w:pPr>
              <w:pStyle w:val="Texto"/>
              <w:spacing w:line="244" w:lineRule="exact"/>
              <w:ind w:firstLine="0"/>
              <w:rPr>
                <w:szCs w:val="18"/>
              </w:rPr>
            </w:pPr>
          </w:p>
        </w:tc>
      </w:tr>
      <w:tr w:rsidR="00A80E56" w:rsidRPr="0064338C" w:rsidTr="00CF135F">
        <w:tc>
          <w:tcPr>
            <w:tcW w:w="1880" w:type="pct"/>
          </w:tcPr>
          <w:p w:rsidR="00A80E56" w:rsidRPr="0064338C" w:rsidRDefault="00A80E56" w:rsidP="00A80E56">
            <w:pPr>
              <w:pStyle w:val="ROMANOS"/>
              <w:spacing w:line="244" w:lineRule="exact"/>
              <w:ind w:left="0" w:firstLine="0"/>
            </w:pPr>
            <w:r w:rsidRPr="0064338C">
              <w:rPr>
                <w:b/>
              </w:rPr>
              <w:t>1.</w:t>
            </w:r>
            <w:r w:rsidRPr="0064338C">
              <w:rPr>
                <w:b/>
              </w:rPr>
              <w:tab/>
            </w:r>
            <w:r w:rsidRPr="0064338C">
              <w:t>Nombre de la persona beneficiaria.</w:t>
            </w:r>
          </w:p>
        </w:tc>
        <w:tc>
          <w:tcPr>
            <w:tcW w:w="2644" w:type="pct"/>
          </w:tcPr>
          <w:p w:rsidR="00A80E56" w:rsidRPr="0064338C" w:rsidRDefault="00A80E56" w:rsidP="00A80E56">
            <w:pPr>
              <w:pStyle w:val="ROMANOS"/>
              <w:spacing w:line="244" w:lineRule="exact"/>
              <w:ind w:left="0" w:firstLine="0"/>
            </w:pPr>
            <w:r w:rsidRPr="0064338C">
              <w:rPr>
                <w:b/>
              </w:rPr>
              <w:t>1.</w:t>
            </w:r>
            <w:r w:rsidRPr="0064338C">
              <w:rPr>
                <w:b/>
              </w:rPr>
              <w:tab/>
            </w:r>
            <w:r w:rsidRPr="0064338C">
              <w:t>Nombre de la persona beneficiaria.</w:t>
            </w:r>
          </w:p>
        </w:tc>
        <w:tc>
          <w:tcPr>
            <w:tcW w:w="476" w:type="pct"/>
          </w:tcPr>
          <w:p w:rsidR="00A80E56" w:rsidRPr="0064338C" w:rsidRDefault="00A80E56" w:rsidP="00A80E56">
            <w:pPr>
              <w:pStyle w:val="ROMANOS"/>
              <w:spacing w:line="244" w:lineRule="exact"/>
              <w:ind w:left="0" w:firstLine="0"/>
              <w:rPr>
                <w:b/>
              </w:rPr>
            </w:pPr>
          </w:p>
        </w:tc>
      </w:tr>
      <w:tr w:rsidR="00A80E56" w:rsidRPr="0064338C" w:rsidTr="00CF135F">
        <w:tc>
          <w:tcPr>
            <w:tcW w:w="1880" w:type="pct"/>
          </w:tcPr>
          <w:p w:rsidR="00A80E56" w:rsidRPr="0064338C" w:rsidRDefault="00A80E56" w:rsidP="00A80E56">
            <w:pPr>
              <w:pStyle w:val="ROMANOS"/>
              <w:spacing w:line="244" w:lineRule="exact"/>
              <w:ind w:left="0" w:firstLine="0"/>
            </w:pPr>
            <w:r w:rsidRPr="0064338C">
              <w:rPr>
                <w:b/>
              </w:rPr>
              <w:t>2.</w:t>
            </w:r>
            <w:r w:rsidRPr="0064338C">
              <w:rPr>
                <w:b/>
              </w:rPr>
              <w:tab/>
            </w:r>
            <w:r w:rsidRPr="0064338C">
              <w:t>El o los conceptos o modalidades de apoyos que le fueron asignados y que no ejecutó en tiempo y forma.</w:t>
            </w:r>
          </w:p>
        </w:tc>
        <w:tc>
          <w:tcPr>
            <w:tcW w:w="2644" w:type="pct"/>
          </w:tcPr>
          <w:p w:rsidR="00A80E56" w:rsidRPr="0064338C" w:rsidRDefault="00A80E56" w:rsidP="00A80E56">
            <w:pPr>
              <w:pStyle w:val="ROMANOS"/>
              <w:spacing w:line="244" w:lineRule="exact"/>
              <w:ind w:left="0" w:firstLine="0"/>
            </w:pPr>
            <w:r w:rsidRPr="0064338C">
              <w:rPr>
                <w:b/>
              </w:rPr>
              <w:t>2.</w:t>
            </w:r>
            <w:r w:rsidRPr="0064338C">
              <w:rPr>
                <w:b/>
              </w:rPr>
              <w:tab/>
            </w:r>
            <w:r w:rsidRPr="0064338C">
              <w:t>El o los conceptos o modalidades de apoyos que le fueron asignados y que no ejecutó en tiempo y forma.</w:t>
            </w:r>
          </w:p>
        </w:tc>
        <w:tc>
          <w:tcPr>
            <w:tcW w:w="476" w:type="pct"/>
          </w:tcPr>
          <w:p w:rsidR="00A80E56" w:rsidRPr="0064338C" w:rsidRDefault="00A80E56" w:rsidP="00A80E56">
            <w:pPr>
              <w:pStyle w:val="ROMANOS"/>
              <w:spacing w:line="244" w:lineRule="exact"/>
              <w:ind w:left="0" w:firstLine="0"/>
              <w:rPr>
                <w:b/>
              </w:rPr>
            </w:pPr>
          </w:p>
        </w:tc>
      </w:tr>
      <w:tr w:rsidR="00A80E56" w:rsidRPr="0064338C" w:rsidTr="00CF135F">
        <w:tc>
          <w:tcPr>
            <w:tcW w:w="1880" w:type="pct"/>
          </w:tcPr>
          <w:p w:rsidR="00A80E56" w:rsidRPr="0064338C" w:rsidRDefault="00A80E56" w:rsidP="00A80E56">
            <w:pPr>
              <w:pStyle w:val="ROMANOS"/>
              <w:spacing w:line="244" w:lineRule="exact"/>
              <w:ind w:left="0" w:firstLine="0"/>
            </w:pPr>
            <w:r w:rsidRPr="0064338C">
              <w:rPr>
                <w:b/>
              </w:rPr>
              <w:t>3.</w:t>
            </w:r>
            <w:r w:rsidRPr="0064338C">
              <w:rPr>
                <w:b/>
              </w:rPr>
              <w:tab/>
            </w:r>
            <w:r w:rsidRPr="0064338C">
              <w:t>Cantidad de recursos económicos que le fueron asignados y pagados por la CONAFOR.</w:t>
            </w:r>
          </w:p>
        </w:tc>
        <w:tc>
          <w:tcPr>
            <w:tcW w:w="2644" w:type="pct"/>
          </w:tcPr>
          <w:p w:rsidR="00A80E56" w:rsidRPr="0064338C" w:rsidRDefault="00A80E56" w:rsidP="00A80E56">
            <w:pPr>
              <w:pStyle w:val="ROMANOS"/>
              <w:spacing w:line="244" w:lineRule="exact"/>
              <w:ind w:left="0" w:firstLine="0"/>
            </w:pPr>
            <w:r w:rsidRPr="0064338C">
              <w:rPr>
                <w:b/>
              </w:rPr>
              <w:t>3.</w:t>
            </w:r>
            <w:r w:rsidRPr="0064338C">
              <w:rPr>
                <w:b/>
              </w:rPr>
              <w:tab/>
            </w:r>
            <w:r w:rsidRPr="0064338C">
              <w:t>Cantidad de recursos económicos que le fueron asignados y pagados por la CONAFOR.</w:t>
            </w:r>
          </w:p>
        </w:tc>
        <w:tc>
          <w:tcPr>
            <w:tcW w:w="476" w:type="pct"/>
          </w:tcPr>
          <w:p w:rsidR="00A80E56" w:rsidRPr="0064338C" w:rsidRDefault="00A80E56" w:rsidP="00A80E56">
            <w:pPr>
              <w:pStyle w:val="ROMANOS"/>
              <w:spacing w:line="244" w:lineRule="exact"/>
              <w:ind w:left="0" w:firstLine="0"/>
              <w:rPr>
                <w:b/>
              </w:rPr>
            </w:pPr>
          </w:p>
        </w:tc>
      </w:tr>
      <w:tr w:rsidR="00A80E56" w:rsidRPr="0064338C" w:rsidTr="00CF135F">
        <w:tc>
          <w:tcPr>
            <w:tcW w:w="1880" w:type="pct"/>
          </w:tcPr>
          <w:p w:rsidR="00A80E56" w:rsidRPr="0064338C" w:rsidRDefault="00A80E56" w:rsidP="00A80E56">
            <w:pPr>
              <w:pStyle w:val="ROMANOS"/>
              <w:spacing w:line="244" w:lineRule="exact"/>
              <w:ind w:left="0" w:firstLine="0"/>
            </w:pPr>
            <w:r w:rsidRPr="0064338C">
              <w:rPr>
                <w:b/>
              </w:rPr>
              <w:t>4.</w:t>
            </w:r>
            <w:r w:rsidRPr="0064338C">
              <w:rPr>
                <w:b/>
              </w:rPr>
              <w:tab/>
            </w:r>
            <w:r w:rsidRPr="0064338C">
              <w:t>Año en el que resultó beneficiario(a).</w:t>
            </w:r>
          </w:p>
        </w:tc>
        <w:tc>
          <w:tcPr>
            <w:tcW w:w="2644" w:type="pct"/>
          </w:tcPr>
          <w:p w:rsidR="00A80E56" w:rsidRPr="0064338C" w:rsidRDefault="00A80E56" w:rsidP="00A80E56">
            <w:pPr>
              <w:pStyle w:val="ROMANOS"/>
              <w:spacing w:line="244" w:lineRule="exact"/>
              <w:ind w:left="0" w:firstLine="0"/>
            </w:pPr>
            <w:r w:rsidRPr="0064338C">
              <w:rPr>
                <w:b/>
              </w:rPr>
              <w:t>4.</w:t>
            </w:r>
            <w:r w:rsidRPr="0064338C">
              <w:rPr>
                <w:b/>
              </w:rPr>
              <w:tab/>
            </w:r>
            <w:r w:rsidRPr="0064338C">
              <w:t>Año en el que resultó beneficiario(a).</w:t>
            </w:r>
          </w:p>
        </w:tc>
        <w:tc>
          <w:tcPr>
            <w:tcW w:w="476" w:type="pct"/>
          </w:tcPr>
          <w:p w:rsidR="00A80E56" w:rsidRPr="0064338C" w:rsidRDefault="00A80E56" w:rsidP="00A80E56">
            <w:pPr>
              <w:pStyle w:val="ROMANOS"/>
              <w:spacing w:line="244" w:lineRule="exact"/>
              <w:ind w:left="0" w:firstLine="0"/>
              <w:rPr>
                <w:b/>
              </w:rPr>
            </w:pPr>
          </w:p>
        </w:tc>
      </w:tr>
      <w:tr w:rsidR="00A80E56" w:rsidRPr="0064338C" w:rsidTr="00CF135F">
        <w:tc>
          <w:tcPr>
            <w:tcW w:w="1880" w:type="pct"/>
          </w:tcPr>
          <w:p w:rsidR="00A80E56" w:rsidRPr="0064338C" w:rsidRDefault="00A80E56" w:rsidP="00A80E56">
            <w:pPr>
              <w:pStyle w:val="ROMANOS"/>
              <w:spacing w:line="244" w:lineRule="exact"/>
              <w:ind w:left="0" w:firstLine="0"/>
            </w:pPr>
            <w:r w:rsidRPr="0064338C">
              <w:rPr>
                <w:b/>
              </w:rPr>
              <w:t>5.</w:t>
            </w:r>
            <w:r w:rsidRPr="0064338C">
              <w:rPr>
                <w:b/>
              </w:rPr>
              <w:tab/>
            </w:r>
            <w:r w:rsidRPr="0064338C">
              <w:t>Gerencia Estatal que le otorgó el apoyo.</w:t>
            </w:r>
          </w:p>
        </w:tc>
        <w:tc>
          <w:tcPr>
            <w:tcW w:w="2644" w:type="pct"/>
          </w:tcPr>
          <w:p w:rsidR="00A80E56" w:rsidRPr="0064338C" w:rsidRDefault="00A80E56" w:rsidP="00A80E56">
            <w:pPr>
              <w:pStyle w:val="ROMANOS"/>
              <w:spacing w:line="244" w:lineRule="exact"/>
              <w:ind w:left="0" w:firstLine="0"/>
            </w:pPr>
            <w:r w:rsidRPr="0064338C">
              <w:rPr>
                <w:b/>
              </w:rPr>
              <w:t>5.</w:t>
            </w:r>
            <w:r w:rsidRPr="0064338C">
              <w:rPr>
                <w:b/>
              </w:rPr>
              <w:tab/>
            </w:r>
            <w:r w:rsidRPr="0064338C">
              <w:t>Gerencia Estatal que le otorgó el apoyo.</w:t>
            </w:r>
          </w:p>
        </w:tc>
        <w:tc>
          <w:tcPr>
            <w:tcW w:w="476" w:type="pct"/>
          </w:tcPr>
          <w:p w:rsidR="00A80E56" w:rsidRPr="0064338C" w:rsidRDefault="00A80E56" w:rsidP="00A80E56">
            <w:pPr>
              <w:pStyle w:val="ROMANOS"/>
              <w:spacing w:line="244" w:lineRule="exact"/>
              <w:ind w:left="0" w:firstLine="0"/>
              <w:rPr>
                <w:b/>
              </w:rPr>
            </w:pPr>
          </w:p>
        </w:tc>
      </w:tr>
      <w:tr w:rsidR="00A80E56" w:rsidRPr="0064338C" w:rsidTr="00CF135F">
        <w:tc>
          <w:tcPr>
            <w:tcW w:w="1880" w:type="pct"/>
          </w:tcPr>
          <w:p w:rsidR="00A80E56" w:rsidRPr="0064338C" w:rsidRDefault="00A80E56" w:rsidP="00A80E56">
            <w:pPr>
              <w:pStyle w:val="ROMANOS"/>
              <w:spacing w:line="244" w:lineRule="exact"/>
              <w:ind w:left="0" w:firstLine="0"/>
            </w:pPr>
            <w:r w:rsidRPr="0064338C">
              <w:rPr>
                <w:b/>
              </w:rPr>
              <w:t>6.</w:t>
            </w:r>
            <w:r w:rsidRPr="0064338C">
              <w:rPr>
                <w:b/>
              </w:rPr>
              <w:tab/>
            </w:r>
            <w:r w:rsidRPr="0064338C">
              <w:t>Motivos y causas por los que se generó el incumplimiento.</w:t>
            </w:r>
          </w:p>
        </w:tc>
        <w:tc>
          <w:tcPr>
            <w:tcW w:w="2644" w:type="pct"/>
          </w:tcPr>
          <w:p w:rsidR="00A80E56" w:rsidRPr="0064338C" w:rsidRDefault="00A80E56" w:rsidP="00A80E56">
            <w:pPr>
              <w:pStyle w:val="ROMANOS"/>
              <w:spacing w:line="244" w:lineRule="exact"/>
              <w:ind w:left="0" w:firstLine="0"/>
            </w:pPr>
            <w:r w:rsidRPr="0064338C">
              <w:rPr>
                <w:b/>
              </w:rPr>
              <w:t>6.</w:t>
            </w:r>
            <w:r w:rsidRPr="0064338C">
              <w:rPr>
                <w:b/>
              </w:rPr>
              <w:tab/>
            </w:r>
            <w:r w:rsidRPr="0064338C">
              <w:t>Motivos y causas por los que se generó el incumplimiento.</w:t>
            </w:r>
          </w:p>
        </w:tc>
        <w:tc>
          <w:tcPr>
            <w:tcW w:w="476" w:type="pct"/>
          </w:tcPr>
          <w:p w:rsidR="00A80E56" w:rsidRPr="0064338C" w:rsidRDefault="00A80E56" w:rsidP="00A80E56">
            <w:pPr>
              <w:pStyle w:val="ROMANOS"/>
              <w:spacing w:line="244" w:lineRule="exact"/>
              <w:ind w:left="0" w:firstLine="0"/>
              <w:rPr>
                <w:b/>
              </w:rPr>
            </w:pPr>
          </w:p>
        </w:tc>
      </w:tr>
      <w:tr w:rsidR="00A80E56" w:rsidRPr="0064338C" w:rsidTr="00CF135F">
        <w:tc>
          <w:tcPr>
            <w:tcW w:w="1880" w:type="pct"/>
          </w:tcPr>
          <w:p w:rsidR="00A80E56" w:rsidRPr="0064338C" w:rsidRDefault="00A80E56" w:rsidP="00A80E56">
            <w:pPr>
              <w:pStyle w:val="ROMANOS"/>
              <w:spacing w:line="244" w:lineRule="exact"/>
              <w:ind w:left="0" w:firstLine="0"/>
            </w:pPr>
            <w:r w:rsidRPr="0064338C">
              <w:rPr>
                <w:b/>
              </w:rPr>
              <w:t>7.</w:t>
            </w:r>
            <w:r w:rsidRPr="0064338C">
              <w:rPr>
                <w:b/>
              </w:rPr>
              <w:tab/>
            </w:r>
            <w:r w:rsidRPr="0064338C">
              <w:t>Plazo que solicita para el cumplimiento de sus obligaciones.</w:t>
            </w:r>
          </w:p>
        </w:tc>
        <w:tc>
          <w:tcPr>
            <w:tcW w:w="2644" w:type="pct"/>
          </w:tcPr>
          <w:p w:rsidR="00A80E56" w:rsidRPr="0064338C" w:rsidRDefault="00A80E56" w:rsidP="00A80E56">
            <w:pPr>
              <w:pStyle w:val="ROMANOS"/>
              <w:spacing w:line="244" w:lineRule="exact"/>
              <w:ind w:left="0" w:firstLine="0"/>
            </w:pPr>
            <w:r w:rsidRPr="0064338C">
              <w:rPr>
                <w:b/>
              </w:rPr>
              <w:t>7.</w:t>
            </w:r>
            <w:r w:rsidRPr="0064338C">
              <w:rPr>
                <w:b/>
              </w:rPr>
              <w:tab/>
            </w:r>
            <w:r w:rsidRPr="0064338C">
              <w:t>Plazo que solicita para el cumplimiento de sus obligaciones.</w:t>
            </w:r>
          </w:p>
        </w:tc>
        <w:tc>
          <w:tcPr>
            <w:tcW w:w="476" w:type="pct"/>
          </w:tcPr>
          <w:p w:rsidR="00A80E56" w:rsidRPr="0064338C" w:rsidRDefault="00A80E56" w:rsidP="00A80E56">
            <w:pPr>
              <w:pStyle w:val="ROMANOS"/>
              <w:spacing w:line="244" w:lineRule="exact"/>
              <w:ind w:left="0" w:firstLine="0"/>
              <w:rPr>
                <w:b/>
              </w:rPr>
            </w:pPr>
          </w:p>
        </w:tc>
      </w:tr>
      <w:tr w:rsidR="00A80E56" w:rsidRPr="0064338C" w:rsidTr="00CF135F">
        <w:tc>
          <w:tcPr>
            <w:tcW w:w="1880" w:type="pct"/>
          </w:tcPr>
          <w:p w:rsidR="00A80E56" w:rsidRPr="0064338C" w:rsidRDefault="00A80E56" w:rsidP="00A80E56">
            <w:pPr>
              <w:pStyle w:val="ROMANOS"/>
              <w:spacing w:line="244" w:lineRule="exact"/>
              <w:ind w:left="0" w:firstLine="0"/>
            </w:pPr>
            <w:r w:rsidRPr="0064338C">
              <w:rPr>
                <w:b/>
              </w:rPr>
              <w:t>8.</w:t>
            </w:r>
            <w:r w:rsidRPr="0064338C">
              <w:rPr>
                <w:b/>
              </w:rPr>
              <w:tab/>
            </w:r>
            <w:r w:rsidRPr="0064338C">
              <w:t>Anexar a la solicitud una identificación en copia simple y presentar la original para cotejo.</w:t>
            </w:r>
          </w:p>
        </w:tc>
        <w:tc>
          <w:tcPr>
            <w:tcW w:w="2644" w:type="pct"/>
          </w:tcPr>
          <w:p w:rsidR="00A80E56" w:rsidRPr="0064338C" w:rsidRDefault="00A80E56" w:rsidP="00A80E56">
            <w:pPr>
              <w:pStyle w:val="ROMANOS"/>
              <w:spacing w:line="244" w:lineRule="exact"/>
              <w:ind w:left="0" w:firstLine="0"/>
            </w:pPr>
            <w:r w:rsidRPr="0064338C">
              <w:rPr>
                <w:b/>
              </w:rPr>
              <w:t>8.</w:t>
            </w:r>
            <w:r w:rsidRPr="0064338C">
              <w:rPr>
                <w:b/>
              </w:rPr>
              <w:tab/>
            </w:r>
            <w:r w:rsidRPr="0064338C">
              <w:t>Anexar a la solicitud una identificación en copia simple y presentar la original para cotejo.</w:t>
            </w:r>
          </w:p>
        </w:tc>
        <w:tc>
          <w:tcPr>
            <w:tcW w:w="476" w:type="pct"/>
          </w:tcPr>
          <w:p w:rsidR="00A80E56" w:rsidRPr="0064338C" w:rsidRDefault="00A80E56" w:rsidP="00A80E56">
            <w:pPr>
              <w:pStyle w:val="ROMANOS"/>
              <w:spacing w:line="244" w:lineRule="exact"/>
              <w:ind w:left="0" w:firstLine="0"/>
              <w:rPr>
                <w:b/>
              </w:rPr>
            </w:pPr>
          </w:p>
        </w:tc>
      </w:tr>
      <w:tr w:rsidR="00A80E56" w:rsidRPr="0064338C" w:rsidTr="00CF135F">
        <w:tc>
          <w:tcPr>
            <w:tcW w:w="1880" w:type="pct"/>
          </w:tcPr>
          <w:p w:rsidR="00A80E56" w:rsidRPr="0064338C" w:rsidRDefault="00A80E56" w:rsidP="00A80E56">
            <w:pPr>
              <w:pStyle w:val="ROMANOS"/>
              <w:spacing w:line="244" w:lineRule="exact"/>
              <w:ind w:left="0" w:firstLine="0"/>
            </w:pPr>
            <w:r w:rsidRPr="0064338C">
              <w:rPr>
                <w:b/>
              </w:rPr>
              <w:t>9.</w:t>
            </w:r>
            <w:r w:rsidRPr="0064338C">
              <w:rPr>
                <w:b/>
              </w:rPr>
              <w:tab/>
            </w:r>
            <w:r w:rsidRPr="0064338C">
              <w:t>En caso de que la persona beneficiaria cuente con el convenio de adhesión o concertación, anexar una copia simple a la solicitud.</w:t>
            </w:r>
          </w:p>
        </w:tc>
        <w:tc>
          <w:tcPr>
            <w:tcW w:w="2644" w:type="pct"/>
          </w:tcPr>
          <w:p w:rsidR="00A80E56" w:rsidRPr="0064338C" w:rsidRDefault="00A80E56" w:rsidP="00A80E56">
            <w:pPr>
              <w:pStyle w:val="ROMANOS"/>
              <w:spacing w:line="244" w:lineRule="exact"/>
              <w:ind w:left="0" w:firstLine="0"/>
            </w:pPr>
            <w:r w:rsidRPr="0064338C">
              <w:rPr>
                <w:b/>
              </w:rPr>
              <w:t>9.</w:t>
            </w:r>
            <w:r w:rsidRPr="0064338C">
              <w:rPr>
                <w:b/>
              </w:rPr>
              <w:tab/>
            </w:r>
            <w:r w:rsidRPr="0064338C">
              <w:t>En caso de que la persona beneficiaria cuente con el convenio de adhesión o concertación, anexar una copia simple a la solicitud.</w:t>
            </w:r>
          </w:p>
        </w:tc>
        <w:tc>
          <w:tcPr>
            <w:tcW w:w="476" w:type="pct"/>
          </w:tcPr>
          <w:p w:rsidR="00A80E56" w:rsidRPr="0064338C" w:rsidRDefault="00A80E56" w:rsidP="00A80E56">
            <w:pPr>
              <w:pStyle w:val="ROMANOS"/>
              <w:spacing w:line="244" w:lineRule="exact"/>
              <w:ind w:left="0" w:firstLine="0"/>
              <w:rPr>
                <w:b/>
              </w:rPr>
            </w:pPr>
          </w:p>
        </w:tc>
      </w:tr>
      <w:tr w:rsidR="00A80E56" w:rsidRPr="0064338C" w:rsidTr="00CF135F">
        <w:tc>
          <w:tcPr>
            <w:tcW w:w="1880" w:type="pct"/>
          </w:tcPr>
          <w:p w:rsidR="00A80E56" w:rsidRPr="0064338C" w:rsidRDefault="00A80E56" w:rsidP="00A80E56">
            <w:pPr>
              <w:pStyle w:val="ROMANOS"/>
              <w:spacing w:line="244" w:lineRule="exact"/>
              <w:ind w:left="0" w:firstLine="0"/>
            </w:pPr>
            <w:r w:rsidRPr="0064338C">
              <w:rPr>
                <w:b/>
              </w:rPr>
              <w:t>10.</w:t>
            </w:r>
            <w:r w:rsidRPr="0064338C">
              <w:rPr>
                <w:b/>
              </w:rPr>
              <w:tab/>
            </w:r>
            <w:r w:rsidRPr="0064338C">
              <w:t>Proporcionar un domicilio que se encuentre dentro de la circunscripción de la Gerencia Estatal, o bien, un número telefónico o correo electrónico de contacto.</w:t>
            </w:r>
          </w:p>
        </w:tc>
        <w:tc>
          <w:tcPr>
            <w:tcW w:w="2644" w:type="pct"/>
          </w:tcPr>
          <w:p w:rsidR="00A80E56" w:rsidRPr="0064338C" w:rsidRDefault="00A80E56" w:rsidP="00A80E56">
            <w:pPr>
              <w:pStyle w:val="ROMANOS"/>
              <w:spacing w:line="244" w:lineRule="exact"/>
              <w:ind w:left="0" w:firstLine="0"/>
            </w:pPr>
            <w:r w:rsidRPr="0064338C">
              <w:rPr>
                <w:b/>
              </w:rPr>
              <w:t>10.</w:t>
            </w:r>
            <w:r w:rsidRPr="0064338C">
              <w:rPr>
                <w:b/>
              </w:rPr>
              <w:tab/>
            </w:r>
            <w:r w:rsidRPr="0064338C">
              <w:t>Proporcionar un domicilio que se encuentre dentro de la circunscripción de la Gerencia Estatal, o bien, un número telefónico o correo electrónico de contacto.</w:t>
            </w:r>
          </w:p>
        </w:tc>
        <w:tc>
          <w:tcPr>
            <w:tcW w:w="476" w:type="pct"/>
          </w:tcPr>
          <w:p w:rsidR="00A80E56" w:rsidRPr="0064338C" w:rsidRDefault="00A80E56" w:rsidP="00A80E56">
            <w:pPr>
              <w:pStyle w:val="ROMANOS"/>
              <w:spacing w:line="244" w:lineRule="exact"/>
              <w:ind w:left="0" w:firstLine="0"/>
              <w:rPr>
                <w:b/>
              </w:rPr>
            </w:pPr>
          </w:p>
        </w:tc>
      </w:tr>
      <w:tr w:rsidR="00A80E56" w:rsidRPr="0064338C" w:rsidTr="00CF135F">
        <w:tc>
          <w:tcPr>
            <w:tcW w:w="1880" w:type="pct"/>
          </w:tcPr>
          <w:p w:rsidR="00A80E56" w:rsidRPr="0064338C" w:rsidRDefault="00A80E56" w:rsidP="00A80E56">
            <w:pPr>
              <w:pStyle w:val="Texto"/>
              <w:spacing w:line="244" w:lineRule="exact"/>
              <w:ind w:firstLine="0"/>
            </w:pPr>
            <w:r w:rsidRPr="0064338C">
              <w:lastRenderedPageBreak/>
              <w:t>La CONAFOR se reserva el derecho de solicitar a la persona beneficiaria información o documentación adicional para analizar su solicitud. Asimismo, en caso de ser necesario, se requiere que la persona beneficiaria permita a la CONAFOR realizar supervisiones de campo para corroborar la información que proporcionó.</w:t>
            </w:r>
          </w:p>
        </w:tc>
        <w:tc>
          <w:tcPr>
            <w:tcW w:w="2644" w:type="pct"/>
          </w:tcPr>
          <w:p w:rsidR="00A80E56" w:rsidRPr="0064338C" w:rsidRDefault="00A80E56" w:rsidP="00A80E56">
            <w:pPr>
              <w:pStyle w:val="Texto"/>
              <w:spacing w:line="244" w:lineRule="exact"/>
              <w:ind w:firstLine="0"/>
            </w:pPr>
            <w:r w:rsidRPr="0064338C">
              <w:t>La CONAFOR se reserva el derecho de solicitar a la persona beneficiaria información o documentación adicional para analizar su solicitud. Asimismo, en caso de ser necesario, se requiere que la persona beneficiaria permita a la CONAFOR realizar supervisiones de campo para corroborar la información que proporcionó.</w:t>
            </w:r>
          </w:p>
        </w:tc>
        <w:tc>
          <w:tcPr>
            <w:tcW w:w="476" w:type="pct"/>
          </w:tcPr>
          <w:p w:rsidR="00A80E56" w:rsidRPr="0064338C" w:rsidRDefault="00A80E56" w:rsidP="00A80E56">
            <w:pPr>
              <w:pStyle w:val="Texto"/>
              <w:spacing w:line="244" w:lineRule="exact"/>
              <w:ind w:firstLine="0"/>
              <w:rPr>
                <w:szCs w:val="18"/>
              </w:rPr>
            </w:pPr>
          </w:p>
        </w:tc>
      </w:tr>
      <w:tr w:rsidR="00A80E56" w:rsidRPr="0064338C" w:rsidTr="00CF135F">
        <w:tc>
          <w:tcPr>
            <w:tcW w:w="1880" w:type="pct"/>
          </w:tcPr>
          <w:p w:rsidR="00A80E56" w:rsidRPr="0064338C" w:rsidRDefault="00A80E56" w:rsidP="00A80E56">
            <w:pPr>
              <w:pStyle w:val="Texto"/>
              <w:spacing w:line="244" w:lineRule="exact"/>
              <w:ind w:firstLine="0"/>
            </w:pPr>
            <w:r w:rsidRPr="0064338C">
              <w:t>Presentada la solicitud, la Gerencia Estatal, con el apoyo del personal de las oficinas centrales de la CONAFOR, analizará si la persona beneficiaria cumple con las condiciones, requisitos y los elementos técnicos necesarios para concluir las obras o proyectos apoyados con anterioridad, y aceptará, rechazará o propondrá un nuevo plazo de ejecución para que se realicen las actividades incumplidas por la persona beneficiaria.</w:t>
            </w:r>
          </w:p>
        </w:tc>
        <w:tc>
          <w:tcPr>
            <w:tcW w:w="2644" w:type="pct"/>
          </w:tcPr>
          <w:p w:rsidR="00A80E56" w:rsidRPr="0064338C" w:rsidRDefault="00A80E56" w:rsidP="00A80E56">
            <w:pPr>
              <w:pStyle w:val="Texto"/>
              <w:spacing w:line="244" w:lineRule="exact"/>
              <w:ind w:firstLine="0"/>
            </w:pPr>
            <w:r w:rsidRPr="0064338C">
              <w:t>Presentada la solicitud, la Gerencia Estatal, con el apoyo del personal de las oficinas centrales de la CONAFOR, analizará si la persona beneficiaria cumple con las condiciones, requisitos y los elementos técnicos necesarios para concluir las obras o proyectos apoyados con anterioridad, y aceptará, rechazará o propondrá un nuevo plazo de ejecución para que se realicen las actividades incumplidas por la persona beneficiaria.</w:t>
            </w:r>
          </w:p>
        </w:tc>
        <w:tc>
          <w:tcPr>
            <w:tcW w:w="476" w:type="pct"/>
          </w:tcPr>
          <w:p w:rsidR="00A80E56" w:rsidRPr="0064338C" w:rsidRDefault="00A80E56" w:rsidP="00A80E56">
            <w:pPr>
              <w:pStyle w:val="Texto"/>
              <w:spacing w:line="244" w:lineRule="exact"/>
              <w:ind w:firstLine="0"/>
              <w:rPr>
                <w:szCs w:val="18"/>
              </w:rPr>
            </w:pPr>
          </w:p>
        </w:tc>
      </w:tr>
      <w:tr w:rsidR="00A80E56" w:rsidRPr="0064338C" w:rsidTr="00CF135F">
        <w:tc>
          <w:tcPr>
            <w:tcW w:w="1880" w:type="pct"/>
          </w:tcPr>
          <w:p w:rsidR="00A80E56" w:rsidRPr="0064338C" w:rsidRDefault="00A80E56" w:rsidP="00A80E56">
            <w:pPr>
              <w:pStyle w:val="Texto"/>
              <w:spacing w:line="244" w:lineRule="exact"/>
              <w:ind w:firstLine="0"/>
            </w:pPr>
            <w:r w:rsidRPr="0064338C">
              <w:t>Si su solicitud es aceptada por la CONAFOR, el acuerdo de voluntades se formalizará a través de los instrumentos legales que la Coordinación General Jurídica de la CONAFOR realice para tal efecto. Una vez que la persona beneficiaria haya cumplido con todas sus obligaciones, la CONAFOR podrá retirarla del listado de personas beneficiarias sancionadas o incumplidas y podrá acceder nuevamente a los apoyos de esta Comisión.</w:t>
            </w:r>
          </w:p>
        </w:tc>
        <w:tc>
          <w:tcPr>
            <w:tcW w:w="2644" w:type="pct"/>
          </w:tcPr>
          <w:p w:rsidR="00A80E56" w:rsidRPr="0064338C" w:rsidRDefault="00A80E56" w:rsidP="00A80E56">
            <w:pPr>
              <w:pStyle w:val="Texto"/>
              <w:spacing w:line="244" w:lineRule="exact"/>
              <w:ind w:firstLine="0"/>
            </w:pPr>
            <w:r w:rsidRPr="0064338C">
              <w:t>Si su solicitud es aceptada por la CONAFOR, el acuerdo de voluntades se formalizará a través de los instrumentos legales que la Coordinación General Jurídica de la CONAFOR realice para tal efecto. Una vez que la persona beneficiaria haya cumplido con todas sus obligaciones, la CONAFOR podrá retirarla del listado de personas beneficiarias sancionadas o incumplidas y podrá acceder nuevamente a los apoyos de esta Comisión.</w:t>
            </w:r>
          </w:p>
        </w:tc>
        <w:tc>
          <w:tcPr>
            <w:tcW w:w="476" w:type="pct"/>
          </w:tcPr>
          <w:p w:rsidR="00A80E56" w:rsidRPr="0064338C" w:rsidRDefault="00A80E56" w:rsidP="00A80E56">
            <w:pPr>
              <w:pStyle w:val="Texto"/>
              <w:spacing w:line="244" w:lineRule="exact"/>
              <w:ind w:firstLine="0"/>
              <w:rPr>
                <w:szCs w:val="18"/>
              </w:rPr>
            </w:pPr>
          </w:p>
        </w:tc>
      </w:tr>
      <w:tr w:rsidR="00A80E56" w:rsidRPr="0064338C" w:rsidTr="00CF135F">
        <w:tc>
          <w:tcPr>
            <w:tcW w:w="1880" w:type="pct"/>
          </w:tcPr>
          <w:p w:rsidR="00A80E56" w:rsidRPr="0064338C" w:rsidRDefault="00A80E56" w:rsidP="00A80E56">
            <w:pPr>
              <w:pStyle w:val="Texto"/>
              <w:spacing w:line="234" w:lineRule="exact"/>
              <w:ind w:firstLine="0"/>
            </w:pPr>
            <w:r w:rsidRPr="0064338C">
              <w:t>La CONAFOR no otorgará recursos económicos ni en especie para que las personas beneficiarias terminen las actividades incumplidas, en virtud de que con anterioridad, se realizó un pago por ese concepto de apoyo.</w:t>
            </w:r>
          </w:p>
        </w:tc>
        <w:tc>
          <w:tcPr>
            <w:tcW w:w="2644" w:type="pct"/>
          </w:tcPr>
          <w:p w:rsidR="00A80E56" w:rsidRPr="0064338C" w:rsidRDefault="00A80E56" w:rsidP="00A80E56">
            <w:pPr>
              <w:pStyle w:val="Texto"/>
              <w:spacing w:line="234" w:lineRule="exact"/>
              <w:ind w:firstLine="0"/>
            </w:pPr>
            <w:r w:rsidRPr="0064338C">
              <w:t>La CONAFOR no otorgará recursos económicos ni en especie para que las personas beneficiarias terminen las actividades incumplidas, en virtud de que con anterioridad, se realizó un pago por ese concepto de apoyo.</w:t>
            </w:r>
          </w:p>
        </w:tc>
        <w:tc>
          <w:tcPr>
            <w:tcW w:w="476" w:type="pct"/>
          </w:tcPr>
          <w:p w:rsidR="00A80E56" w:rsidRPr="0064338C" w:rsidRDefault="00A80E56" w:rsidP="00A80E56">
            <w:pPr>
              <w:pStyle w:val="Texto"/>
              <w:spacing w:line="234" w:lineRule="exact"/>
              <w:ind w:firstLine="0"/>
              <w:rPr>
                <w:szCs w:val="18"/>
              </w:rPr>
            </w:pPr>
          </w:p>
        </w:tc>
      </w:tr>
      <w:tr w:rsidR="00A80E56" w:rsidRPr="0064338C" w:rsidTr="00CF135F">
        <w:tc>
          <w:tcPr>
            <w:tcW w:w="1880" w:type="pct"/>
          </w:tcPr>
          <w:p w:rsidR="00A80E56" w:rsidRPr="0064338C" w:rsidRDefault="00A80E56" w:rsidP="00A80E56">
            <w:pPr>
              <w:pStyle w:val="Texto"/>
              <w:spacing w:line="234" w:lineRule="exact"/>
              <w:ind w:firstLine="0"/>
            </w:pPr>
            <w:r w:rsidRPr="0064338C">
              <w:t>La CONAFOR exigirá el grado de cumplimiento de las obligaciones, equivalente a la cantidad de recursos económicos pagados a la persona beneficiaria.</w:t>
            </w:r>
          </w:p>
        </w:tc>
        <w:tc>
          <w:tcPr>
            <w:tcW w:w="2644" w:type="pct"/>
          </w:tcPr>
          <w:p w:rsidR="00A80E56" w:rsidRPr="0064338C" w:rsidRDefault="00A80E56" w:rsidP="00A80E56">
            <w:pPr>
              <w:pStyle w:val="Texto"/>
              <w:spacing w:line="234" w:lineRule="exact"/>
              <w:ind w:firstLine="0"/>
            </w:pPr>
            <w:r w:rsidRPr="0064338C">
              <w:t>La CONAFOR exigirá el grado de cumplimiento de las obligaciones, equivalente a la cantidad de recursos económicos pagados a la persona beneficiaria.</w:t>
            </w:r>
          </w:p>
        </w:tc>
        <w:tc>
          <w:tcPr>
            <w:tcW w:w="476" w:type="pct"/>
          </w:tcPr>
          <w:p w:rsidR="00A80E56" w:rsidRPr="0064338C" w:rsidRDefault="00A80E56" w:rsidP="00A80E56">
            <w:pPr>
              <w:pStyle w:val="Texto"/>
              <w:spacing w:line="234" w:lineRule="exact"/>
              <w:ind w:firstLine="0"/>
              <w:rPr>
                <w:szCs w:val="18"/>
              </w:rPr>
            </w:pPr>
          </w:p>
        </w:tc>
      </w:tr>
      <w:tr w:rsidR="00A80E56" w:rsidRPr="0064338C" w:rsidTr="00CF135F">
        <w:tc>
          <w:tcPr>
            <w:tcW w:w="1880" w:type="pct"/>
          </w:tcPr>
          <w:p w:rsidR="00A80E56" w:rsidRPr="0064338C" w:rsidRDefault="00A80E56" w:rsidP="00A80E56">
            <w:pPr>
              <w:pStyle w:val="Texto"/>
              <w:spacing w:line="234" w:lineRule="exact"/>
              <w:ind w:firstLine="0"/>
            </w:pPr>
            <w:r w:rsidRPr="0064338C">
              <w:t xml:space="preserve">La CONAFOR no aceptará el reintegro de recursos económicos para eliminar a una persona del listado de personas beneficiarias sancionadas o incumplidas. La única vía existente para eliminar a una persona del listado de beneficiarios sancionados será el cumplimiento de sus obligaciones. Sin embargo, cuando la Coordinación General Jurídica de la CONAFOR, en uso de sus facultades que le confiere el artículo 12 del Estatuto Orgánico de la Comisión Nacional Forestal publicado el 05 de julio de 2016, lo considere jurídicamente viable, o bien, cuando el Comité acuerde que las actividades obligadas son de imposible ejecución o son técnicamente inviables, la CONAFOR podrá excepcionalmente retirar de la lista de </w:t>
            </w:r>
            <w:r w:rsidRPr="0064338C">
              <w:lastRenderedPageBreak/>
              <w:t>beneficiarios sancionados a alguna persona que haya reintegrado sus recursos. Lo no previsto en el presente transitorio, será resuelto por la Coordinación General Jurídica de la CONAFOR.</w:t>
            </w:r>
          </w:p>
        </w:tc>
        <w:tc>
          <w:tcPr>
            <w:tcW w:w="2644" w:type="pct"/>
          </w:tcPr>
          <w:p w:rsidR="00A80E56" w:rsidRPr="0064338C" w:rsidRDefault="00A80E56" w:rsidP="00A80E56">
            <w:pPr>
              <w:pStyle w:val="Texto"/>
              <w:spacing w:line="234" w:lineRule="exact"/>
              <w:ind w:firstLine="0"/>
            </w:pPr>
            <w:r w:rsidRPr="0064338C">
              <w:lastRenderedPageBreak/>
              <w:t>La CONAFOR no aceptará el reintegro de recursos económicos para eliminar a una persona del listado de personas beneficiarias sancionadas o incumplidas. La única vía existente para eliminar a una persona del listado de beneficiarios sancionados será el cumplimiento de sus obligaciones. Sin embargo, cuando la Coordinación General Jurídica de la CONAFOR, en uso de sus facultades que le confiere el artículo 12 del Estatuto Orgánico de la Comisión Nacional Forestal publicado el 05 de julio de 2016, lo considere jurídicamente viable, o bien, cuando el Comité acuerde que las actividades obligadas son de imposible ejecución o son técnicamente inviables, la CONAFOR podrá excepcionalmente retirar de la lista de beneficiarios sancionados a alguna persona que haya reintegrado sus recursos. Lo no previsto en el presente transitorio, será resuelto por la Coordinación General Jurídica de la CONAFOR.</w:t>
            </w:r>
          </w:p>
        </w:tc>
        <w:tc>
          <w:tcPr>
            <w:tcW w:w="476" w:type="pct"/>
          </w:tcPr>
          <w:p w:rsidR="00A80E56" w:rsidRPr="0064338C" w:rsidRDefault="00A80E56" w:rsidP="00A80E56">
            <w:pPr>
              <w:pStyle w:val="Texto"/>
              <w:spacing w:line="234" w:lineRule="exact"/>
              <w:ind w:firstLine="0"/>
              <w:rPr>
                <w:szCs w:val="18"/>
              </w:rPr>
            </w:pPr>
          </w:p>
        </w:tc>
      </w:tr>
      <w:tr w:rsidR="00A80E56" w:rsidRPr="0064338C" w:rsidTr="00CF135F">
        <w:tc>
          <w:tcPr>
            <w:tcW w:w="1880" w:type="pct"/>
          </w:tcPr>
          <w:p w:rsidR="00A80E56" w:rsidRPr="0064338C" w:rsidRDefault="00A80E56" w:rsidP="00A80E56">
            <w:pPr>
              <w:pStyle w:val="Texto"/>
              <w:spacing w:line="234" w:lineRule="exact"/>
              <w:ind w:firstLine="0"/>
            </w:pPr>
            <w:r w:rsidRPr="0064338C">
              <w:rPr>
                <w:b/>
              </w:rPr>
              <w:lastRenderedPageBreak/>
              <w:t>Quinto.</w:t>
            </w:r>
            <w:r w:rsidRPr="0064338C">
              <w:t xml:space="preserve"> La CONAFOR dará a conocer las áreas que determine prioritarias y elegibles para cada concepto o modalidad de apoyo a través de su página de internet, a partir del día siguiente en que se publiquen estas Reglas en el Diario Oficial de la Federación.</w:t>
            </w:r>
          </w:p>
        </w:tc>
        <w:tc>
          <w:tcPr>
            <w:tcW w:w="2644" w:type="pct"/>
          </w:tcPr>
          <w:p w:rsidR="00A80E56" w:rsidRPr="0064338C" w:rsidRDefault="00A80E56" w:rsidP="00A80E56">
            <w:pPr>
              <w:pStyle w:val="Texto"/>
              <w:spacing w:line="234" w:lineRule="exact"/>
              <w:ind w:firstLine="0"/>
            </w:pPr>
            <w:r w:rsidRPr="0064338C">
              <w:rPr>
                <w:b/>
              </w:rPr>
              <w:t>Quinto.</w:t>
            </w:r>
            <w:r w:rsidRPr="0064338C">
              <w:t xml:space="preserve"> La CONAFOR dará a conocer las áreas que determine prioritarias y elegibles para cada concepto o modalidad de apoyo a través de su página de internet, a partir del día siguiente en que se publiquen estas Reglas en el Diario Oficial de la Federación.</w:t>
            </w:r>
          </w:p>
        </w:tc>
        <w:tc>
          <w:tcPr>
            <w:tcW w:w="476" w:type="pct"/>
          </w:tcPr>
          <w:p w:rsidR="00A80E56" w:rsidRPr="0064338C" w:rsidRDefault="00A80E56" w:rsidP="00A80E56">
            <w:pPr>
              <w:pStyle w:val="Texto"/>
              <w:spacing w:line="234" w:lineRule="exact"/>
              <w:ind w:firstLine="0"/>
              <w:rPr>
                <w:b/>
                <w:szCs w:val="18"/>
              </w:rPr>
            </w:pPr>
          </w:p>
        </w:tc>
      </w:tr>
      <w:tr w:rsidR="00A80E56" w:rsidRPr="0064338C" w:rsidTr="00CF135F">
        <w:tc>
          <w:tcPr>
            <w:tcW w:w="1880" w:type="pct"/>
          </w:tcPr>
          <w:p w:rsidR="00A80E56" w:rsidRPr="0064338C" w:rsidRDefault="00A80E56" w:rsidP="00A80E56">
            <w:pPr>
              <w:pStyle w:val="Texto"/>
              <w:spacing w:line="234" w:lineRule="exact"/>
              <w:ind w:firstLine="0"/>
            </w:pPr>
            <w:r w:rsidRPr="0064338C">
              <w:rPr>
                <w:b/>
              </w:rPr>
              <w:t>Sexto.</w:t>
            </w:r>
            <w:r w:rsidRPr="0064338C">
              <w:t xml:space="preserve"> La disposición contenida en el artículo 15 segundo párrafo de estas Reglas, se apegará a lo establecido en la Norma Técnica sobre domicilios Geográficos, emitida por el Instituto Nacional de Estadística y Geografía publicada en el Diario Oficial de la Federación el 12 de noviembre de 2010.</w:t>
            </w:r>
          </w:p>
        </w:tc>
        <w:tc>
          <w:tcPr>
            <w:tcW w:w="2644" w:type="pct"/>
          </w:tcPr>
          <w:p w:rsidR="00A80E56" w:rsidRPr="0064338C" w:rsidRDefault="00A80E56" w:rsidP="00A80E56">
            <w:pPr>
              <w:pStyle w:val="Texto"/>
              <w:spacing w:line="234" w:lineRule="exact"/>
              <w:ind w:firstLine="0"/>
            </w:pPr>
            <w:r w:rsidRPr="0064338C">
              <w:rPr>
                <w:b/>
              </w:rPr>
              <w:t>Sexto.</w:t>
            </w:r>
            <w:r w:rsidRPr="0064338C">
              <w:t xml:space="preserve"> La disposición contenida en el artículo 15 segundo párrafo de estas Reglas, se apegará a lo establecido en la Norma Técnica sobre domicilios Geográficos, emitida por el Instituto Nacional de Estadística y Geografía publicada en el Diario Oficial de la Federación el 12 de noviembre de 2010.</w:t>
            </w:r>
          </w:p>
        </w:tc>
        <w:tc>
          <w:tcPr>
            <w:tcW w:w="476" w:type="pct"/>
          </w:tcPr>
          <w:p w:rsidR="00A80E56" w:rsidRPr="0064338C" w:rsidRDefault="00A80E56" w:rsidP="00A80E56">
            <w:pPr>
              <w:pStyle w:val="Texto"/>
              <w:spacing w:line="234" w:lineRule="exact"/>
              <w:ind w:firstLine="0"/>
              <w:rPr>
                <w:b/>
                <w:szCs w:val="18"/>
              </w:rPr>
            </w:pPr>
          </w:p>
        </w:tc>
      </w:tr>
      <w:tr w:rsidR="00A80E56" w:rsidRPr="0064338C" w:rsidTr="00CF135F">
        <w:tc>
          <w:tcPr>
            <w:tcW w:w="1880" w:type="pct"/>
          </w:tcPr>
          <w:p w:rsidR="00A80E56" w:rsidRPr="0064338C" w:rsidRDefault="00A80E56" w:rsidP="00A80E56">
            <w:pPr>
              <w:pStyle w:val="Texto"/>
              <w:spacing w:line="234" w:lineRule="exact"/>
              <w:ind w:firstLine="0"/>
            </w:pPr>
            <w:r w:rsidRPr="0064338C">
              <w:rPr>
                <w:b/>
              </w:rPr>
              <w:t>Séptimo.</w:t>
            </w:r>
            <w:r w:rsidRPr="0064338C">
              <w:t xml:space="preserve"> A efecto de cumplir con lo señalado en el Artículo Vigésimo del Decreto que establece las medidas para el uso eficiente, transparente y eficaz de los recursos públicos, y las acciones de disciplina presupuestaria en el ejercicio del gasto público, así como para la modernización de la Administración Pública Federal, se continuará instruyendo que el pago a las personas beneficiarias se realice de forma electrónica, mediante depósito en cuentas bancarias de las personas beneficiarias de los apoyos.</w:t>
            </w:r>
          </w:p>
        </w:tc>
        <w:tc>
          <w:tcPr>
            <w:tcW w:w="2644" w:type="pct"/>
          </w:tcPr>
          <w:p w:rsidR="00A80E56" w:rsidRPr="0064338C" w:rsidRDefault="00A80E56" w:rsidP="00A80E56">
            <w:pPr>
              <w:pStyle w:val="Texto"/>
              <w:spacing w:line="234" w:lineRule="exact"/>
              <w:ind w:firstLine="0"/>
            </w:pPr>
            <w:r w:rsidRPr="0064338C">
              <w:rPr>
                <w:b/>
              </w:rPr>
              <w:t>Séptimo.</w:t>
            </w:r>
            <w:r w:rsidRPr="0064338C">
              <w:t xml:space="preserve"> A efecto de cumplir con lo señalado en el Artículo Vigésimo del Decreto que establece las medidas para el uso eficiente, transparente y eficaz de los recursos públicos, y las acciones de disciplina presupuestaria en el ejercicio del gasto público, así como para la modernización de la Administración Pública Federal, se continuará instruyendo que el pago a las personas beneficiarias se realice de forma electrónica, mediante depósito en cuentas bancarias de las personas beneficiarias de los apoyos.</w:t>
            </w:r>
          </w:p>
        </w:tc>
        <w:tc>
          <w:tcPr>
            <w:tcW w:w="476" w:type="pct"/>
          </w:tcPr>
          <w:p w:rsidR="00A80E56" w:rsidRPr="0064338C" w:rsidRDefault="00A80E56" w:rsidP="00A80E56">
            <w:pPr>
              <w:pStyle w:val="Texto"/>
              <w:spacing w:line="234" w:lineRule="exact"/>
              <w:ind w:firstLine="0"/>
              <w:rPr>
                <w:b/>
                <w:szCs w:val="18"/>
              </w:rPr>
            </w:pPr>
          </w:p>
        </w:tc>
      </w:tr>
      <w:tr w:rsidR="00A80E56" w:rsidRPr="0064338C" w:rsidTr="00CF135F">
        <w:tc>
          <w:tcPr>
            <w:tcW w:w="1880" w:type="pct"/>
          </w:tcPr>
          <w:p w:rsidR="00A80E56" w:rsidRPr="0064338C" w:rsidRDefault="00A80E56" w:rsidP="00A80E56">
            <w:pPr>
              <w:pStyle w:val="Texto"/>
              <w:spacing w:line="234" w:lineRule="exact"/>
              <w:ind w:firstLine="0"/>
            </w:pPr>
            <w:r w:rsidRPr="0064338C">
              <w:rPr>
                <w:b/>
              </w:rPr>
              <w:t>Octavo.</w:t>
            </w:r>
            <w:r w:rsidRPr="0064338C">
              <w:t xml:space="preserve"> Con el propósito de dar cumplimiento a los objetivos y prioridades nacionales, el PRONAFOR, dentro del ámbito de sus atribuciones y de acuerdo a lo establecido en las presentes Reglas de Operación, deberá identificar e implementar acciones que contribuyan al logro de los objetivos de la Cruzada contra el Hambre. Dichas acciones atenderán a los hogares y sus integrantes que se encuentren en situación de pobreza extrema de alimentación, evaluados e identificados a partir de la información socioeconómica integrada al Sistema de Focalización de Desarrollo (SIFODE). Lo anterior, con base en los Lineamientos de Evaluación de Condiciones Socioeconómicas de los Hogares y disponibles en la dirección:</w:t>
            </w:r>
            <w:r w:rsidRPr="0064338C">
              <w:rPr>
                <w:u w:val="single"/>
              </w:rPr>
              <w:t xml:space="preserve"> www.gob.mx/sedesol</w:t>
            </w:r>
            <w:r w:rsidRPr="0064338C">
              <w:t xml:space="preserve">. Para implementar dichas acciones, el PRONAFOR podrá realizar los ajustes necesarios en su planeación y operación, estableciendo los acuerdos, la coordinación y vinculación interinstitucional correspondientes, sin menoscabo de lo establecido en las presentes Reglas y de las metas establecidas, así como en función de la capacidad operativa y disponibilidad presupuestal. La CONAFOR </w:t>
            </w:r>
            <w:r w:rsidRPr="0064338C">
              <w:lastRenderedPageBreak/>
              <w:t>deberá informar las acciones, presupuesto y avances en las metas e indicadores de las acciones que se desarrollen para dar cumplimiento a los objetivos de la Cruzada contra el Hambre.</w:t>
            </w:r>
          </w:p>
        </w:tc>
        <w:tc>
          <w:tcPr>
            <w:tcW w:w="2644" w:type="pct"/>
          </w:tcPr>
          <w:p w:rsidR="00A80E56" w:rsidRPr="0064338C" w:rsidRDefault="00A80E56" w:rsidP="00A80E56">
            <w:pPr>
              <w:pStyle w:val="Texto"/>
              <w:spacing w:line="234" w:lineRule="exact"/>
              <w:ind w:firstLine="0"/>
            </w:pPr>
          </w:p>
        </w:tc>
        <w:tc>
          <w:tcPr>
            <w:tcW w:w="476" w:type="pct"/>
          </w:tcPr>
          <w:p w:rsidR="00A80E56" w:rsidRPr="0064338C" w:rsidRDefault="00A80E56" w:rsidP="00A80E56">
            <w:pPr>
              <w:pStyle w:val="Texto"/>
              <w:spacing w:line="234" w:lineRule="exact"/>
              <w:ind w:firstLine="0"/>
              <w:rPr>
                <w:szCs w:val="18"/>
              </w:rPr>
            </w:pPr>
            <w:r w:rsidRPr="0064338C">
              <w:rPr>
                <w:szCs w:val="18"/>
              </w:rPr>
              <w:t>Modificación del nombre del PRONAFOR a su actual denominación y eliminación del concepto de la CNCH.</w:t>
            </w:r>
          </w:p>
        </w:tc>
      </w:tr>
      <w:tr w:rsidR="00A80E56" w:rsidRPr="0064338C" w:rsidTr="00CF135F">
        <w:tc>
          <w:tcPr>
            <w:tcW w:w="1880" w:type="pct"/>
          </w:tcPr>
          <w:p w:rsidR="00A80E56" w:rsidRPr="0064338C" w:rsidRDefault="00A80E56" w:rsidP="00A80E56">
            <w:pPr>
              <w:pStyle w:val="Texto"/>
              <w:spacing w:line="234" w:lineRule="exact"/>
              <w:ind w:firstLine="0"/>
            </w:pPr>
            <w:r w:rsidRPr="0064338C">
              <w:rPr>
                <w:b/>
              </w:rPr>
              <w:lastRenderedPageBreak/>
              <w:t>Noveno.</w:t>
            </w:r>
            <w:r w:rsidRPr="0064338C">
              <w:t xml:space="preserve"> Los proyectos derivados de la estrategia de inclusión productiva de PROSPERA se atenderán de conformidad con un modelo de atención interinstitucional conjunta y coordinada que será definido por el Subgrupo de Trabajo de Empleo, Ingreso y Alimentación (STEIA).</w:t>
            </w:r>
          </w:p>
        </w:tc>
        <w:tc>
          <w:tcPr>
            <w:tcW w:w="2644" w:type="pct"/>
          </w:tcPr>
          <w:p w:rsidR="00A80E56" w:rsidRPr="0064338C" w:rsidRDefault="00A80E56" w:rsidP="00A80E56">
            <w:pPr>
              <w:pStyle w:val="Texto"/>
              <w:spacing w:line="234" w:lineRule="exact"/>
              <w:ind w:firstLine="0"/>
              <w:rPr>
                <w:b/>
                <w:szCs w:val="18"/>
              </w:rPr>
            </w:pPr>
          </w:p>
        </w:tc>
        <w:tc>
          <w:tcPr>
            <w:tcW w:w="476" w:type="pct"/>
          </w:tcPr>
          <w:p w:rsidR="00A80E56" w:rsidRPr="0064338C" w:rsidRDefault="00A80E56" w:rsidP="00A80E56">
            <w:pPr>
              <w:pStyle w:val="Texto"/>
              <w:spacing w:line="234" w:lineRule="exact"/>
              <w:ind w:firstLine="0"/>
              <w:rPr>
                <w:szCs w:val="18"/>
              </w:rPr>
            </w:pPr>
            <w:r w:rsidRPr="0064338C">
              <w:rPr>
                <w:szCs w:val="18"/>
              </w:rPr>
              <w:t xml:space="preserve">Se propone eliminar. </w:t>
            </w:r>
          </w:p>
        </w:tc>
      </w:tr>
      <w:tr w:rsidR="00A80E56" w:rsidRPr="0064338C" w:rsidTr="00CF135F">
        <w:tc>
          <w:tcPr>
            <w:tcW w:w="1880" w:type="pct"/>
          </w:tcPr>
          <w:p w:rsidR="00A80E56" w:rsidRPr="0064338C" w:rsidRDefault="00A80E56" w:rsidP="00A80E56">
            <w:pPr>
              <w:pStyle w:val="Texto"/>
              <w:spacing w:line="234" w:lineRule="exact"/>
              <w:ind w:firstLine="0"/>
            </w:pPr>
            <w:r w:rsidRPr="0064338C">
              <w:rPr>
                <w:b/>
              </w:rPr>
              <w:t>Décimo</w:t>
            </w:r>
            <w:r w:rsidRPr="0064338C">
              <w:t>. La CONAFOR cumplirá con lo señalado en el artículo Segundo Transitorio del Decreto por el que se reforman, adiciona y derogan diversas disposiciones de la Ley Orgánica de la Administración Pública Federal, publicado en el Diario Oficial de la Federación el 18 de julio de 2016. En el que se refiere a la desaparición y transferencia de las atribuciones de la Secretaría de la Función Pública, entrarán en vigor en  la fecha en que el órgano constitucional autónomo que se propone crear en materia anticorrupción entre funciones, conforme a las disposiciones constitucionales y legales que le den existencia jurídica. Asimismo, en tanto se expidan y entren en vigor las disposiciones a que se refiere este artículo, la Secretaría de la Función Pública continuará ejerciendo sus atribuciones conforme a los ordenamientos vigentes al momento de expedición de este decreto.</w:t>
            </w:r>
          </w:p>
        </w:tc>
        <w:tc>
          <w:tcPr>
            <w:tcW w:w="2644" w:type="pct"/>
          </w:tcPr>
          <w:p w:rsidR="00A80E56" w:rsidRPr="0064338C" w:rsidRDefault="00A80E56" w:rsidP="00A80E56">
            <w:pPr>
              <w:pStyle w:val="Texto"/>
              <w:spacing w:line="234" w:lineRule="exact"/>
              <w:ind w:firstLine="0"/>
            </w:pPr>
          </w:p>
        </w:tc>
        <w:tc>
          <w:tcPr>
            <w:tcW w:w="476" w:type="pct"/>
          </w:tcPr>
          <w:p w:rsidR="00A80E56" w:rsidRPr="0064338C" w:rsidRDefault="00AA2F01" w:rsidP="00A80E56">
            <w:pPr>
              <w:pStyle w:val="Texto"/>
              <w:spacing w:line="234" w:lineRule="exact"/>
              <w:ind w:firstLine="0"/>
              <w:rPr>
                <w:b/>
                <w:szCs w:val="18"/>
              </w:rPr>
            </w:pPr>
            <w:r w:rsidRPr="00AA2F01">
              <w:rPr>
                <w:b/>
                <w:color w:val="FF0000"/>
                <w:szCs w:val="18"/>
              </w:rPr>
              <w:t xml:space="preserve">Se elimina a propuesta de la SHCP </w:t>
            </w:r>
          </w:p>
        </w:tc>
      </w:tr>
      <w:tr w:rsidR="00A80E56" w:rsidRPr="0064338C" w:rsidTr="00CF135F">
        <w:tc>
          <w:tcPr>
            <w:tcW w:w="1880" w:type="pct"/>
          </w:tcPr>
          <w:p w:rsidR="00A80E56" w:rsidRPr="0064338C" w:rsidRDefault="00A80E56" w:rsidP="00A80E56">
            <w:pPr>
              <w:pStyle w:val="Texto"/>
              <w:spacing w:line="234" w:lineRule="exact"/>
              <w:ind w:firstLine="0"/>
            </w:pPr>
            <w:r w:rsidRPr="0064338C">
              <w:rPr>
                <w:rFonts w:ascii="ArialMT" w:hAnsi="ArialMT" w:cs="ArialMT"/>
                <w:szCs w:val="18"/>
              </w:rPr>
              <w:t xml:space="preserve">Dado en la Ciudad de México, a los veintidós días del mes de diciembre de dos mil diecisiete.- El  Secretario de Medio Ambiente y Recursos Naturales, </w:t>
            </w:r>
            <w:r w:rsidRPr="0064338C">
              <w:rPr>
                <w:rFonts w:ascii="Arial-BoldMT" w:hAnsi="Arial-BoldMT" w:cs="Arial-BoldMT"/>
                <w:b/>
                <w:bCs/>
                <w:szCs w:val="18"/>
              </w:rPr>
              <w:t>Rafael Pacchiano Alamán</w:t>
            </w:r>
            <w:r w:rsidRPr="0064338C">
              <w:rPr>
                <w:rFonts w:ascii="ArialMT" w:hAnsi="ArialMT" w:cs="ArialMT"/>
                <w:szCs w:val="18"/>
              </w:rPr>
              <w:t xml:space="preserve">.- Rúbrica.- El Director  General de la Comisión Nacional Forestal, </w:t>
            </w:r>
            <w:r w:rsidRPr="0064338C">
              <w:rPr>
                <w:rFonts w:ascii="Arial-BoldMT" w:hAnsi="Arial-BoldMT" w:cs="Arial-BoldMT"/>
                <w:b/>
                <w:bCs/>
                <w:szCs w:val="18"/>
              </w:rPr>
              <w:t>Salvador Arturo Beltrán Retis</w:t>
            </w:r>
            <w:r w:rsidRPr="0064338C">
              <w:rPr>
                <w:rFonts w:ascii="ArialMT" w:hAnsi="ArialMT" w:cs="ArialMT"/>
                <w:szCs w:val="18"/>
              </w:rPr>
              <w:t>.- Rúbrica.</w:t>
            </w:r>
          </w:p>
        </w:tc>
        <w:tc>
          <w:tcPr>
            <w:tcW w:w="2644" w:type="pct"/>
          </w:tcPr>
          <w:p w:rsidR="00A80E56" w:rsidRPr="0064338C" w:rsidRDefault="00A80E56" w:rsidP="00E7645C">
            <w:pPr>
              <w:pStyle w:val="Texto"/>
              <w:spacing w:line="234" w:lineRule="exact"/>
              <w:ind w:firstLine="0"/>
            </w:pPr>
            <w:r w:rsidRPr="0064338C">
              <w:rPr>
                <w:rFonts w:ascii="ArialMT" w:hAnsi="ArialMT" w:cs="ArialMT"/>
                <w:szCs w:val="18"/>
              </w:rPr>
              <w:t xml:space="preserve">Dado en la Ciudad de México, a los </w:t>
            </w:r>
            <w:r w:rsidRPr="004F0B7C">
              <w:rPr>
                <w:rFonts w:ascii="ArialMT" w:hAnsi="ArialMT" w:cs="ArialMT"/>
                <w:color w:val="FF0000"/>
                <w:szCs w:val="18"/>
              </w:rPr>
              <w:t xml:space="preserve">XXX </w:t>
            </w:r>
            <w:r w:rsidRPr="0064338C">
              <w:rPr>
                <w:rFonts w:ascii="ArialMT" w:hAnsi="ArialMT" w:cs="ArialMT"/>
                <w:szCs w:val="18"/>
              </w:rPr>
              <w:t xml:space="preserve">días del mes de </w:t>
            </w:r>
            <w:r w:rsidRPr="004F0B7C">
              <w:rPr>
                <w:rFonts w:ascii="ArialMT" w:hAnsi="ArialMT" w:cs="ArialMT"/>
                <w:color w:val="FF0000"/>
                <w:szCs w:val="18"/>
              </w:rPr>
              <w:t xml:space="preserve">XXX </w:t>
            </w:r>
            <w:r w:rsidRPr="0064338C">
              <w:rPr>
                <w:rFonts w:ascii="ArialMT" w:hAnsi="ArialMT" w:cs="ArialMT"/>
                <w:szCs w:val="18"/>
              </w:rPr>
              <w:t>de dos mil</w:t>
            </w:r>
            <w:r w:rsidR="008B35FD">
              <w:rPr>
                <w:rFonts w:ascii="ArialMT" w:hAnsi="ArialMT" w:cs="ArialMT"/>
                <w:color w:val="FF0000"/>
                <w:szCs w:val="18"/>
              </w:rPr>
              <w:t xml:space="preserve"> diecinueve</w:t>
            </w:r>
            <w:r w:rsidRPr="0064338C">
              <w:rPr>
                <w:rFonts w:ascii="ArialMT" w:hAnsi="ArialMT" w:cs="ArialMT"/>
                <w:szCs w:val="18"/>
              </w:rPr>
              <w:t xml:space="preserve">.- </w:t>
            </w:r>
            <w:r w:rsidRPr="007E067C">
              <w:rPr>
                <w:rFonts w:ascii="ArialMT" w:hAnsi="ArialMT" w:cs="ArialMT"/>
                <w:color w:val="FF0000"/>
                <w:szCs w:val="18"/>
              </w:rPr>
              <w:t>La</w:t>
            </w:r>
            <w:r>
              <w:rPr>
                <w:rFonts w:ascii="ArialMT" w:hAnsi="ArialMT" w:cs="ArialMT"/>
                <w:szCs w:val="18"/>
              </w:rPr>
              <w:t xml:space="preserve"> </w:t>
            </w:r>
            <w:r w:rsidRPr="0064338C">
              <w:rPr>
                <w:rFonts w:ascii="ArialMT" w:hAnsi="ArialMT" w:cs="ArialMT"/>
                <w:szCs w:val="18"/>
              </w:rPr>
              <w:t>Secretari</w:t>
            </w:r>
            <w:r w:rsidRPr="007E067C">
              <w:rPr>
                <w:rFonts w:ascii="ArialMT" w:hAnsi="ArialMT" w:cs="ArialMT"/>
                <w:color w:val="FF0000"/>
                <w:szCs w:val="18"/>
              </w:rPr>
              <w:t>a</w:t>
            </w:r>
            <w:r w:rsidRPr="0064338C">
              <w:rPr>
                <w:rFonts w:ascii="ArialMT" w:hAnsi="ArialMT" w:cs="ArialMT"/>
                <w:szCs w:val="18"/>
              </w:rPr>
              <w:t xml:space="preserve"> de Medio Ambiente y Recursos Naturales, </w:t>
            </w:r>
            <w:r w:rsidR="008B35FD">
              <w:rPr>
                <w:rFonts w:ascii="Arial-BoldMT" w:hAnsi="Arial-BoldMT" w:cs="Arial-BoldMT"/>
                <w:b/>
                <w:bCs/>
                <w:color w:val="FF0000"/>
                <w:szCs w:val="18"/>
              </w:rPr>
              <w:t>Josefa González Blanco Ortí</w:t>
            </w:r>
            <w:r w:rsidR="00E7645C">
              <w:rPr>
                <w:rFonts w:ascii="Arial-BoldMT" w:hAnsi="Arial-BoldMT" w:cs="Arial-BoldMT"/>
                <w:b/>
                <w:bCs/>
                <w:color w:val="FF0000"/>
                <w:szCs w:val="18"/>
              </w:rPr>
              <w:t>z Mena</w:t>
            </w:r>
            <w:r w:rsidRPr="0064338C">
              <w:rPr>
                <w:rFonts w:ascii="ArialMT" w:hAnsi="ArialMT" w:cs="ArialMT"/>
                <w:szCs w:val="18"/>
              </w:rPr>
              <w:t xml:space="preserve">.- Rúbrica.- El Director  General de la Comisión Nacional Forestal, </w:t>
            </w:r>
            <w:r w:rsidR="00E7645C">
              <w:rPr>
                <w:rFonts w:ascii="Arial-BoldMT" w:hAnsi="Arial-BoldMT" w:cs="Arial-BoldMT"/>
                <w:b/>
                <w:bCs/>
                <w:color w:val="FF0000"/>
                <w:szCs w:val="18"/>
              </w:rPr>
              <w:t>León Jorge Castaños Martínez</w:t>
            </w:r>
            <w:r w:rsidRPr="0064338C">
              <w:rPr>
                <w:rFonts w:ascii="ArialMT" w:hAnsi="ArialMT" w:cs="ArialMT"/>
                <w:szCs w:val="18"/>
              </w:rPr>
              <w:t>.- Rúbrica.</w:t>
            </w:r>
          </w:p>
        </w:tc>
        <w:tc>
          <w:tcPr>
            <w:tcW w:w="476" w:type="pct"/>
          </w:tcPr>
          <w:p w:rsidR="00A80E56" w:rsidRPr="0064338C" w:rsidRDefault="00A80E56" w:rsidP="00E7645C">
            <w:pPr>
              <w:pStyle w:val="Texto"/>
              <w:spacing w:line="234" w:lineRule="exact"/>
              <w:ind w:firstLine="0"/>
              <w:rPr>
                <w:szCs w:val="18"/>
              </w:rPr>
            </w:pPr>
            <w:r w:rsidRPr="0064338C">
              <w:rPr>
                <w:szCs w:val="18"/>
              </w:rPr>
              <w:t xml:space="preserve">Pendiente fecha de </w:t>
            </w:r>
            <w:r w:rsidR="00E7645C">
              <w:rPr>
                <w:szCs w:val="18"/>
              </w:rPr>
              <w:t>publicación en el DOF</w:t>
            </w:r>
          </w:p>
        </w:tc>
      </w:tr>
    </w:tbl>
    <w:p w:rsidR="004A6A59" w:rsidRDefault="000B66EE" w:rsidP="004A6A59">
      <w:r>
        <w:t xml:space="preserve"> </w:t>
      </w:r>
    </w:p>
    <w:sectPr w:rsidR="004A6A59" w:rsidSect="004E06C0">
      <w:headerReference w:type="default" r:id="rId10"/>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730C" w:rsidRDefault="00B9730C" w:rsidP="004A6A59">
      <w:pPr>
        <w:spacing w:after="0" w:line="240" w:lineRule="auto"/>
      </w:pPr>
      <w:r>
        <w:separator/>
      </w:r>
    </w:p>
  </w:endnote>
  <w:endnote w:type="continuationSeparator" w:id="0">
    <w:p w:rsidR="00B9730C" w:rsidRDefault="00B9730C" w:rsidP="004A6A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G Palacio (WN)">
    <w:altName w:val="Cambria"/>
    <w:panose1 w:val="00000000000000000000"/>
    <w:charset w:val="00"/>
    <w:family w:val="roman"/>
    <w:notTrueType/>
    <w:pitch w:val="variable"/>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2FF" w:usb1="0000FCFF" w:usb2="00000001" w:usb3="00000000" w:csb0="0000019F"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oberana Sans">
    <w:panose1 w:val="02000000000000000000"/>
    <w:charset w:val="00"/>
    <w:family w:val="modern"/>
    <w:notTrueType/>
    <w:pitch w:val="variable"/>
    <w:sig w:usb0="800000AF" w:usb1="4000204B"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730C" w:rsidRDefault="00B9730C" w:rsidP="004A6A59">
      <w:pPr>
        <w:spacing w:after="0" w:line="240" w:lineRule="auto"/>
      </w:pPr>
      <w:r>
        <w:separator/>
      </w:r>
    </w:p>
  </w:footnote>
  <w:footnote w:type="continuationSeparator" w:id="0">
    <w:p w:rsidR="00B9730C" w:rsidRDefault="00B9730C" w:rsidP="004A6A59">
      <w:pPr>
        <w:spacing w:after="0" w:line="240" w:lineRule="auto"/>
      </w:pPr>
      <w:r>
        <w:continuationSeparator/>
      </w:r>
    </w:p>
  </w:footnote>
  <w:footnote w:id="1">
    <w:p w:rsidR="003837EB" w:rsidRPr="008E3257" w:rsidDel="00203357" w:rsidRDefault="003837EB" w:rsidP="00E17297">
      <w:pPr>
        <w:pStyle w:val="Textonotapie"/>
        <w:rPr>
          <w:del w:id="1" w:author="Valeria Castro Guerrero" w:date="2018-10-30T19:13:00Z"/>
          <w:rFonts w:ascii="Arial" w:hAnsi="Arial" w:cs="Arial"/>
          <w:sz w:val="14"/>
          <w:szCs w:val="14"/>
        </w:rPr>
      </w:pPr>
    </w:p>
  </w:footnote>
  <w:footnote w:id="2">
    <w:p w:rsidR="003837EB" w:rsidRPr="008E3257" w:rsidDel="00203357" w:rsidRDefault="003837EB" w:rsidP="002F2668">
      <w:pPr>
        <w:pStyle w:val="Textonotapie"/>
        <w:rPr>
          <w:del w:id="2" w:author="Valeria Castro Guerrero" w:date="2018-10-30T19:13:00Z"/>
          <w:rFonts w:ascii="Arial" w:hAnsi="Arial" w:cs="Arial"/>
          <w:sz w:val="14"/>
          <w:szCs w:val="14"/>
        </w:rPr>
      </w:pPr>
    </w:p>
  </w:footnote>
  <w:footnote w:id="3">
    <w:p w:rsidR="0059662D" w:rsidRPr="009D76BF" w:rsidRDefault="0059662D">
      <w:pPr>
        <w:pStyle w:val="Textonotapie"/>
        <w:rPr>
          <w:color w:val="FF0000"/>
        </w:rPr>
      </w:pPr>
      <w:r>
        <w:rPr>
          <w:rStyle w:val="Refdenotaalpie"/>
        </w:rPr>
        <w:footnoteRef/>
      </w:r>
      <w:r>
        <w:t xml:space="preserve"> </w:t>
      </w:r>
      <w:hyperlink r:id="rId1" w:history="1">
        <w:r w:rsidRPr="009D76BF">
          <w:rPr>
            <w:rStyle w:val="Hipervnculo"/>
            <w:rFonts w:ascii="Arial" w:hAnsi="Arial" w:cs="Arial"/>
            <w:color w:val="FF0000"/>
            <w:sz w:val="14"/>
            <w:szCs w:val="14"/>
          </w:rPr>
          <w:t>https://www.coneval.org.mx/SalaPrensa/Comunicadosprensa/Documents/Comunicado-09-Medicion-pobreza-2016.pdf</w:t>
        </w:r>
      </w:hyperlink>
      <w:r w:rsidRPr="009D76BF">
        <w:rPr>
          <w:rFonts w:ascii="Arial" w:hAnsi="Arial" w:cs="Arial"/>
          <w:color w:val="FF0000"/>
          <w:sz w:val="14"/>
          <w:szCs w:val="14"/>
          <w:u w:val="single"/>
        </w:rPr>
        <w:t xml:space="preserve"> </w:t>
      </w:r>
    </w:p>
  </w:footnote>
  <w:footnote w:id="4">
    <w:p w:rsidR="0059662D" w:rsidRPr="008E3257" w:rsidRDefault="0059662D" w:rsidP="009815A6">
      <w:pPr>
        <w:pStyle w:val="Textonotapie"/>
        <w:rPr>
          <w:rFonts w:ascii="Arial" w:hAnsi="Arial" w:cs="Arial"/>
          <w:sz w:val="14"/>
          <w:szCs w:val="14"/>
        </w:rPr>
      </w:pPr>
      <w:r w:rsidRPr="009D76BF">
        <w:rPr>
          <w:rFonts w:ascii="Arial" w:hAnsi="Arial" w:cs="Arial"/>
          <w:color w:val="FF0000"/>
          <w:sz w:val="18"/>
          <w:szCs w:val="16"/>
          <w:vertAlign w:val="superscript"/>
        </w:rPr>
        <w:footnoteRef/>
      </w:r>
      <w:r w:rsidRPr="009D76BF">
        <w:rPr>
          <w:rFonts w:ascii="Arial" w:hAnsi="Arial" w:cs="Arial"/>
          <w:color w:val="FF0000"/>
          <w:sz w:val="14"/>
          <w:szCs w:val="14"/>
        </w:rPr>
        <w:t xml:space="preserve"> </w:t>
      </w:r>
      <w:r w:rsidRPr="009D76BF">
        <w:rPr>
          <w:rStyle w:val="Hipervnculo"/>
          <w:rFonts w:ascii="Arial" w:hAnsi="Arial" w:cs="Arial"/>
          <w:color w:val="FF0000"/>
          <w:sz w:val="14"/>
          <w:szCs w:val="14"/>
        </w:rPr>
        <w:t>https://www.gob.mx/sedatu/articulos/las-mujeres-avanzan-en-la-participacion-y-fortaleza-de-los-nucleos-agrarios?idiom=es</w:t>
      </w:r>
      <w:r w:rsidRPr="009D76BF" w:rsidDel="008C1851">
        <w:rPr>
          <w:rFonts w:ascii="Arial" w:hAnsi="Arial" w:cs="Arial"/>
          <w:color w:val="FF0000"/>
          <w:sz w:val="14"/>
          <w:szCs w:val="14"/>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62D" w:rsidRPr="00144857" w:rsidRDefault="0059662D" w:rsidP="00635EF1">
    <w:pPr>
      <w:pStyle w:val="Encabezado"/>
      <w:tabs>
        <w:tab w:val="left" w:pos="5192"/>
      </w:tabs>
      <w:jc w:val="center"/>
      <w:rPr>
        <w:rFonts w:ascii="Soberana Sans" w:hAnsi="Soberana Sans"/>
        <w:b/>
        <w:bCs/>
        <w:szCs w:val="30"/>
      </w:rPr>
    </w:pPr>
    <w:r w:rsidRPr="00144857">
      <w:rPr>
        <w:rFonts w:ascii="Soberana Sans" w:hAnsi="Soberana Sans"/>
        <w:b/>
        <w:bCs/>
        <w:szCs w:val="30"/>
      </w:rPr>
      <w:t xml:space="preserve">COMISIÓN NACIONAL FORESTAL </w:t>
    </w:r>
  </w:p>
  <w:p w:rsidR="0059662D" w:rsidRPr="00144857" w:rsidRDefault="0059662D" w:rsidP="00635EF1">
    <w:pPr>
      <w:pStyle w:val="Encabezado"/>
      <w:tabs>
        <w:tab w:val="left" w:pos="5192"/>
      </w:tabs>
      <w:jc w:val="center"/>
      <w:rPr>
        <w:rFonts w:ascii="Soberana Sans" w:hAnsi="Soberana Sans"/>
        <w:b/>
        <w:bCs/>
        <w:szCs w:val="30"/>
      </w:rPr>
    </w:pPr>
    <w:r w:rsidRPr="00144857">
      <w:rPr>
        <w:rFonts w:ascii="Soberana Sans" w:hAnsi="Soberana Sans"/>
        <w:b/>
        <w:bCs/>
        <w:szCs w:val="30"/>
      </w:rPr>
      <w:t xml:space="preserve">                      </w:t>
    </w:r>
    <w:r w:rsidRPr="00144857">
      <w:rPr>
        <w:rFonts w:ascii="Soberana Sans" w:hAnsi="Soberana Sans"/>
        <w:b/>
        <w:bCs/>
        <w:szCs w:val="30"/>
      </w:rPr>
      <w:tab/>
      <w:t xml:space="preserve">  PROYECTO DE REGLAS DE OPERACIÓN DEL PROGRAMA</w:t>
    </w:r>
    <w:r>
      <w:rPr>
        <w:rFonts w:ascii="Soberana Sans" w:hAnsi="Soberana Sans"/>
        <w:b/>
        <w:bCs/>
        <w:szCs w:val="30"/>
      </w:rPr>
      <w:t xml:space="preserve"> APOYOS PARA EL DESARROLLO FORESTAL SUSTENTABLE</w:t>
    </w:r>
    <w:r w:rsidRPr="00144857">
      <w:rPr>
        <w:rFonts w:ascii="Soberana Sans" w:hAnsi="Soberana Sans"/>
        <w:b/>
        <w:bCs/>
        <w:szCs w:val="30"/>
      </w:rPr>
      <w:t xml:space="preserve"> 201</w:t>
    </w:r>
    <w:r>
      <w:rPr>
        <w:rFonts w:ascii="Soberana Sans" w:hAnsi="Soberana Sans"/>
        <w:b/>
        <w:bCs/>
        <w:szCs w:val="30"/>
      </w:rPr>
      <w:t>9</w:t>
    </w:r>
  </w:p>
  <w:p w:rsidR="0059662D" w:rsidRDefault="0059662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25E46"/>
    <w:multiLevelType w:val="hybridMultilevel"/>
    <w:tmpl w:val="D4DA4A1E"/>
    <w:lvl w:ilvl="0" w:tplc="080A000D">
      <w:start w:val="1"/>
      <w:numFmt w:val="bullet"/>
      <w:lvlText w:val=""/>
      <w:lvlJc w:val="left"/>
      <w:pPr>
        <w:ind w:left="1008" w:hanging="360"/>
      </w:pPr>
      <w:rPr>
        <w:rFonts w:ascii="Wingdings" w:hAnsi="Wingdings"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1">
    <w:nsid w:val="07B72BAD"/>
    <w:multiLevelType w:val="hybridMultilevel"/>
    <w:tmpl w:val="B074080A"/>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
    <w:nsid w:val="0AA75EE4"/>
    <w:multiLevelType w:val="hybridMultilevel"/>
    <w:tmpl w:val="2BC20A16"/>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3">
    <w:nsid w:val="0B0A2790"/>
    <w:multiLevelType w:val="hybridMultilevel"/>
    <w:tmpl w:val="DCA2EF7C"/>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4">
    <w:nsid w:val="0B9B5B99"/>
    <w:multiLevelType w:val="hybridMultilevel"/>
    <w:tmpl w:val="007CEB82"/>
    <w:lvl w:ilvl="0" w:tplc="080A000D">
      <w:start w:val="1"/>
      <w:numFmt w:val="bullet"/>
      <w:lvlText w:val=""/>
      <w:lvlJc w:val="left"/>
      <w:pPr>
        <w:ind w:left="1008" w:hanging="360"/>
      </w:pPr>
      <w:rPr>
        <w:rFonts w:ascii="Wingdings" w:hAnsi="Wingdings" w:hint="default"/>
      </w:rPr>
    </w:lvl>
    <w:lvl w:ilvl="1" w:tplc="93D4B520">
      <w:numFmt w:val="bullet"/>
      <w:lvlText w:val=""/>
      <w:lvlJc w:val="left"/>
      <w:pPr>
        <w:ind w:left="2073" w:hanging="705"/>
      </w:pPr>
      <w:rPr>
        <w:rFonts w:ascii="Arial" w:eastAsia="Times New Roman" w:hAnsi="Arial" w:cs="Arial"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5">
    <w:nsid w:val="0C183536"/>
    <w:multiLevelType w:val="hybridMultilevel"/>
    <w:tmpl w:val="3A8466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0EB43262"/>
    <w:multiLevelType w:val="hybridMultilevel"/>
    <w:tmpl w:val="1A1AC29A"/>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7">
    <w:nsid w:val="1032134D"/>
    <w:multiLevelType w:val="hybridMultilevel"/>
    <w:tmpl w:val="69E2914C"/>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8">
    <w:nsid w:val="12F3282C"/>
    <w:multiLevelType w:val="hybridMultilevel"/>
    <w:tmpl w:val="C9FEACC8"/>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9">
    <w:nsid w:val="131A768F"/>
    <w:multiLevelType w:val="hybridMultilevel"/>
    <w:tmpl w:val="522CBABA"/>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10">
    <w:nsid w:val="13F43BD4"/>
    <w:multiLevelType w:val="hybridMultilevel"/>
    <w:tmpl w:val="E0B07D04"/>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11">
    <w:nsid w:val="16B2621C"/>
    <w:multiLevelType w:val="hybridMultilevel"/>
    <w:tmpl w:val="4D229DFC"/>
    <w:lvl w:ilvl="0" w:tplc="93245496">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12">
    <w:nsid w:val="1ACA5F89"/>
    <w:multiLevelType w:val="hybridMultilevel"/>
    <w:tmpl w:val="BD7E08DE"/>
    <w:lvl w:ilvl="0" w:tplc="080A000B">
      <w:start w:val="1"/>
      <w:numFmt w:val="bullet"/>
      <w:lvlText w:val=""/>
      <w:lvlJc w:val="left"/>
      <w:pPr>
        <w:ind w:left="1008" w:hanging="360"/>
      </w:pPr>
      <w:rPr>
        <w:rFonts w:ascii="Wingdings" w:hAnsi="Wingdings"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13">
    <w:nsid w:val="1B664E69"/>
    <w:multiLevelType w:val="hybridMultilevel"/>
    <w:tmpl w:val="D3DA1240"/>
    <w:lvl w:ilvl="0" w:tplc="080A000B">
      <w:start w:val="1"/>
      <w:numFmt w:val="bullet"/>
      <w:lvlText w:val=""/>
      <w:lvlJc w:val="left"/>
      <w:pPr>
        <w:ind w:left="1008" w:hanging="360"/>
      </w:pPr>
      <w:rPr>
        <w:rFonts w:ascii="Wingdings" w:hAnsi="Wingdings"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14">
    <w:nsid w:val="1C6F00FB"/>
    <w:multiLevelType w:val="hybridMultilevel"/>
    <w:tmpl w:val="A58A50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1E1719AD"/>
    <w:multiLevelType w:val="hybridMultilevel"/>
    <w:tmpl w:val="488ECA9E"/>
    <w:lvl w:ilvl="0" w:tplc="080A0001">
      <w:start w:val="1"/>
      <w:numFmt w:val="bullet"/>
      <w:lvlText w:val=""/>
      <w:lvlJc w:val="left"/>
      <w:pPr>
        <w:ind w:left="720" w:hanging="360"/>
      </w:pPr>
      <w:rPr>
        <w:rFonts w:ascii="Symbol" w:hAnsi="Symbol" w:hint="default"/>
      </w:rPr>
    </w:lvl>
    <w:lvl w:ilvl="1" w:tplc="B92A019E">
      <w:numFmt w:val="bullet"/>
      <w:lvlText w:val="•"/>
      <w:lvlJc w:val="left"/>
      <w:pPr>
        <w:ind w:left="1785" w:hanging="705"/>
      </w:pPr>
      <w:rPr>
        <w:rFonts w:ascii="Arial" w:eastAsia="Times New Roman" w:hAnsi="Arial"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1E50207E"/>
    <w:multiLevelType w:val="hybridMultilevel"/>
    <w:tmpl w:val="75829E38"/>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17">
    <w:nsid w:val="20F51A95"/>
    <w:multiLevelType w:val="hybridMultilevel"/>
    <w:tmpl w:val="11F2C37A"/>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18">
    <w:nsid w:val="20F803A6"/>
    <w:multiLevelType w:val="hybridMultilevel"/>
    <w:tmpl w:val="62F250A6"/>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19">
    <w:nsid w:val="21545E4D"/>
    <w:multiLevelType w:val="hybridMultilevel"/>
    <w:tmpl w:val="E3D62E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22955D55"/>
    <w:multiLevelType w:val="hybridMultilevel"/>
    <w:tmpl w:val="8EF4CD68"/>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21">
    <w:nsid w:val="28993928"/>
    <w:multiLevelType w:val="hybridMultilevel"/>
    <w:tmpl w:val="0166164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2A0B1585"/>
    <w:multiLevelType w:val="hybridMultilevel"/>
    <w:tmpl w:val="7CAC3732"/>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23">
    <w:nsid w:val="2C1D155B"/>
    <w:multiLevelType w:val="hybridMultilevel"/>
    <w:tmpl w:val="FA982D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2CC406DD"/>
    <w:multiLevelType w:val="hybridMultilevel"/>
    <w:tmpl w:val="D33E8D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2D8740C2"/>
    <w:multiLevelType w:val="hybridMultilevel"/>
    <w:tmpl w:val="4D725E80"/>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26">
    <w:nsid w:val="2D8C1C3F"/>
    <w:multiLevelType w:val="hybridMultilevel"/>
    <w:tmpl w:val="05841AC2"/>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27">
    <w:nsid w:val="2DA07BE3"/>
    <w:multiLevelType w:val="hybridMultilevel"/>
    <w:tmpl w:val="1E8C39E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nsid w:val="2E21514C"/>
    <w:multiLevelType w:val="hybridMultilevel"/>
    <w:tmpl w:val="53EAB28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9">
    <w:nsid w:val="309876A8"/>
    <w:multiLevelType w:val="hybridMultilevel"/>
    <w:tmpl w:val="9B98B066"/>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30">
    <w:nsid w:val="331D189F"/>
    <w:multiLevelType w:val="hybridMultilevel"/>
    <w:tmpl w:val="71BEFF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nsid w:val="350A7414"/>
    <w:multiLevelType w:val="hybridMultilevel"/>
    <w:tmpl w:val="E7427808"/>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32">
    <w:nsid w:val="36D65C0A"/>
    <w:multiLevelType w:val="hybridMultilevel"/>
    <w:tmpl w:val="605E50CC"/>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33">
    <w:nsid w:val="38486F96"/>
    <w:multiLevelType w:val="hybridMultilevel"/>
    <w:tmpl w:val="30F8204E"/>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34">
    <w:nsid w:val="3A447121"/>
    <w:multiLevelType w:val="hybridMultilevel"/>
    <w:tmpl w:val="7B86688A"/>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35">
    <w:nsid w:val="3BCE026C"/>
    <w:multiLevelType w:val="hybridMultilevel"/>
    <w:tmpl w:val="101EA0BE"/>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36">
    <w:nsid w:val="3DCC0099"/>
    <w:multiLevelType w:val="hybridMultilevel"/>
    <w:tmpl w:val="1CAEA6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nsid w:val="3F3104FB"/>
    <w:multiLevelType w:val="hybridMultilevel"/>
    <w:tmpl w:val="5DFAA45C"/>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38">
    <w:nsid w:val="3F9B58FB"/>
    <w:multiLevelType w:val="hybridMultilevel"/>
    <w:tmpl w:val="C2F6D90C"/>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39">
    <w:nsid w:val="4246265A"/>
    <w:multiLevelType w:val="hybridMultilevel"/>
    <w:tmpl w:val="0E620C94"/>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40">
    <w:nsid w:val="42730350"/>
    <w:multiLevelType w:val="hybridMultilevel"/>
    <w:tmpl w:val="80641CD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1">
    <w:nsid w:val="47BA633E"/>
    <w:multiLevelType w:val="hybridMultilevel"/>
    <w:tmpl w:val="33803C7A"/>
    <w:lvl w:ilvl="0" w:tplc="080A0001">
      <w:start w:val="1"/>
      <w:numFmt w:val="bullet"/>
      <w:lvlText w:val=""/>
      <w:lvlJc w:val="left"/>
      <w:pPr>
        <w:ind w:left="720" w:hanging="360"/>
      </w:pPr>
      <w:rPr>
        <w:rFonts w:ascii="Symbol" w:hAnsi="Symbol" w:hint="default"/>
      </w:rPr>
    </w:lvl>
    <w:lvl w:ilvl="1" w:tplc="080A0001">
      <w:start w:val="1"/>
      <w:numFmt w:val="bullet"/>
      <w:lvlText w:val=""/>
      <w:lvlJc w:val="left"/>
      <w:pPr>
        <w:ind w:left="1440" w:hanging="360"/>
      </w:pPr>
      <w:rPr>
        <w:rFonts w:ascii="Symbol" w:hAnsi="Symbo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nsid w:val="49074F36"/>
    <w:multiLevelType w:val="hybridMultilevel"/>
    <w:tmpl w:val="08282D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nsid w:val="4AB25C12"/>
    <w:multiLevelType w:val="hybridMultilevel"/>
    <w:tmpl w:val="EAB84714"/>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44">
    <w:nsid w:val="4CB455AF"/>
    <w:multiLevelType w:val="hybridMultilevel"/>
    <w:tmpl w:val="A98E5B46"/>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45">
    <w:nsid w:val="4EAB3011"/>
    <w:multiLevelType w:val="hybridMultilevel"/>
    <w:tmpl w:val="7EFC2B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nsid w:val="50DD040D"/>
    <w:multiLevelType w:val="hybridMultilevel"/>
    <w:tmpl w:val="0DBC475C"/>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47">
    <w:nsid w:val="520C53CA"/>
    <w:multiLevelType w:val="hybridMultilevel"/>
    <w:tmpl w:val="7E16B1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nsid w:val="52E302FD"/>
    <w:multiLevelType w:val="hybridMultilevel"/>
    <w:tmpl w:val="AADE93EA"/>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49">
    <w:nsid w:val="53123248"/>
    <w:multiLevelType w:val="hybridMultilevel"/>
    <w:tmpl w:val="778CB5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0">
    <w:nsid w:val="5324647A"/>
    <w:multiLevelType w:val="hybridMultilevel"/>
    <w:tmpl w:val="E4B4695A"/>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51">
    <w:nsid w:val="53F76FA5"/>
    <w:multiLevelType w:val="hybridMultilevel"/>
    <w:tmpl w:val="D590A7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2">
    <w:nsid w:val="54BE459C"/>
    <w:multiLevelType w:val="hybridMultilevel"/>
    <w:tmpl w:val="44D63242"/>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53">
    <w:nsid w:val="550B3C74"/>
    <w:multiLevelType w:val="hybridMultilevel"/>
    <w:tmpl w:val="DE2CD828"/>
    <w:lvl w:ilvl="0" w:tplc="080A000D">
      <w:start w:val="1"/>
      <w:numFmt w:val="bullet"/>
      <w:lvlText w:val=""/>
      <w:lvlJc w:val="left"/>
      <w:pPr>
        <w:ind w:left="1008" w:hanging="360"/>
      </w:pPr>
      <w:rPr>
        <w:rFonts w:ascii="Wingdings" w:hAnsi="Wingdings"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54">
    <w:nsid w:val="56135CFA"/>
    <w:multiLevelType w:val="hybridMultilevel"/>
    <w:tmpl w:val="504CE132"/>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55">
    <w:nsid w:val="577148F9"/>
    <w:multiLevelType w:val="hybridMultilevel"/>
    <w:tmpl w:val="66C86BD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6">
    <w:nsid w:val="58835B3F"/>
    <w:multiLevelType w:val="hybridMultilevel"/>
    <w:tmpl w:val="71183D2A"/>
    <w:lvl w:ilvl="0" w:tplc="080A0001">
      <w:start w:val="1"/>
      <w:numFmt w:val="bullet"/>
      <w:lvlText w:val=""/>
      <w:lvlJc w:val="left"/>
      <w:pPr>
        <w:ind w:left="720" w:hanging="360"/>
      </w:pPr>
      <w:rPr>
        <w:rFonts w:ascii="Symbol" w:hAnsi="Symbol" w:hint="default"/>
      </w:rPr>
    </w:lvl>
    <w:lvl w:ilvl="1" w:tplc="080A0001">
      <w:start w:val="1"/>
      <w:numFmt w:val="bullet"/>
      <w:lvlText w:val=""/>
      <w:lvlJc w:val="left"/>
      <w:pPr>
        <w:ind w:left="1440" w:hanging="360"/>
      </w:pPr>
      <w:rPr>
        <w:rFonts w:ascii="Symbol" w:hAnsi="Symbo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7">
    <w:nsid w:val="58ED35CD"/>
    <w:multiLevelType w:val="hybridMultilevel"/>
    <w:tmpl w:val="55D08D1E"/>
    <w:lvl w:ilvl="0" w:tplc="080A000D">
      <w:start w:val="1"/>
      <w:numFmt w:val="bullet"/>
      <w:lvlText w:val=""/>
      <w:lvlJc w:val="left"/>
      <w:pPr>
        <w:ind w:left="1008" w:hanging="360"/>
      </w:pPr>
      <w:rPr>
        <w:rFonts w:ascii="Wingdings" w:hAnsi="Wingdings"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58">
    <w:nsid w:val="5A12269F"/>
    <w:multiLevelType w:val="hybridMultilevel"/>
    <w:tmpl w:val="D64CA508"/>
    <w:lvl w:ilvl="0" w:tplc="93245496">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59">
    <w:nsid w:val="5DAC4C64"/>
    <w:multiLevelType w:val="hybridMultilevel"/>
    <w:tmpl w:val="A6441CF8"/>
    <w:lvl w:ilvl="0" w:tplc="080A000B">
      <w:start w:val="1"/>
      <w:numFmt w:val="bullet"/>
      <w:lvlText w:val=""/>
      <w:lvlJc w:val="left"/>
      <w:pPr>
        <w:ind w:left="1008" w:hanging="360"/>
      </w:pPr>
      <w:rPr>
        <w:rFonts w:ascii="Wingdings" w:hAnsi="Wingdings"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60">
    <w:nsid w:val="5E3D0498"/>
    <w:multiLevelType w:val="hybridMultilevel"/>
    <w:tmpl w:val="BF5CBC20"/>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61">
    <w:nsid w:val="5ECA3B2F"/>
    <w:multiLevelType w:val="hybridMultilevel"/>
    <w:tmpl w:val="798E98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2">
    <w:nsid w:val="5F674930"/>
    <w:multiLevelType w:val="hybridMultilevel"/>
    <w:tmpl w:val="03A2D00C"/>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63">
    <w:nsid w:val="60CE179E"/>
    <w:multiLevelType w:val="hybridMultilevel"/>
    <w:tmpl w:val="96E42E48"/>
    <w:lvl w:ilvl="0" w:tplc="080A000B">
      <w:start w:val="1"/>
      <w:numFmt w:val="bullet"/>
      <w:lvlText w:val=""/>
      <w:lvlJc w:val="left"/>
      <w:pPr>
        <w:ind w:left="1008" w:hanging="360"/>
      </w:pPr>
      <w:rPr>
        <w:rFonts w:ascii="Wingdings" w:hAnsi="Wingdings"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64">
    <w:nsid w:val="61FD6DCB"/>
    <w:multiLevelType w:val="hybridMultilevel"/>
    <w:tmpl w:val="C3E2410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5">
    <w:nsid w:val="66B74E23"/>
    <w:multiLevelType w:val="hybridMultilevel"/>
    <w:tmpl w:val="D36697F0"/>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66">
    <w:nsid w:val="6971524D"/>
    <w:multiLevelType w:val="hybridMultilevel"/>
    <w:tmpl w:val="4EAA23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7">
    <w:nsid w:val="6FF27511"/>
    <w:multiLevelType w:val="hybridMultilevel"/>
    <w:tmpl w:val="AB4E4C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8">
    <w:nsid w:val="715057DF"/>
    <w:multiLevelType w:val="hybridMultilevel"/>
    <w:tmpl w:val="B5FC3B0A"/>
    <w:lvl w:ilvl="0" w:tplc="080A000D">
      <w:start w:val="1"/>
      <w:numFmt w:val="bullet"/>
      <w:lvlText w:val=""/>
      <w:lvlJc w:val="left"/>
      <w:pPr>
        <w:ind w:left="1008" w:hanging="360"/>
      </w:pPr>
      <w:rPr>
        <w:rFonts w:ascii="Wingdings" w:hAnsi="Wingdings"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69">
    <w:nsid w:val="71EB1C58"/>
    <w:multiLevelType w:val="hybridMultilevel"/>
    <w:tmpl w:val="FE0E2650"/>
    <w:lvl w:ilvl="0" w:tplc="080A0001">
      <w:start w:val="1"/>
      <w:numFmt w:val="bullet"/>
      <w:lvlText w:val=""/>
      <w:lvlJc w:val="left"/>
      <w:pPr>
        <w:ind w:left="720" w:hanging="360"/>
      </w:pPr>
      <w:rPr>
        <w:rFonts w:ascii="Symbol" w:hAnsi="Symbol" w:hint="default"/>
      </w:rPr>
    </w:lvl>
    <w:lvl w:ilvl="1" w:tplc="080A0001">
      <w:start w:val="1"/>
      <w:numFmt w:val="bullet"/>
      <w:lvlText w:val=""/>
      <w:lvlJc w:val="left"/>
      <w:pPr>
        <w:ind w:left="1440" w:hanging="360"/>
      </w:pPr>
      <w:rPr>
        <w:rFonts w:ascii="Symbol" w:hAnsi="Symbo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0">
    <w:nsid w:val="73FF4798"/>
    <w:multiLevelType w:val="hybridMultilevel"/>
    <w:tmpl w:val="BE5EA7D6"/>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71">
    <w:nsid w:val="74B9217C"/>
    <w:multiLevelType w:val="hybridMultilevel"/>
    <w:tmpl w:val="9D1A6414"/>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72">
    <w:nsid w:val="750D404E"/>
    <w:multiLevelType w:val="hybridMultilevel"/>
    <w:tmpl w:val="57CE1590"/>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73">
    <w:nsid w:val="76E86BA2"/>
    <w:multiLevelType w:val="hybridMultilevel"/>
    <w:tmpl w:val="D714CAEC"/>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74">
    <w:nsid w:val="77775088"/>
    <w:multiLevelType w:val="hybridMultilevel"/>
    <w:tmpl w:val="814824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5">
    <w:nsid w:val="778D2C27"/>
    <w:multiLevelType w:val="hybridMultilevel"/>
    <w:tmpl w:val="16BA4758"/>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76">
    <w:nsid w:val="78EA06B2"/>
    <w:multiLevelType w:val="hybridMultilevel"/>
    <w:tmpl w:val="F188B232"/>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77">
    <w:nsid w:val="7A5306D1"/>
    <w:multiLevelType w:val="hybridMultilevel"/>
    <w:tmpl w:val="3FE0F6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8">
    <w:nsid w:val="7CA0667C"/>
    <w:multiLevelType w:val="hybridMultilevel"/>
    <w:tmpl w:val="FF888C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9">
    <w:nsid w:val="7CA766B8"/>
    <w:multiLevelType w:val="hybridMultilevel"/>
    <w:tmpl w:val="CCA2E432"/>
    <w:lvl w:ilvl="0" w:tplc="080A000D">
      <w:start w:val="1"/>
      <w:numFmt w:val="bullet"/>
      <w:lvlText w:val=""/>
      <w:lvlJc w:val="left"/>
      <w:pPr>
        <w:ind w:left="1008" w:hanging="360"/>
      </w:pPr>
      <w:rPr>
        <w:rFonts w:ascii="Wingdings" w:hAnsi="Wingdings"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80">
    <w:nsid w:val="7D416987"/>
    <w:multiLevelType w:val="hybridMultilevel"/>
    <w:tmpl w:val="3F146092"/>
    <w:lvl w:ilvl="0" w:tplc="080A000D">
      <w:start w:val="1"/>
      <w:numFmt w:val="bullet"/>
      <w:lvlText w:val=""/>
      <w:lvlJc w:val="left"/>
      <w:pPr>
        <w:ind w:left="1008" w:hanging="360"/>
      </w:pPr>
      <w:rPr>
        <w:rFonts w:ascii="Wingdings" w:hAnsi="Wingdings"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81">
    <w:nsid w:val="7DD1027A"/>
    <w:multiLevelType w:val="hybridMultilevel"/>
    <w:tmpl w:val="5C800F22"/>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82">
    <w:nsid w:val="7E8D4D60"/>
    <w:multiLevelType w:val="hybridMultilevel"/>
    <w:tmpl w:val="49C0ABCC"/>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abstractNum w:abstractNumId="83">
    <w:nsid w:val="7ED627DE"/>
    <w:multiLevelType w:val="hybridMultilevel"/>
    <w:tmpl w:val="AA0E8170"/>
    <w:lvl w:ilvl="0" w:tplc="080A0001">
      <w:start w:val="1"/>
      <w:numFmt w:val="bullet"/>
      <w:lvlText w:val=""/>
      <w:lvlJc w:val="left"/>
      <w:pPr>
        <w:ind w:left="1008" w:hanging="360"/>
      </w:pPr>
      <w:rPr>
        <w:rFonts w:ascii="Symbol" w:hAnsi="Symbol" w:hint="default"/>
      </w:rPr>
    </w:lvl>
    <w:lvl w:ilvl="1" w:tplc="080A0003" w:tentative="1">
      <w:start w:val="1"/>
      <w:numFmt w:val="bullet"/>
      <w:lvlText w:val="o"/>
      <w:lvlJc w:val="left"/>
      <w:pPr>
        <w:ind w:left="1728" w:hanging="360"/>
      </w:pPr>
      <w:rPr>
        <w:rFonts w:ascii="Courier New" w:hAnsi="Courier New" w:cs="Courier New" w:hint="default"/>
      </w:rPr>
    </w:lvl>
    <w:lvl w:ilvl="2" w:tplc="080A0005" w:tentative="1">
      <w:start w:val="1"/>
      <w:numFmt w:val="bullet"/>
      <w:lvlText w:val=""/>
      <w:lvlJc w:val="left"/>
      <w:pPr>
        <w:ind w:left="2448" w:hanging="360"/>
      </w:pPr>
      <w:rPr>
        <w:rFonts w:ascii="Wingdings" w:hAnsi="Wingdings" w:hint="default"/>
      </w:rPr>
    </w:lvl>
    <w:lvl w:ilvl="3" w:tplc="080A0001" w:tentative="1">
      <w:start w:val="1"/>
      <w:numFmt w:val="bullet"/>
      <w:lvlText w:val=""/>
      <w:lvlJc w:val="left"/>
      <w:pPr>
        <w:ind w:left="3168" w:hanging="360"/>
      </w:pPr>
      <w:rPr>
        <w:rFonts w:ascii="Symbol" w:hAnsi="Symbol" w:hint="default"/>
      </w:rPr>
    </w:lvl>
    <w:lvl w:ilvl="4" w:tplc="080A0003" w:tentative="1">
      <w:start w:val="1"/>
      <w:numFmt w:val="bullet"/>
      <w:lvlText w:val="o"/>
      <w:lvlJc w:val="left"/>
      <w:pPr>
        <w:ind w:left="3888" w:hanging="360"/>
      </w:pPr>
      <w:rPr>
        <w:rFonts w:ascii="Courier New" w:hAnsi="Courier New" w:cs="Courier New" w:hint="default"/>
      </w:rPr>
    </w:lvl>
    <w:lvl w:ilvl="5" w:tplc="080A0005" w:tentative="1">
      <w:start w:val="1"/>
      <w:numFmt w:val="bullet"/>
      <w:lvlText w:val=""/>
      <w:lvlJc w:val="left"/>
      <w:pPr>
        <w:ind w:left="4608" w:hanging="360"/>
      </w:pPr>
      <w:rPr>
        <w:rFonts w:ascii="Wingdings" w:hAnsi="Wingdings" w:hint="default"/>
      </w:rPr>
    </w:lvl>
    <w:lvl w:ilvl="6" w:tplc="080A0001" w:tentative="1">
      <w:start w:val="1"/>
      <w:numFmt w:val="bullet"/>
      <w:lvlText w:val=""/>
      <w:lvlJc w:val="left"/>
      <w:pPr>
        <w:ind w:left="5328" w:hanging="360"/>
      </w:pPr>
      <w:rPr>
        <w:rFonts w:ascii="Symbol" w:hAnsi="Symbol" w:hint="default"/>
      </w:rPr>
    </w:lvl>
    <w:lvl w:ilvl="7" w:tplc="080A0003" w:tentative="1">
      <w:start w:val="1"/>
      <w:numFmt w:val="bullet"/>
      <w:lvlText w:val="o"/>
      <w:lvlJc w:val="left"/>
      <w:pPr>
        <w:ind w:left="6048" w:hanging="360"/>
      </w:pPr>
      <w:rPr>
        <w:rFonts w:ascii="Courier New" w:hAnsi="Courier New" w:cs="Courier New" w:hint="default"/>
      </w:rPr>
    </w:lvl>
    <w:lvl w:ilvl="8" w:tplc="080A0005" w:tentative="1">
      <w:start w:val="1"/>
      <w:numFmt w:val="bullet"/>
      <w:lvlText w:val=""/>
      <w:lvlJc w:val="left"/>
      <w:pPr>
        <w:ind w:left="6768" w:hanging="360"/>
      </w:pPr>
      <w:rPr>
        <w:rFonts w:ascii="Wingdings" w:hAnsi="Wingdings" w:hint="default"/>
      </w:rPr>
    </w:lvl>
  </w:abstractNum>
  <w:num w:numId="1">
    <w:abstractNumId w:val="57"/>
  </w:num>
  <w:num w:numId="2">
    <w:abstractNumId w:val="79"/>
  </w:num>
  <w:num w:numId="3">
    <w:abstractNumId w:val="80"/>
  </w:num>
  <w:num w:numId="4">
    <w:abstractNumId w:val="0"/>
  </w:num>
  <w:num w:numId="5">
    <w:abstractNumId w:val="4"/>
  </w:num>
  <w:num w:numId="6">
    <w:abstractNumId w:val="53"/>
  </w:num>
  <w:num w:numId="7">
    <w:abstractNumId w:val="41"/>
  </w:num>
  <w:num w:numId="8">
    <w:abstractNumId w:val="14"/>
  </w:num>
  <w:num w:numId="9">
    <w:abstractNumId w:val="61"/>
  </w:num>
  <w:num w:numId="10">
    <w:abstractNumId w:val="55"/>
  </w:num>
  <w:num w:numId="11">
    <w:abstractNumId w:val="19"/>
  </w:num>
  <w:num w:numId="12">
    <w:abstractNumId w:val="74"/>
  </w:num>
  <w:num w:numId="13">
    <w:abstractNumId w:val="77"/>
  </w:num>
  <w:num w:numId="14">
    <w:abstractNumId w:val="27"/>
  </w:num>
  <w:num w:numId="15">
    <w:abstractNumId w:val="36"/>
  </w:num>
  <w:num w:numId="16">
    <w:abstractNumId w:val="51"/>
  </w:num>
  <w:num w:numId="17">
    <w:abstractNumId w:val="47"/>
  </w:num>
  <w:num w:numId="18">
    <w:abstractNumId w:val="49"/>
  </w:num>
  <w:num w:numId="19">
    <w:abstractNumId w:val="23"/>
  </w:num>
  <w:num w:numId="20">
    <w:abstractNumId w:val="66"/>
  </w:num>
  <w:num w:numId="21">
    <w:abstractNumId w:val="21"/>
  </w:num>
  <w:num w:numId="22">
    <w:abstractNumId w:val="64"/>
  </w:num>
  <w:num w:numId="23">
    <w:abstractNumId w:val="58"/>
  </w:num>
  <w:num w:numId="24">
    <w:abstractNumId w:val="11"/>
  </w:num>
  <w:num w:numId="25">
    <w:abstractNumId w:val="82"/>
  </w:num>
  <w:num w:numId="26">
    <w:abstractNumId w:val="35"/>
  </w:num>
  <w:num w:numId="27">
    <w:abstractNumId w:val="83"/>
  </w:num>
  <w:num w:numId="28">
    <w:abstractNumId w:val="13"/>
  </w:num>
  <w:num w:numId="29">
    <w:abstractNumId w:val="26"/>
  </w:num>
  <w:num w:numId="30">
    <w:abstractNumId w:val="75"/>
  </w:num>
  <w:num w:numId="31">
    <w:abstractNumId w:val="54"/>
  </w:num>
  <w:num w:numId="32">
    <w:abstractNumId w:val="50"/>
  </w:num>
  <w:num w:numId="33">
    <w:abstractNumId w:val="10"/>
  </w:num>
  <w:num w:numId="34">
    <w:abstractNumId w:val="12"/>
  </w:num>
  <w:num w:numId="35">
    <w:abstractNumId w:val="63"/>
  </w:num>
  <w:num w:numId="36">
    <w:abstractNumId w:val="59"/>
  </w:num>
  <w:num w:numId="37">
    <w:abstractNumId w:val="68"/>
  </w:num>
  <w:num w:numId="38">
    <w:abstractNumId w:val="62"/>
  </w:num>
  <w:num w:numId="39">
    <w:abstractNumId w:val="45"/>
  </w:num>
  <w:num w:numId="40">
    <w:abstractNumId w:val="24"/>
  </w:num>
  <w:num w:numId="41">
    <w:abstractNumId w:val="30"/>
  </w:num>
  <w:num w:numId="42">
    <w:abstractNumId w:val="5"/>
  </w:num>
  <w:num w:numId="43">
    <w:abstractNumId w:val="42"/>
  </w:num>
  <w:num w:numId="44">
    <w:abstractNumId w:val="78"/>
  </w:num>
  <w:num w:numId="45">
    <w:abstractNumId w:val="15"/>
  </w:num>
  <w:num w:numId="46">
    <w:abstractNumId w:val="67"/>
  </w:num>
  <w:num w:numId="47">
    <w:abstractNumId w:val="69"/>
  </w:num>
  <w:num w:numId="48">
    <w:abstractNumId w:val="56"/>
  </w:num>
  <w:num w:numId="49">
    <w:abstractNumId w:val="52"/>
  </w:num>
  <w:num w:numId="50">
    <w:abstractNumId w:val="76"/>
  </w:num>
  <w:num w:numId="51">
    <w:abstractNumId w:val="38"/>
  </w:num>
  <w:num w:numId="52">
    <w:abstractNumId w:val="33"/>
  </w:num>
  <w:num w:numId="53">
    <w:abstractNumId w:val="2"/>
  </w:num>
  <w:num w:numId="54">
    <w:abstractNumId w:val="71"/>
  </w:num>
  <w:num w:numId="55">
    <w:abstractNumId w:val="44"/>
  </w:num>
  <w:num w:numId="56">
    <w:abstractNumId w:val="70"/>
  </w:num>
  <w:num w:numId="57">
    <w:abstractNumId w:val="60"/>
  </w:num>
  <w:num w:numId="58">
    <w:abstractNumId w:val="31"/>
  </w:num>
  <w:num w:numId="59">
    <w:abstractNumId w:val="7"/>
  </w:num>
  <w:num w:numId="60">
    <w:abstractNumId w:val="81"/>
  </w:num>
  <w:num w:numId="61">
    <w:abstractNumId w:val="16"/>
  </w:num>
  <w:num w:numId="62">
    <w:abstractNumId w:val="72"/>
  </w:num>
  <w:num w:numId="63">
    <w:abstractNumId w:val="43"/>
  </w:num>
  <w:num w:numId="64">
    <w:abstractNumId w:val="18"/>
  </w:num>
  <w:num w:numId="65">
    <w:abstractNumId w:val="6"/>
  </w:num>
  <w:num w:numId="66">
    <w:abstractNumId w:val="29"/>
  </w:num>
  <w:num w:numId="67">
    <w:abstractNumId w:val="34"/>
  </w:num>
  <w:num w:numId="68">
    <w:abstractNumId w:val="48"/>
  </w:num>
  <w:num w:numId="69">
    <w:abstractNumId w:val="20"/>
  </w:num>
  <w:num w:numId="70">
    <w:abstractNumId w:val="73"/>
  </w:num>
  <w:num w:numId="71">
    <w:abstractNumId w:val="25"/>
  </w:num>
  <w:num w:numId="72">
    <w:abstractNumId w:val="3"/>
  </w:num>
  <w:num w:numId="73">
    <w:abstractNumId w:val="17"/>
  </w:num>
  <w:num w:numId="74">
    <w:abstractNumId w:val="37"/>
  </w:num>
  <w:num w:numId="75">
    <w:abstractNumId w:val="65"/>
  </w:num>
  <w:num w:numId="76">
    <w:abstractNumId w:val="22"/>
  </w:num>
  <w:num w:numId="77">
    <w:abstractNumId w:val="32"/>
  </w:num>
  <w:num w:numId="78">
    <w:abstractNumId w:val="39"/>
  </w:num>
  <w:num w:numId="79">
    <w:abstractNumId w:val="8"/>
  </w:num>
  <w:num w:numId="80">
    <w:abstractNumId w:val="9"/>
  </w:num>
  <w:num w:numId="81">
    <w:abstractNumId w:val="46"/>
  </w:num>
  <w:num w:numId="82">
    <w:abstractNumId w:val="28"/>
  </w:num>
  <w:num w:numId="8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0"/>
  </w:num>
  <w:num w:numId="8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A59"/>
    <w:rsid w:val="00004DAD"/>
    <w:rsid w:val="0000629A"/>
    <w:rsid w:val="00012715"/>
    <w:rsid w:val="00012CE1"/>
    <w:rsid w:val="00015CBF"/>
    <w:rsid w:val="00020210"/>
    <w:rsid w:val="00021829"/>
    <w:rsid w:val="0003254F"/>
    <w:rsid w:val="00034F56"/>
    <w:rsid w:val="00035BA5"/>
    <w:rsid w:val="00037033"/>
    <w:rsid w:val="0004126E"/>
    <w:rsid w:val="00051DB0"/>
    <w:rsid w:val="00052E89"/>
    <w:rsid w:val="00054ED7"/>
    <w:rsid w:val="0005687E"/>
    <w:rsid w:val="0005730F"/>
    <w:rsid w:val="0006305A"/>
    <w:rsid w:val="0006524A"/>
    <w:rsid w:val="00065541"/>
    <w:rsid w:val="00067086"/>
    <w:rsid w:val="0007093A"/>
    <w:rsid w:val="000711B6"/>
    <w:rsid w:val="000723D4"/>
    <w:rsid w:val="00074E32"/>
    <w:rsid w:val="00075DC2"/>
    <w:rsid w:val="00077A90"/>
    <w:rsid w:val="00081BA2"/>
    <w:rsid w:val="00084110"/>
    <w:rsid w:val="0008499A"/>
    <w:rsid w:val="00086AD8"/>
    <w:rsid w:val="0009544C"/>
    <w:rsid w:val="000A05AA"/>
    <w:rsid w:val="000A0DC7"/>
    <w:rsid w:val="000A0E09"/>
    <w:rsid w:val="000A21E4"/>
    <w:rsid w:val="000A58EC"/>
    <w:rsid w:val="000B06CF"/>
    <w:rsid w:val="000B34AF"/>
    <w:rsid w:val="000B42EC"/>
    <w:rsid w:val="000B4790"/>
    <w:rsid w:val="000B4F42"/>
    <w:rsid w:val="000B66EE"/>
    <w:rsid w:val="000C0AB3"/>
    <w:rsid w:val="000C2FE2"/>
    <w:rsid w:val="000C3759"/>
    <w:rsid w:val="000C3931"/>
    <w:rsid w:val="000D1FCB"/>
    <w:rsid w:val="000D311A"/>
    <w:rsid w:val="000D38A8"/>
    <w:rsid w:val="000D4A7D"/>
    <w:rsid w:val="000E086D"/>
    <w:rsid w:val="000E3FF8"/>
    <w:rsid w:val="000F11E6"/>
    <w:rsid w:val="000F1592"/>
    <w:rsid w:val="000F7EC1"/>
    <w:rsid w:val="001028C9"/>
    <w:rsid w:val="00102AAF"/>
    <w:rsid w:val="001032D4"/>
    <w:rsid w:val="001046A7"/>
    <w:rsid w:val="00104BA3"/>
    <w:rsid w:val="00111645"/>
    <w:rsid w:val="00112582"/>
    <w:rsid w:val="00112FB2"/>
    <w:rsid w:val="00115CAC"/>
    <w:rsid w:val="00115E37"/>
    <w:rsid w:val="00116DF8"/>
    <w:rsid w:val="00117350"/>
    <w:rsid w:val="0012017E"/>
    <w:rsid w:val="00120B0E"/>
    <w:rsid w:val="001217BE"/>
    <w:rsid w:val="001219C3"/>
    <w:rsid w:val="00136409"/>
    <w:rsid w:val="001376AE"/>
    <w:rsid w:val="00140F5E"/>
    <w:rsid w:val="0014103F"/>
    <w:rsid w:val="001419C2"/>
    <w:rsid w:val="001433FB"/>
    <w:rsid w:val="0015241B"/>
    <w:rsid w:val="00153D17"/>
    <w:rsid w:val="00154F6E"/>
    <w:rsid w:val="001550AF"/>
    <w:rsid w:val="001551E2"/>
    <w:rsid w:val="001556BC"/>
    <w:rsid w:val="00156360"/>
    <w:rsid w:val="00157050"/>
    <w:rsid w:val="0016023E"/>
    <w:rsid w:val="00160FE6"/>
    <w:rsid w:val="0016145E"/>
    <w:rsid w:val="0016598E"/>
    <w:rsid w:val="001700A6"/>
    <w:rsid w:val="00170D81"/>
    <w:rsid w:val="00172C66"/>
    <w:rsid w:val="001741AE"/>
    <w:rsid w:val="001742F0"/>
    <w:rsid w:val="00180B85"/>
    <w:rsid w:val="00181882"/>
    <w:rsid w:val="001838D9"/>
    <w:rsid w:val="001839BF"/>
    <w:rsid w:val="001908FB"/>
    <w:rsid w:val="0019552B"/>
    <w:rsid w:val="00195977"/>
    <w:rsid w:val="001A4D11"/>
    <w:rsid w:val="001B25FD"/>
    <w:rsid w:val="001B26A7"/>
    <w:rsid w:val="001B2F2D"/>
    <w:rsid w:val="001B4891"/>
    <w:rsid w:val="001B60EA"/>
    <w:rsid w:val="001B7F59"/>
    <w:rsid w:val="001C0596"/>
    <w:rsid w:val="001C083B"/>
    <w:rsid w:val="001C1369"/>
    <w:rsid w:val="001C21EE"/>
    <w:rsid w:val="001C3268"/>
    <w:rsid w:val="001C5EF5"/>
    <w:rsid w:val="001D1EA5"/>
    <w:rsid w:val="001D290C"/>
    <w:rsid w:val="001D2C1C"/>
    <w:rsid w:val="001D3C62"/>
    <w:rsid w:val="001D4039"/>
    <w:rsid w:val="001D4703"/>
    <w:rsid w:val="001D7F80"/>
    <w:rsid w:val="001E068A"/>
    <w:rsid w:val="001E1728"/>
    <w:rsid w:val="001E3D7C"/>
    <w:rsid w:val="001E4089"/>
    <w:rsid w:val="001E5CEF"/>
    <w:rsid w:val="001E6072"/>
    <w:rsid w:val="001E6876"/>
    <w:rsid w:val="001F03AC"/>
    <w:rsid w:val="001F1369"/>
    <w:rsid w:val="001F376E"/>
    <w:rsid w:val="001F396A"/>
    <w:rsid w:val="001F7212"/>
    <w:rsid w:val="00202F01"/>
    <w:rsid w:val="00203357"/>
    <w:rsid w:val="00205768"/>
    <w:rsid w:val="00206BF1"/>
    <w:rsid w:val="00207204"/>
    <w:rsid w:val="00210E9E"/>
    <w:rsid w:val="002111D8"/>
    <w:rsid w:val="00211F01"/>
    <w:rsid w:val="00212C30"/>
    <w:rsid w:val="00221263"/>
    <w:rsid w:val="00222A84"/>
    <w:rsid w:val="002243FE"/>
    <w:rsid w:val="00232BF5"/>
    <w:rsid w:val="0023316A"/>
    <w:rsid w:val="002346C8"/>
    <w:rsid w:val="00234ADD"/>
    <w:rsid w:val="00235872"/>
    <w:rsid w:val="00237BAA"/>
    <w:rsid w:val="00241AE0"/>
    <w:rsid w:val="00243DCA"/>
    <w:rsid w:val="0025287C"/>
    <w:rsid w:val="0025321C"/>
    <w:rsid w:val="00264F82"/>
    <w:rsid w:val="002650AA"/>
    <w:rsid w:val="00265565"/>
    <w:rsid w:val="00267EF5"/>
    <w:rsid w:val="00272073"/>
    <w:rsid w:val="00275991"/>
    <w:rsid w:val="0028017A"/>
    <w:rsid w:val="002804A8"/>
    <w:rsid w:val="00283063"/>
    <w:rsid w:val="00283180"/>
    <w:rsid w:val="00283C26"/>
    <w:rsid w:val="0028679F"/>
    <w:rsid w:val="00293548"/>
    <w:rsid w:val="00293651"/>
    <w:rsid w:val="0029760C"/>
    <w:rsid w:val="002B0B20"/>
    <w:rsid w:val="002B1522"/>
    <w:rsid w:val="002B31AD"/>
    <w:rsid w:val="002C6C19"/>
    <w:rsid w:val="002D0CDC"/>
    <w:rsid w:val="002D2BEF"/>
    <w:rsid w:val="002D2EF9"/>
    <w:rsid w:val="002D2FA2"/>
    <w:rsid w:val="002D3A06"/>
    <w:rsid w:val="002D61DF"/>
    <w:rsid w:val="002D7309"/>
    <w:rsid w:val="002E2207"/>
    <w:rsid w:val="002E79F6"/>
    <w:rsid w:val="002F2365"/>
    <w:rsid w:val="002F2668"/>
    <w:rsid w:val="002F33F0"/>
    <w:rsid w:val="002F486B"/>
    <w:rsid w:val="002F5951"/>
    <w:rsid w:val="002F7982"/>
    <w:rsid w:val="00300D82"/>
    <w:rsid w:val="00303E1A"/>
    <w:rsid w:val="0030446E"/>
    <w:rsid w:val="003066AB"/>
    <w:rsid w:val="00306A19"/>
    <w:rsid w:val="0031286E"/>
    <w:rsid w:val="0032143D"/>
    <w:rsid w:val="003274C9"/>
    <w:rsid w:val="0033134C"/>
    <w:rsid w:val="00333AAB"/>
    <w:rsid w:val="003346A3"/>
    <w:rsid w:val="003366DF"/>
    <w:rsid w:val="00337E21"/>
    <w:rsid w:val="00337FEA"/>
    <w:rsid w:val="00343A7E"/>
    <w:rsid w:val="00345CC3"/>
    <w:rsid w:val="003461A0"/>
    <w:rsid w:val="003516C5"/>
    <w:rsid w:val="003532BC"/>
    <w:rsid w:val="0035331A"/>
    <w:rsid w:val="00356DE1"/>
    <w:rsid w:val="0036081E"/>
    <w:rsid w:val="00361894"/>
    <w:rsid w:val="00362844"/>
    <w:rsid w:val="00364095"/>
    <w:rsid w:val="0036620B"/>
    <w:rsid w:val="003662E5"/>
    <w:rsid w:val="00366BD4"/>
    <w:rsid w:val="00371E4E"/>
    <w:rsid w:val="00374C23"/>
    <w:rsid w:val="00376B23"/>
    <w:rsid w:val="003807D2"/>
    <w:rsid w:val="00380A4D"/>
    <w:rsid w:val="00381097"/>
    <w:rsid w:val="003837EB"/>
    <w:rsid w:val="003861C9"/>
    <w:rsid w:val="00390FF6"/>
    <w:rsid w:val="003941E9"/>
    <w:rsid w:val="003B1601"/>
    <w:rsid w:val="003B1971"/>
    <w:rsid w:val="003B7315"/>
    <w:rsid w:val="003C1963"/>
    <w:rsid w:val="003C1EB1"/>
    <w:rsid w:val="003C2F74"/>
    <w:rsid w:val="003C3463"/>
    <w:rsid w:val="003C392B"/>
    <w:rsid w:val="003C3B51"/>
    <w:rsid w:val="003C4BC9"/>
    <w:rsid w:val="003D118F"/>
    <w:rsid w:val="003D2CF3"/>
    <w:rsid w:val="003D5244"/>
    <w:rsid w:val="003D6DEB"/>
    <w:rsid w:val="003D7A2A"/>
    <w:rsid w:val="003E028E"/>
    <w:rsid w:val="003E2396"/>
    <w:rsid w:val="003F331F"/>
    <w:rsid w:val="003F6E2E"/>
    <w:rsid w:val="00404BD0"/>
    <w:rsid w:val="004064BB"/>
    <w:rsid w:val="00406829"/>
    <w:rsid w:val="0040728C"/>
    <w:rsid w:val="00411171"/>
    <w:rsid w:val="0041480A"/>
    <w:rsid w:val="00422A26"/>
    <w:rsid w:val="0042653E"/>
    <w:rsid w:val="0042687F"/>
    <w:rsid w:val="00426ABB"/>
    <w:rsid w:val="00427F31"/>
    <w:rsid w:val="00435A15"/>
    <w:rsid w:val="004362C3"/>
    <w:rsid w:val="004370C8"/>
    <w:rsid w:val="00437F50"/>
    <w:rsid w:val="00442C39"/>
    <w:rsid w:val="004461B7"/>
    <w:rsid w:val="004519E5"/>
    <w:rsid w:val="00452CEE"/>
    <w:rsid w:val="00454C5B"/>
    <w:rsid w:val="004578F6"/>
    <w:rsid w:val="004621D0"/>
    <w:rsid w:val="00462627"/>
    <w:rsid w:val="0046375F"/>
    <w:rsid w:val="004664C1"/>
    <w:rsid w:val="00477143"/>
    <w:rsid w:val="00477687"/>
    <w:rsid w:val="00480B3B"/>
    <w:rsid w:val="00481419"/>
    <w:rsid w:val="0048296B"/>
    <w:rsid w:val="00482F36"/>
    <w:rsid w:val="00486D4C"/>
    <w:rsid w:val="00487581"/>
    <w:rsid w:val="004939B8"/>
    <w:rsid w:val="0049440D"/>
    <w:rsid w:val="004947D2"/>
    <w:rsid w:val="0049651C"/>
    <w:rsid w:val="00496B5A"/>
    <w:rsid w:val="004A1039"/>
    <w:rsid w:val="004A1C08"/>
    <w:rsid w:val="004A265E"/>
    <w:rsid w:val="004A2DE6"/>
    <w:rsid w:val="004A4FA0"/>
    <w:rsid w:val="004A6A59"/>
    <w:rsid w:val="004A7E55"/>
    <w:rsid w:val="004B0D89"/>
    <w:rsid w:val="004B1236"/>
    <w:rsid w:val="004B1DA4"/>
    <w:rsid w:val="004C0868"/>
    <w:rsid w:val="004C1898"/>
    <w:rsid w:val="004C2897"/>
    <w:rsid w:val="004C3080"/>
    <w:rsid w:val="004C57CA"/>
    <w:rsid w:val="004D0B84"/>
    <w:rsid w:val="004D2551"/>
    <w:rsid w:val="004D5A23"/>
    <w:rsid w:val="004D64B0"/>
    <w:rsid w:val="004D6A25"/>
    <w:rsid w:val="004D6E2C"/>
    <w:rsid w:val="004D6F2D"/>
    <w:rsid w:val="004D7CF6"/>
    <w:rsid w:val="004E0644"/>
    <w:rsid w:val="004E06C0"/>
    <w:rsid w:val="004E42DC"/>
    <w:rsid w:val="004F0B7C"/>
    <w:rsid w:val="004F0E9D"/>
    <w:rsid w:val="004F718A"/>
    <w:rsid w:val="0050046B"/>
    <w:rsid w:val="00504A7E"/>
    <w:rsid w:val="00505C3B"/>
    <w:rsid w:val="005137F9"/>
    <w:rsid w:val="0051383F"/>
    <w:rsid w:val="005301B6"/>
    <w:rsid w:val="00532281"/>
    <w:rsid w:val="0053336B"/>
    <w:rsid w:val="00533769"/>
    <w:rsid w:val="00533788"/>
    <w:rsid w:val="00533A48"/>
    <w:rsid w:val="00537129"/>
    <w:rsid w:val="00537959"/>
    <w:rsid w:val="005405B4"/>
    <w:rsid w:val="00542EE2"/>
    <w:rsid w:val="005525F7"/>
    <w:rsid w:val="005536F6"/>
    <w:rsid w:val="00555028"/>
    <w:rsid w:val="005578C7"/>
    <w:rsid w:val="00561DDA"/>
    <w:rsid w:val="00562718"/>
    <w:rsid w:val="00562E72"/>
    <w:rsid w:val="0056373D"/>
    <w:rsid w:val="00581450"/>
    <w:rsid w:val="00595312"/>
    <w:rsid w:val="00596257"/>
    <w:rsid w:val="0059662D"/>
    <w:rsid w:val="005A125B"/>
    <w:rsid w:val="005A1741"/>
    <w:rsid w:val="005A29EA"/>
    <w:rsid w:val="005A4682"/>
    <w:rsid w:val="005A7211"/>
    <w:rsid w:val="005B2CF9"/>
    <w:rsid w:val="005B7D42"/>
    <w:rsid w:val="005C01D1"/>
    <w:rsid w:val="005C42A6"/>
    <w:rsid w:val="005C683B"/>
    <w:rsid w:val="005C6D1C"/>
    <w:rsid w:val="005D3709"/>
    <w:rsid w:val="005D5CB6"/>
    <w:rsid w:val="005D6466"/>
    <w:rsid w:val="005D6AD3"/>
    <w:rsid w:val="005D7B0E"/>
    <w:rsid w:val="005E0D3B"/>
    <w:rsid w:val="005E4E0F"/>
    <w:rsid w:val="005E5A80"/>
    <w:rsid w:val="005E657C"/>
    <w:rsid w:val="005F035C"/>
    <w:rsid w:val="005F2AE0"/>
    <w:rsid w:val="005F504C"/>
    <w:rsid w:val="005F7294"/>
    <w:rsid w:val="006014AB"/>
    <w:rsid w:val="00601A93"/>
    <w:rsid w:val="006020E3"/>
    <w:rsid w:val="006042C2"/>
    <w:rsid w:val="00607519"/>
    <w:rsid w:val="00612DB2"/>
    <w:rsid w:val="00613673"/>
    <w:rsid w:val="00615306"/>
    <w:rsid w:val="00615972"/>
    <w:rsid w:val="00617FEE"/>
    <w:rsid w:val="00621FA8"/>
    <w:rsid w:val="00622627"/>
    <w:rsid w:val="0062276E"/>
    <w:rsid w:val="006254C7"/>
    <w:rsid w:val="006264F9"/>
    <w:rsid w:val="00630723"/>
    <w:rsid w:val="00631408"/>
    <w:rsid w:val="0063479C"/>
    <w:rsid w:val="00635EF1"/>
    <w:rsid w:val="0064008E"/>
    <w:rsid w:val="00640EC9"/>
    <w:rsid w:val="0064338C"/>
    <w:rsid w:val="00644010"/>
    <w:rsid w:val="006465FB"/>
    <w:rsid w:val="0065195A"/>
    <w:rsid w:val="00657447"/>
    <w:rsid w:val="006632CF"/>
    <w:rsid w:val="00670961"/>
    <w:rsid w:val="00671A0E"/>
    <w:rsid w:val="0068267B"/>
    <w:rsid w:val="006848DD"/>
    <w:rsid w:val="00685795"/>
    <w:rsid w:val="006A4149"/>
    <w:rsid w:val="006B1028"/>
    <w:rsid w:val="006B3790"/>
    <w:rsid w:val="006B5952"/>
    <w:rsid w:val="006B5A07"/>
    <w:rsid w:val="006C0CAE"/>
    <w:rsid w:val="006C1F73"/>
    <w:rsid w:val="006C215A"/>
    <w:rsid w:val="006C54C8"/>
    <w:rsid w:val="006D0C77"/>
    <w:rsid w:val="006D13B8"/>
    <w:rsid w:val="006D13DA"/>
    <w:rsid w:val="006D1856"/>
    <w:rsid w:val="006D3146"/>
    <w:rsid w:val="006D34C2"/>
    <w:rsid w:val="006D6603"/>
    <w:rsid w:val="006E25AB"/>
    <w:rsid w:val="006E2925"/>
    <w:rsid w:val="006E414F"/>
    <w:rsid w:val="006E58B9"/>
    <w:rsid w:val="006E6C8A"/>
    <w:rsid w:val="006F05D9"/>
    <w:rsid w:val="006F1AFC"/>
    <w:rsid w:val="006F493D"/>
    <w:rsid w:val="006F70A1"/>
    <w:rsid w:val="00701007"/>
    <w:rsid w:val="00702BC6"/>
    <w:rsid w:val="00704A39"/>
    <w:rsid w:val="00705530"/>
    <w:rsid w:val="00705616"/>
    <w:rsid w:val="00706ECB"/>
    <w:rsid w:val="007118B1"/>
    <w:rsid w:val="007169B2"/>
    <w:rsid w:val="00720ED5"/>
    <w:rsid w:val="00721BF7"/>
    <w:rsid w:val="007227EB"/>
    <w:rsid w:val="00723160"/>
    <w:rsid w:val="00725FE0"/>
    <w:rsid w:val="00726A65"/>
    <w:rsid w:val="00727952"/>
    <w:rsid w:val="00727C7E"/>
    <w:rsid w:val="00733601"/>
    <w:rsid w:val="0073463C"/>
    <w:rsid w:val="00735B72"/>
    <w:rsid w:val="00741AF4"/>
    <w:rsid w:val="00744817"/>
    <w:rsid w:val="00744F4F"/>
    <w:rsid w:val="0075531B"/>
    <w:rsid w:val="0075703A"/>
    <w:rsid w:val="00757201"/>
    <w:rsid w:val="00763B7D"/>
    <w:rsid w:val="007650D5"/>
    <w:rsid w:val="007702F6"/>
    <w:rsid w:val="0077074F"/>
    <w:rsid w:val="00770CD3"/>
    <w:rsid w:val="00771EEE"/>
    <w:rsid w:val="0077334B"/>
    <w:rsid w:val="00773DB3"/>
    <w:rsid w:val="00773E31"/>
    <w:rsid w:val="00783256"/>
    <w:rsid w:val="0078522A"/>
    <w:rsid w:val="00786F04"/>
    <w:rsid w:val="007908A7"/>
    <w:rsid w:val="007919B5"/>
    <w:rsid w:val="00791D0C"/>
    <w:rsid w:val="00794AFA"/>
    <w:rsid w:val="00796EDB"/>
    <w:rsid w:val="007A28BE"/>
    <w:rsid w:val="007A2DB9"/>
    <w:rsid w:val="007A5487"/>
    <w:rsid w:val="007B0E79"/>
    <w:rsid w:val="007B146E"/>
    <w:rsid w:val="007C28DF"/>
    <w:rsid w:val="007C29E8"/>
    <w:rsid w:val="007C3687"/>
    <w:rsid w:val="007C57F4"/>
    <w:rsid w:val="007C6568"/>
    <w:rsid w:val="007C7668"/>
    <w:rsid w:val="007D0272"/>
    <w:rsid w:val="007D1B93"/>
    <w:rsid w:val="007D5A38"/>
    <w:rsid w:val="007E067C"/>
    <w:rsid w:val="007E493D"/>
    <w:rsid w:val="007E56D1"/>
    <w:rsid w:val="007E66DB"/>
    <w:rsid w:val="007F0402"/>
    <w:rsid w:val="007F1594"/>
    <w:rsid w:val="007F3922"/>
    <w:rsid w:val="007F4739"/>
    <w:rsid w:val="007F59C9"/>
    <w:rsid w:val="007F61EB"/>
    <w:rsid w:val="007F6285"/>
    <w:rsid w:val="007F7820"/>
    <w:rsid w:val="008005C5"/>
    <w:rsid w:val="008019BD"/>
    <w:rsid w:val="008043A6"/>
    <w:rsid w:val="008060CC"/>
    <w:rsid w:val="0081142E"/>
    <w:rsid w:val="008261FC"/>
    <w:rsid w:val="00830A88"/>
    <w:rsid w:val="0083195A"/>
    <w:rsid w:val="00832F3A"/>
    <w:rsid w:val="008334C8"/>
    <w:rsid w:val="008343B1"/>
    <w:rsid w:val="00841E71"/>
    <w:rsid w:val="00843EB0"/>
    <w:rsid w:val="00844AA9"/>
    <w:rsid w:val="00845F07"/>
    <w:rsid w:val="00852630"/>
    <w:rsid w:val="00853D9B"/>
    <w:rsid w:val="00854EC8"/>
    <w:rsid w:val="008577BD"/>
    <w:rsid w:val="008648E9"/>
    <w:rsid w:val="00866907"/>
    <w:rsid w:val="008734E3"/>
    <w:rsid w:val="008741B3"/>
    <w:rsid w:val="008741D8"/>
    <w:rsid w:val="008745D8"/>
    <w:rsid w:val="0087629B"/>
    <w:rsid w:val="00876379"/>
    <w:rsid w:val="00881F3B"/>
    <w:rsid w:val="008820AD"/>
    <w:rsid w:val="008820C1"/>
    <w:rsid w:val="00882450"/>
    <w:rsid w:val="008846E9"/>
    <w:rsid w:val="008908EE"/>
    <w:rsid w:val="0089385E"/>
    <w:rsid w:val="00893CFF"/>
    <w:rsid w:val="00894B42"/>
    <w:rsid w:val="008957F8"/>
    <w:rsid w:val="008A10DF"/>
    <w:rsid w:val="008A6482"/>
    <w:rsid w:val="008B1005"/>
    <w:rsid w:val="008B35FD"/>
    <w:rsid w:val="008B40D3"/>
    <w:rsid w:val="008B47A8"/>
    <w:rsid w:val="008B4B67"/>
    <w:rsid w:val="008B588D"/>
    <w:rsid w:val="008B7D1E"/>
    <w:rsid w:val="008C044C"/>
    <w:rsid w:val="008C153C"/>
    <w:rsid w:val="008C1851"/>
    <w:rsid w:val="008C68A3"/>
    <w:rsid w:val="008C6F28"/>
    <w:rsid w:val="008C7DAA"/>
    <w:rsid w:val="008D5067"/>
    <w:rsid w:val="008D513A"/>
    <w:rsid w:val="008D5D23"/>
    <w:rsid w:val="008E1A36"/>
    <w:rsid w:val="008E4AD4"/>
    <w:rsid w:val="008F1A93"/>
    <w:rsid w:val="008F46A1"/>
    <w:rsid w:val="008F6131"/>
    <w:rsid w:val="008F6FC2"/>
    <w:rsid w:val="008F78B2"/>
    <w:rsid w:val="0090390A"/>
    <w:rsid w:val="00910755"/>
    <w:rsid w:val="009134BD"/>
    <w:rsid w:val="00915208"/>
    <w:rsid w:val="0091531C"/>
    <w:rsid w:val="00923CD8"/>
    <w:rsid w:val="00924CB3"/>
    <w:rsid w:val="00926C0E"/>
    <w:rsid w:val="00926EDB"/>
    <w:rsid w:val="0092747A"/>
    <w:rsid w:val="009278C3"/>
    <w:rsid w:val="0093400B"/>
    <w:rsid w:val="00935029"/>
    <w:rsid w:val="00936CDA"/>
    <w:rsid w:val="00941D75"/>
    <w:rsid w:val="00941FBA"/>
    <w:rsid w:val="00942F8E"/>
    <w:rsid w:val="009430C3"/>
    <w:rsid w:val="009460EE"/>
    <w:rsid w:val="00947A69"/>
    <w:rsid w:val="00947B56"/>
    <w:rsid w:val="00947D9A"/>
    <w:rsid w:val="0095065F"/>
    <w:rsid w:val="0095372A"/>
    <w:rsid w:val="00953B77"/>
    <w:rsid w:val="0095556D"/>
    <w:rsid w:val="00961957"/>
    <w:rsid w:val="00970446"/>
    <w:rsid w:val="0097236D"/>
    <w:rsid w:val="00972FE0"/>
    <w:rsid w:val="00973EDB"/>
    <w:rsid w:val="009748A6"/>
    <w:rsid w:val="0097524F"/>
    <w:rsid w:val="00976120"/>
    <w:rsid w:val="009761BC"/>
    <w:rsid w:val="0097725E"/>
    <w:rsid w:val="009800A9"/>
    <w:rsid w:val="009815A6"/>
    <w:rsid w:val="00982A5E"/>
    <w:rsid w:val="00984671"/>
    <w:rsid w:val="00984D8F"/>
    <w:rsid w:val="009851A6"/>
    <w:rsid w:val="00993E9B"/>
    <w:rsid w:val="009954E3"/>
    <w:rsid w:val="00995A89"/>
    <w:rsid w:val="009A0C59"/>
    <w:rsid w:val="009A1817"/>
    <w:rsid w:val="009A2561"/>
    <w:rsid w:val="009A3AFE"/>
    <w:rsid w:val="009A5944"/>
    <w:rsid w:val="009A6C6C"/>
    <w:rsid w:val="009B049A"/>
    <w:rsid w:val="009B1713"/>
    <w:rsid w:val="009B7802"/>
    <w:rsid w:val="009C04F5"/>
    <w:rsid w:val="009C12C2"/>
    <w:rsid w:val="009C5351"/>
    <w:rsid w:val="009C6A28"/>
    <w:rsid w:val="009D1E9E"/>
    <w:rsid w:val="009D6F76"/>
    <w:rsid w:val="009D76BF"/>
    <w:rsid w:val="009E1293"/>
    <w:rsid w:val="009E20AB"/>
    <w:rsid w:val="009E3502"/>
    <w:rsid w:val="009E3F42"/>
    <w:rsid w:val="009E752E"/>
    <w:rsid w:val="009F2EEA"/>
    <w:rsid w:val="009F667F"/>
    <w:rsid w:val="00A00E8D"/>
    <w:rsid w:val="00A0683A"/>
    <w:rsid w:val="00A0710A"/>
    <w:rsid w:val="00A108D4"/>
    <w:rsid w:val="00A12700"/>
    <w:rsid w:val="00A13851"/>
    <w:rsid w:val="00A2194E"/>
    <w:rsid w:val="00A244FE"/>
    <w:rsid w:val="00A318E0"/>
    <w:rsid w:val="00A40C26"/>
    <w:rsid w:val="00A435CA"/>
    <w:rsid w:val="00A56018"/>
    <w:rsid w:val="00A6061B"/>
    <w:rsid w:val="00A619FA"/>
    <w:rsid w:val="00A624F6"/>
    <w:rsid w:val="00A63C7C"/>
    <w:rsid w:val="00A648FD"/>
    <w:rsid w:val="00A64D1F"/>
    <w:rsid w:val="00A656D6"/>
    <w:rsid w:val="00A66E00"/>
    <w:rsid w:val="00A7012E"/>
    <w:rsid w:val="00A76F8F"/>
    <w:rsid w:val="00A80E56"/>
    <w:rsid w:val="00A8123E"/>
    <w:rsid w:val="00A83FC2"/>
    <w:rsid w:val="00A86747"/>
    <w:rsid w:val="00A915D4"/>
    <w:rsid w:val="00A92CDB"/>
    <w:rsid w:val="00A9359E"/>
    <w:rsid w:val="00A937D7"/>
    <w:rsid w:val="00A94007"/>
    <w:rsid w:val="00A953F6"/>
    <w:rsid w:val="00A9576F"/>
    <w:rsid w:val="00A9600A"/>
    <w:rsid w:val="00AA145E"/>
    <w:rsid w:val="00AA1775"/>
    <w:rsid w:val="00AA1E3D"/>
    <w:rsid w:val="00AA1F12"/>
    <w:rsid w:val="00AA2F01"/>
    <w:rsid w:val="00AA704D"/>
    <w:rsid w:val="00AA78AF"/>
    <w:rsid w:val="00AB1535"/>
    <w:rsid w:val="00AB1E12"/>
    <w:rsid w:val="00AB1E97"/>
    <w:rsid w:val="00AB3508"/>
    <w:rsid w:val="00AB6073"/>
    <w:rsid w:val="00AC04C3"/>
    <w:rsid w:val="00AC2FE7"/>
    <w:rsid w:val="00AC317E"/>
    <w:rsid w:val="00AD39AC"/>
    <w:rsid w:val="00AD61AB"/>
    <w:rsid w:val="00AE01EE"/>
    <w:rsid w:val="00AE05EB"/>
    <w:rsid w:val="00AE1B8B"/>
    <w:rsid w:val="00AE2AFF"/>
    <w:rsid w:val="00AE3794"/>
    <w:rsid w:val="00AF3815"/>
    <w:rsid w:val="00AF6377"/>
    <w:rsid w:val="00AF711C"/>
    <w:rsid w:val="00AF79C1"/>
    <w:rsid w:val="00AF7D30"/>
    <w:rsid w:val="00B040E6"/>
    <w:rsid w:val="00B04F9B"/>
    <w:rsid w:val="00B061E1"/>
    <w:rsid w:val="00B22FD8"/>
    <w:rsid w:val="00B32703"/>
    <w:rsid w:val="00B35D55"/>
    <w:rsid w:val="00B37032"/>
    <w:rsid w:val="00B5023A"/>
    <w:rsid w:val="00B50935"/>
    <w:rsid w:val="00B53028"/>
    <w:rsid w:val="00B610E3"/>
    <w:rsid w:val="00B642BD"/>
    <w:rsid w:val="00B645AB"/>
    <w:rsid w:val="00B64A1F"/>
    <w:rsid w:val="00B66E66"/>
    <w:rsid w:val="00B71080"/>
    <w:rsid w:val="00B72D8F"/>
    <w:rsid w:val="00B75320"/>
    <w:rsid w:val="00B75EA3"/>
    <w:rsid w:val="00B80F26"/>
    <w:rsid w:val="00B8167E"/>
    <w:rsid w:val="00B8179A"/>
    <w:rsid w:val="00B83C6B"/>
    <w:rsid w:val="00B83EE5"/>
    <w:rsid w:val="00B867AD"/>
    <w:rsid w:val="00B929BA"/>
    <w:rsid w:val="00B93FDF"/>
    <w:rsid w:val="00B94C0C"/>
    <w:rsid w:val="00B954F4"/>
    <w:rsid w:val="00B9730C"/>
    <w:rsid w:val="00BA0CE6"/>
    <w:rsid w:val="00BA11F8"/>
    <w:rsid w:val="00BA6A95"/>
    <w:rsid w:val="00BA6F76"/>
    <w:rsid w:val="00BA7993"/>
    <w:rsid w:val="00BA7F10"/>
    <w:rsid w:val="00BB0A79"/>
    <w:rsid w:val="00BB279B"/>
    <w:rsid w:val="00BB28E9"/>
    <w:rsid w:val="00BB6B47"/>
    <w:rsid w:val="00BB7B02"/>
    <w:rsid w:val="00BC0FCF"/>
    <w:rsid w:val="00BD161C"/>
    <w:rsid w:val="00BD4F05"/>
    <w:rsid w:val="00BD7A37"/>
    <w:rsid w:val="00BE0A65"/>
    <w:rsid w:val="00BE344A"/>
    <w:rsid w:val="00BE5536"/>
    <w:rsid w:val="00BE5796"/>
    <w:rsid w:val="00BE5FCD"/>
    <w:rsid w:val="00BE7477"/>
    <w:rsid w:val="00BF5A22"/>
    <w:rsid w:val="00BF6F2B"/>
    <w:rsid w:val="00BF76E2"/>
    <w:rsid w:val="00C0193D"/>
    <w:rsid w:val="00C13DA6"/>
    <w:rsid w:val="00C15D5E"/>
    <w:rsid w:val="00C15DE7"/>
    <w:rsid w:val="00C16F14"/>
    <w:rsid w:val="00C1798F"/>
    <w:rsid w:val="00C2707B"/>
    <w:rsid w:val="00C32286"/>
    <w:rsid w:val="00C32A4C"/>
    <w:rsid w:val="00C342DF"/>
    <w:rsid w:val="00C408A5"/>
    <w:rsid w:val="00C421EF"/>
    <w:rsid w:val="00C4251C"/>
    <w:rsid w:val="00C500A5"/>
    <w:rsid w:val="00C51A6B"/>
    <w:rsid w:val="00C54A24"/>
    <w:rsid w:val="00C55391"/>
    <w:rsid w:val="00C562FD"/>
    <w:rsid w:val="00C60869"/>
    <w:rsid w:val="00C62BA0"/>
    <w:rsid w:val="00C66F48"/>
    <w:rsid w:val="00C722AF"/>
    <w:rsid w:val="00C741DB"/>
    <w:rsid w:val="00C80558"/>
    <w:rsid w:val="00C82384"/>
    <w:rsid w:val="00C8439D"/>
    <w:rsid w:val="00C918AA"/>
    <w:rsid w:val="00C92149"/>
    <w:rsid w:val="00C9376B"/>
    <w:rsid w:val="00CA2B0E"/>
    <w:rsid w:val="00CB06C7"/>
    <w:rsid w:val="00CB2230"/>
    <w:rsid w:val="00CC26F0"/>
    <w:rsid w:val="00CC61DF"/>
    <w:rsid w:val="00CC6A7E"/>
    <w:rsid w:val="00CD00F2"/>
    <w:rsid w:val="00CD0D7A"/>
    <w:rsid w:val="00CD1891"/>
    <w:rsid w:val="00CD261A"/>
    <w:rsid w:val="00CD2B14"/>
    <w:rsid w:val="00CD478C"/>
    <w:rsid w:val="00CD56A2"/>
    <w:rsid w:val="00CD79F9"/>
    <w:rsid w:val="00CE0213"/>
    <w:rsid w:val="00CE45C1"/>
    <w:rsid w:val="00CE4643"/>
    <w:rsid w:val="00CE7305"/>
    <w:rsid w:val="00CF1190"/>
    <w:rsid w:val="00CF135F"/>
    <w:rsid w:val="00CF14E9"/>
    <w:rsid w:val="00CF1CF6"/>
    <w:rsid w:val="00CF2469"/>
    <w:rsid w:val="00CF36ED"/>
    <w:rsid w:val="00CF7EBC"/>
    <w:rsid w:val="00D00402"/>
    <w:rsid w:val="00D02C12"/>
    <w:rsid w:val="00D03F08"/>
    <w:rsid w:val="00D04805"/>
    <w:rsid w:val="00D05445"/>
    <w:rsid w:val="00D06B62"/>
    <w:rsid w:val="00D075B2"/>
    <w:rsid w:val="00D10F96"/>
    <w:rsid w:val="00D1280F"/>
    <w:rsid w:val="00D13430"/>
    <w:rsid w:val="00D13865"/>
    <w:rsid w:val="00D16ABA"/>
    <w:rsid w:val="00D2106F"/>
    <w:rsid w:val="00D21676"/>
    <w:rsid w:val="00D23E3C"/>
    <w:rsid w:val="00D25977"/>
    <w:rsid w:val="00D269F1"/>
    <w:rsid w:val="00D272D5"/>
    <w:rsid w:val="00D275B9"/>
    <w:rsid w:val="00D3016F"/>
    <w:rsid w:val="00D30C5E"/>
    <w:rsid w:val="00D32A0F"/>
    <w:rsid w:val="00D33079"/>
    <w:rsid w:val="00D34034"/>
    <w:rsid w:val="00D342C6"/>
    <w:rsid w:val="00D3654D"/>
    <w:rsid w:val="00D37615"/>
    <w:rsid w:val="00D40081"/>
    <w:rsid w:val="00D44AB2"/>
    <w:rsid w:val="00D45C36"/>
    <w:rsid w:val="00D4608B"/>
    <w:rsid w:val="00D477C8"/>
    <w:rsid w:val="00D502BA"/>
    <w:rsid w:val="00D50F7E"/>
    <w:rsid w:val="00D5457E"/>
    <w:rsid w:val="00D54FF2"/>
    <w:rsid w:val="00D566C1"/>
    <w:rsid w:val="00D61927"/>
    <w:rsid w:val="00D61977"/>
    <w:rsid w:val="00D657D7"/>
    <w:rsid w:val="00D71047"/>
    <w:rsid w:val="00D731C5"/>
    <w:rsid w:val="00D7579E"/>
    <w:rsid w:val="00D81119"/>
    <w:rsid w:val="00D813A6"/>
    <w:rsid w:val="00D82481"/>
    <w:rsid w:val="00D83EC0"/>
    <w:rsid w:val="00D90EE6"/>
    <w:rsid w:val="00D9164F"/>
    <w:rsid w:val="00D978F3"/>
    <w:rsid w:val="00DA2F2D"/>
    <w:rsid w:val="00DA446D"/>
    <w:rsid w:val="00DA49EB"/>
    <w:rsid w:val="00DA6256"/>
    <w:rsid w:val="00DB1220"/>
    <w:rsid w:val="00DB391F"/>
    <w:rsid w:val="00DB4B8E"/>
    <w:rsid w:val="00DB4C8D"/>
    <w:rsid w:val="00DB60EF"/>
    <w:rsid w:val="00DB7B32"/>
    <w:rsid w:val="00DC047E"/>
    <w:rsid w:val="00DC1807"/>
    <w:rsid w:val="00DC3D0E"/>
    <w:rsid w:val="00DC5425"/>
    <w:rsid w:val="00DD23B6"/>
    <w:rsid w:val="00DD2C9E"/>
    <w:rsid w:val="00DD4B2E"/>
    <w:rsid w:val="00DD6E82"/>
    <w:rsid w:val="00DE304C"/>
    <w:rsid w:val="00DE3DAA"/>
    <w:rsid w:val="00DE44C8"/>
    <w:rsid w:val="00DF3509"/>
    <w:rsid w:val="00DF3C47"/>
    <w:rsid w:val="00DF5C5E"/>
    <w:rsid w:val="00E0637B"/>
    <w:rsid w:val="00E064CC"/>
    <w:rsid w:val="00E1037E"/>
    <w:rsid w:val="00E129E2"/>
    <w:rsid w:val="00E1452C"/>
    <w:rsid w:val="00E17297"/>
    <w:rsid w:val="00E20842"/>
    <w:rsid w:val="00E23826"/>
    <w:rsid w:val="00E25A6B"/>
    <w:rsid w:val="00E32480"/>
    <w:rsid w:val="00E3342A"/>
    <w:rsid w:val="00E340E7"/>
    <w:rsid w:val="00E34736"/>
    <w:rsid w:val="00E36B2A"/>
    <w:rsid w:val="00E414E1"/>
    <w:rsid w:val="00E42725"/>
    <w:rsid w:val="00E4364F"/>
    <w:rsid w:val="00E4365A"/>
    <w:rsid w:val="00E46025"/>
    <w:rsid w:val="00E50D96"/>
    <w:rsid w:val="00E51C0F"/>
    <w:rsid w:val="00E55AC0"/>
    <w:rsid w:val="00E57965"/>
    <w:rsid w:val="00E662CC"/>
    <w:rsid w:val="00E667ED"/>
    <w:rsid w:val="00E66C1A"/>
    <w:rsid w:val="00E729F0"/>
    <w:rsid w:val="00E7645C"/>
    <w:rsid w:val="00E76AB5"/>
    <w:rsid w:val="00E778AA"/>
    <w:rsid w:val="00E82FD3"/>
    <w:rsid w:val="00E95895"/>
    <w:rsid w:val="00EA0C4E"/>
    <w:rsid w:val="00EA3837"/>
    <w:rsid w:val="00EA5B36"/>
    <w:rsid w:val="00EB1ACD"/>
    <w:rsid w:val="00EB2E91"/>
    <w:rsid w:val="00EB4423"/>
    <w:rsid w:val="00EC13E3"/>
    <w:rsid w:val="00EC18BA"/>
    <w:rsid w:val="00EC1F18"/>
    <w:rsid w:val="00EC2A57"/>
    <w:rsid w:val="00EC3B8C"/>
    <w:rsid w:val="00EC593D"/>
    <w:rsid w:val="00EC5B8A"/>
    <w:rsid w:val="00EC5F83"/>
    <w:rsid w:val="00EC6E3F"/>
    <w:rsid w:val="00EC7303"/>
    <w:rsid w:val="00ED19D4"/>
    <w:rsid w:val="00ED5E75"/>
    <w:rsid w:val="00EE5034"/>
    <w:rsid w:val="00EF1667"/>
    <w:rsid w:val="00EF5252"/>
    <w:rsid w:val="00F005E7"/>
    <w:rsid w:val="00F00E7D"/>
    <w:rsid w:val="00F02333"/>
    <w:rsid w:val="00F03C1C"/>
    <w:rsid w:val="00F04186"/>
    <w:rsid w:val="00F04D03"/>
    <w:rsid w:val="00F06488"/>
    <w:rsid w:val="00F06F1F"/>
    <w:rsid w:val="00F07B72"/>
    <w:rsid w:val="00F10BD8"/>
    <w:rsid w:val="00F110E1"/>
    <w:rsid w:val="00F13AF1"/>
    <w:rsid w:val="00F17AE1"/>
    <w:rsid w:val="00F218A2"/>
    <w:rsid w:val="00F2191E"/>
    <w:rsid w:val="00F21BC7"/>
    <w:rsid w:val="00F21F9B"/>
    <w:rsid w:val="00F24458"/>
    <w:rsid w:val="00F308D4"/>
    <w:rsid w:val="00F32781"/>
    <w:rsid w:val="00F33637"/>
    <w:rsid w:val="00F348A4"/>
    <w:rsid w:val="00F41D63"/>
    <w:rsid w:val="00F43368"/>
    <w:rsid w:val="00F4460B"/>
    <w:rsid w:val="00F448BB"/>
    <w:rsid w:val="00F4514D"/>
    <w:rsid w:val="00F45E49"/>
    <w:rsid w:val="00F476DC"/>
    <w:rsid w:val="00F47F41"/>
    <w:rsid w:val="00F514A1"/>
    <w:rsid w:val="00F536F5"/>
    <w:rsid w:val="00F629B5"/>
    <w:rsid w:val="00F62EDD"/>
    <w:rsid w:val="00F645BA"/>
    <w:rsid w:val="00F64BAC"/>
    <w:rsid w:val="00F64F64"/>
    <w:rsid w:val="00F662AA"/>
    <w:rsid w:val="00F703EA"/>
    <w:rsid w:val="00F70A0E"/>
    <w:rsid w:val="00F72627"/>
    <w:rsid w:val="00F73639"/>
    <w:rsid w:val="00F81156"/>
    <w:rsid w:val="00F85A61"/>
    <w:rsid w:val="00F91A35"/>
    <w:rsid w:val="00F93021"/>
    <w:rsid w:val="00F95BF1"/>
    <w:rsid w:val="00F963DE"/>
    <w:rsid w:val="00F96C79"/>
    <w:rsid w:val="00FA0DB5"/>
    <w:rsid w:val="00FA10CF"/>
    <w:rsid w:val="00FA12AC"/>
    <w:rsid w:val="00FA1AB1"/>
    <w:rsid w:val="00FA679F"/>
    <w:rsid w:val="00FA6CFB"/>
    <w:rsid w:val="00FA7AAC"/>
    <w:rsid w:val="00FB33CF"/>
    <w:rsid w:val="00FB5C27"/>
    <w:rsid w:val="00FB7C3A"/>
    <w:rsid w:val="00FC20FA"/>
    <w:rsid w:val="00FC3D35"/>
    <w:rsid w:val="00FC4EDC"/>
    <w:rsid w:val="00FC630B"/>
    <w:rsid w:val="00FC66D6"/>
    <w:rsid w:val="00FC7AF5"/>
    <w:rsid w:val="00FD42DB"/>
    <w:rsid w:val="00FD73D6"/>
    <w:rsid w:val="00FE2C4D"/>
    <w:rsid w:val="00FE4890"/>
    <w:rsid w:val="00FE4A74"/>
    <w:rsid w:val="00FF46B2"/>
    <w:rsid w:val="00FF50A4"/>
    <w:rsid w:val="00FF7E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4A6A59"/>
    <w:pPr>
      <w:pBdr>
        <w:bottom w:val="single" w:sz="12" w:space="1" w:color="auto"/>
        <w:between w:val="single" w:sz="12" w:space="1" w:color="auto"/>
      </w:pBdr>
      <w:spacing w:before="120" w:after="0" w:line="240" w:lineRule="auto"/>
      <w:jc w:val="both"/>
      <w:outlineLvl w:val="0"/>
    </w:pPr>
    <w:rPr>
      <w:rFonts w:ascii="Times New Roman" w:eastAsia="Times New Roman" w:hAnsi="Times New Roman" w:cs="CG Palacio (WN)"/>
      <w:b/>
      <w:sz w:val="18"/>
      <w:szCs w:val="24"/>
      <w:lang w:val="es-ES" w:eastAsia="es-ES"/>
    </w:rPr>
  </w:style>
  <w:style w:type="paragraph" w:styleId="Ttulo2">
    <w:name w:val="heading 2"/>
    <w:basedOn w:val="Normal"/>
    <w:next w:val="Normal"/>
    <w:link w:val="Ttulo2Car"/>
    <w:qFormat/>
    <w:rsid w:val="004A6A59"/>
    <w:pPr>
      <w:pBdr>
        <w:top w:val="double" w:sz="6" w:space="1" w:color="auto"/>
        <w:between w:val="double" w:sz="6" w:space="1" w:color="auto"/>
      </w:pBdr>
      <w:spacing w:after="101" w:line="216" w:lineRule="atLeast"/>
      <w:jc w:val="both"/>
      <w:outlineLvl w:val="1"/>
    </w:pPr>
    <w:rPr>
      <w:rFonts w:ascii="Arial" w:eastAsia="Times New Roman" w:hAnsi="Arial" w:cs="Helv"/>
      <w:sz w:val="18"/>
      <w:szCs w:val="20"/>
      <w:lang w:val="es-ES_tradnl" w:eastAsia="es-MX"/>
    </w:rPr>
  </w:style>
  <w:style w:type="paragraph" w:styleId="Ttulo3">
    <w:name w:val="heading 3"/>
    <w:basedOn w:val="Normal"/>
    <w:next w:val="Normal"/>
    <w:link w:val="Ttulo3Car"/>
    <w:qFormat/>
    <w:rsid w:val="004A6A59"/>
    <w:pPr>
      <w:keepNext/>
      <w:keepLines/>
      <w:spacing w:before="200" w:after="240" w:line="288" w:lineRule="atLeast"/>
      <w:outlineLvl w:val="2"/>
    </w:pPr>
    <w:rPr>
      <w:rFonts w:ascii="Calibri" w:eastAsia="Times New Roman" w:hAnsi="Calibri" w:cs="Calibri"/>
      <w:b/>
      <w:szCs w:val="20"/>
      <w:lang w:eastAsia="es-MX"/>
    </w:rPr>
  </w:style>
  <w:style w:type="paragraph" w:styleId="Ttulo7">
    <w:name w:val="heading 7"/>
    <w:basedOn w:val="Normal"/>
    <w:next w:val="Normal"/>
    <w:link w:val="Ttulo7Car"/>
    <w:qFormat/>
    <w:rsid w:val="004A6A59"/>
    <w:pPr>
      <w:keepNext/>
      <w:spacing w:after="0" w:line="240" w:lineRule="auto"/>
      <w:ind w:firstLine="708"/>
      <w:jc w:val="both"/>
      <w:outlineLvl w:val="6"/>
    </w:pPr>
    <w:rPr>
      <w:rFonts w:ascii="Arial" w:eastAsia="Times New Roman" w:hAnsi="Arial" w:cs="Arial"/>
      <w:b/>
      <w:sz w:val="24"/>
      <w:szCs w:val="20"/>
      <w:lang w:val="es-ES_tradnl" w:eastAsia="es-MX"/>
    </w:rPr>
  </w:style>
  <w:style w:type="paragraph" w:styleId="Ttulo9">
    <w:name w:val="heading 9"/>
    <w:basedOn w:val="Normal"/>
    <w:next w:val="Normal"/>
    <w:link w:val="Ttulo9Car"/>
    <w:qFormat/>
    <w:rsid w:val="004A6A59"/>
    <w:pPr>
      <w:keepNext/>
      <w:keepLines/>
      <w:spacing w:before="200" w:after="0" w:line="240" w:lineRule="auto"/>
      <w:outlineLvl w:val="8"/>
    </w:pPr>
    <w:rPr>
      <w:rFonts w:ascii="Cambria" w:eastAsia="Times New Roman" w:hAnsi="Cambria" w:cs="Cambria"/>
      <w:i/>
      <w:color w:val="000000"/>
      <w:sz w:val="20"/>
      <w:szCs w:val="20"/>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6A59"/>
    <w:rPr>
      <w:rFonts w:ascii="Times New Roman" w:eastAsia="Times New Roman" w:hAnsi="Times New Roman" w:cs="CG Palacio (WN)"/>
      <w:b/>
      <w:sz w:val="18"/>
      <w:szCs w:val="24"/>
      <w:lang w:val="es-ES" w:eastAsia="es-ES"/>
    </w:rPr>
  </w:style>
  <w:style w:type="character" w:customStyle="1" w:styleId="Ttulo2Car">
    <w:name w:val="Título 2 Car"/>
    <w:basedOn w:val="Fuentedeprrafopredeter"/>
    <w:link w:val="Ttulo2"/>
    <w:rsid w:val="004A6A59"/>
    <w:rPr>
      <w:rFonts w:ascii="Arial" w:eastAsia="Times New Roman" w:hAnsi="Arial" w:cs="Helv"/>
      <w:sz w:val="18"/>
      <w:szCs w:val="20"/>
      <w:lang w:val="es-ES_tradnl" w:eastAsia="es-MX"/>
    </w:rPr>
  </w:style>
  <w:style w:type="character" w:customStyle="1" w:styleId="Ttulo3Car">
    <w:name w:val="Título 3 Car"/>
    <w:basedOn w:val="Fuentedeprrafopredeter"/>
    <w:link w:val="Ttulo3"/>
    <w:rsid w:val="004A6A59"/>
    <w:rPr>
      <w:rFonts w:ascii="Calibri" w:eastAsia="Times New Roman" w:hAnsi="Calibri" w:cs="Calibri"/>
      <w:b/>
      <w:szCs w:val="20"/>
      <w:lang w:eastAsia="es-MX"/>
    </w:rPr>
  </w:style>
  <w:style w:type="character" w:customStyle="1" w:styleId="Ttulo7Car">
    <w:name w:val="Título 7 Car"/>
    <w:basedOn w:val="Fuentedeprrafopredeter"/>
    <w:link w:val="Ttulo7"/>
    <w:rsid w:val="004A6A59"/>
    <w:rPr>
      <w:rFonts w:ascii="Arial" w:eastAsia="Times New Roman" w:hAnsi="Arial" w:cs="Arial"/>
      <w:b/>
      <w:sz w:val="24"/>
      <w:szCs w:val="20"/>
      <w:lang w:val="es-ES_tradnl" w:eastAsia="es-MX"/>
    </w:rPr>
  </w:style>
  <w:style w:type="character" w:customStyle="1" w:styleId="Ttulo9Car">
    <w:name w:val="Título 9 Car"/>
    <w:basedOn w:val="Fuentedeprrafopredeter"/>
    <w:link w:val="Ttulo9"/>
    <w:rsid w:val="004A6A59"/>
    <w:rPr>
      <w:rFonts w:ascii="Cambria" w:eastAsia="Times New Roman" w:hAnsi="Cambria" w:cs="Cambria"/>
      <w:i/>
      <w:color w:val="000000"/>
      <w:sz w:val="20"/>
      <w:szCs w:val="20"/>
      <w:lang w:val="es-ES" w:eastAsia="es-MX"/>
    </w:rPr>
  </w:style>
  <w:style w:type="paragraph" w:customStyle="1" w:styleId="Texto">
    <w:name w:val="Texto"/>
    <w:basedOn w:val="Normal"/>
    <w:link w:val="TextoCar"/>
    <w:rsid w:val="004A6A59"/>
    <w:pPr>
      <w:spacing w:after="101" w:line="216" w:lineRule="exact"/>
      <w:ind w:firstLine="288"/>
      <w:jc w:val="both"/>
    </w:pPr>
    <w:rPr>
      <w:rFonts w:ascii="Arial" w:eastAsia="Times New Roman" w:hAnsi="Arial" w:cs="Arial"/>
      <w:sz w:val="18"/>
      <w:szCs w:val="20"/>
      <w:lang w:val="es-ES" w:eastAsia="es-ES"/>
    </w:rPr>
  </w:style>
  <w:style w:type="paragraph" w:customStyle="1" w:styleId="CABEZA">
    <w:name w:val="CABEZA"/>
    <w:basedOn w:val="Normal"/>
    <w:rsid w:val="004A6A59"/>
    <w:pPr>
      <w:spacing w:after="0" w:line="240" w:lineRule="auto"/>
      <w:jc w:val="center"/>
    </w:pPr>
    <w:rPr>
      <w:rFonts w:ascii="Times New Roman" w:eastAsia="Times New Roman" w:hAnsi="Times New Roman" w:cs="Arial"/>
      <w:b/>
      <w:sz w:val="28"/>
      <w:szCs w:val="28"/>
      <w:lang w:val="es-ES_tradnl" w:eastAsia="es-MX"/>
    </w:rPr>
  </w:style>
  <w:style w:type="paragraph" w:customStyle="1" w:styleId="ROMANOS">
    <w:name w:val="ROMANOS"/>
    <w:basedOn w:val="Normal"/>
    <w:link w:val="ROMANOSCar"/>
    <w:rsid w:val="004A6A59"/>
    <w:pPr>
      <w:tabs>
        <w:tab w:val="left" w:pos="720"/>
      </w:tabs>
      <w:spacing w:after="101" w:line="216" w:lineRule="exact"/>
      <w:ind w:left="720" w:hanging="432"/>
      <w:jc w:val="both"/>
    </w:pPr>
    <w:rPr>
      <w:rFonts w:ascii="Arial" w:eastAsia="Times New Roman" w:hAnsi="Arial" w:cs="Arial"/>
      <w:sz w:val="18"/>
      <w:szCs w:val="18"/>
      <w:lang w:val="es-ES" w:eastAsia="es-ES"/>
    </w:rPr>
  </w:style>
  <w:style w:type="paragraph" w:customStyle="1" w:styleId="INCISO">
    <w:name w:val="INCISO"/>
    <w:basedOn w:val="Normal"/>
    <w:rsid w:val="004A6A59"/>
    <w:pPr>
      <w:spacing w:after="101" w:line="216" w:lineRule="exact"/>
      <w:ind w:left="1080" w:hanging="360"/>
      <w:jc w:val="both"/>
    </w:pPr>
    <w:rPr>
      <w:rFonts w:ascii="Arial" w:eastAsia="Times New Roman" w:hAnsi="Arial" w:cs="Arial"/>
      <w:sz w:val="18"/>
      <w:szCs w:val="18"/>
      <w:lang w:val="es-ES" w:eastAsia="es-ES"/>
    </w:rPr>
  </w:style>
  <w:style w:type="paragraph" w:customStyle="1" w:styleId="Fechas">
    <w:name w:val="Fechas"/>
    <w:basedOn w:val="Texto"/>
    <w:autoRedefine/>
    <w:rsid w:val="004A6A59"/>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customStyle="1" w:styleId="ANOTACION">
    <w:name w:val="ANOTACION"/>
    <w:basedOn w:val="Normal"/>
    <w:link w:val="ANOTACIONCar"/>
    <w:rsid w:val="004A6A59"/>
    <w:pPr>
      <w:spacing w:before="101" w:after="101" w:line="216" w:lineRule="atLeast"/>
      <w:jc w:val="center"/>
    </w:pPr>
    <w:rPr>
      <w:rFonts w:ascii="Times New Roman" w:eastAsia="Times New Roman" w:hAnsi="Times New Roman" w:cs="Times New Roman"/>
      <w:b/>
      <w:sz w:val="18"/>
      <w:szCs w:val="20"/>
      <w:lang w:val="es-ES_tradnl" w:eastAsia="es-ES"/>
    </w:rPr>
  </w:style>
  <w:style w:type="paragraph" w:customStyle="1" w:styleId="SUBIN">
    <w:name w:val="SUBIN"/>
    <w:basedOn w:val="Texto"/>
    <w:rsid w:val="004A6A59"/>
    <w:pPr>
      <w:ind w:left="1987" w:hanging="720"/>
    </w:pPr>
    <w:rPr>
      <w:lang w:val="es-MX"/>
    </w:rPr>
  </w:style>
  <w:style w:type="paragraph" w:customStyle="1" w:styleId="Titulo1">
    <w:name w:val="Titulo 1"/>
    <w:basedOn w:val="Texto"/>
    <w:rsid w:val="004A6A59"/>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4A6A59"/>
    <w:pPr>
      <w:pBdr>
        <w:top w:val="double" w:sz="6" w:space="1" w:color="auto"/>
      </w:pBdr>
      <w:spacing w:line="240" w:lineRule="auto"/>
      <w:ind w:firstLine="0"/>
      <w:outlineLvl w:val="1"/>
    </w:pPr>
    <w:rPr>
      <w:lang w:val="es-MX"/>
    </w:rPr>
  </w:style>
  <w:style w:type="paragraph" w:customStyle="1" w:styleId="tt">
    <w:name w:val="tt"/>
    <w:basedOn w:val="Texto"/>
    <w:rsid w:val="004A6A59"/>
    <w:pPr>
      <w:tabs>
        <w:tab w:val="left" w:pos="1320"/>
        <w:tab w:val="left" w:pos="1629"/>
      </w:tabs>
      <w:ind w:left="1647" w:hanging="1440"/>
    </w:pPr>
    <w:rPr>
      <w:lang w:val="es-ES_tradnl"/>
    </w:rPr>
  </w:style>
  <w:style w:type="paragraph" w:customStyle="1" w:styleId="sum">
    <w:name w:val="sum"/>
    <w:basedOn w:val="Texto"/>
    <w:rsid w:val="004A6A59"/>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styleId="Encabezado">
    <w:name w:val="header"/>
    <w:basedOn w:val="Normal"/>
    <w:link w:val="EncabezadoCar"/>
    <w:uiPriority w:val="99"/>
    <w:rsid w:val="004A6A59"/>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4A6A59"/>
    <w:rPr>
      <w:rFonts w:ascii="Times New Roman" w:eastAsia="Times New Roman" w:hAnsi="Times New Roman" w:cs="Times New Roman"/>
      <w:sz w:val="24"/>
      <w:szCs w:val="24"/>
      <w:lang w:val="es-ES" w:eastAsia="es-ES"/>
    </w:rPr>
  </w:style>
  <w:style w:type="paragraph" w:customStyle="1" w:styleId="EstilotextoPrimeralnea0">
    <w:name w:val="Estilo texto + Primera línea:  0&quot;"/>
    <w:basedOn w:val="Normal"/>
    <w:rsid w:val="004A6A59"/>
    <w:pPr>
      <w:spacing w:after="101" w:line="216" w:lineRule="exact"/>
      <w:jc w:val="both"/>
    </w:pPr>
    <w:rPr>
      <w:rFonts w:ascii="Arial" w:eastAsia="Times New Roman" w:hAnsi="Arial" w:cs="Times New Roman"/>
      <w:sz w:val="18"/>
      <w:szCs w:val="20"/>
      <w:lang w:eastAsia="es-MX"/>
    </w:rPr>
  </w:style>
  <w:style w:type="character" w:customStyle="1" w:styleId="TextoCar">
    <w:name w:val="Texto Car"/>
    <w:link w:val="Texto"/>
    <w:locked/>
    <w:rsid w:val="004A6A59"/>
    <w:rPr>
      <w:rFonts w:ascii="Arial" w:eastAsia="Times New Roman" w:hAnsi="Arial" w:cs="Arial"/>
      <w:sz w:val="18"/>
      <w:szCs w:val="20"/>
      <w:lang w:val="es-ES" w:eastAsia="es-ES"/>
    </w:rPr>
  </w:style>
  <w:style w:type="character" w:customStyle="1" w:styleId="ROMANOSCar">
    <w:name w:val="ROMANOS Car"/>
    <w:link w:val="ROMANOS"/>
    <w:locked/>
    <w:rsid w:val="004A6A59"/>
    <w:rPr>
      <w:rFonts w:ascii="Arial" w:eastAsia="Times New Roman" w:hAnsi="Arial" w:cs="Arial"/>
      <w:sz w:val="18"/>
      <w:szCs w:val="18"/>
      <w:lang w:val="es-ES" w:eastAsia="es-ES"/>
    </w:rPr>
  </w:style>
  <w:style w:type="character" w:customStyle="1" w:styleId="ANOTACIONCar">
    <w:name w:val="ANOTACION Car"/>
    <w:link w:val="ANOTACION"/>
    <w:locked/>
    <w:rsid w:val="004A6A59"/>
    <w:rPr>
      <w:rFonts w:ascii="Times New Roman" w:eastAsia="Times New Roman" w:hAnsi="Times New Roman" w:cs="Times New Roman"/>
      <w:b/>
      <w:sz w:val="18"/>
      <w:szCs w:val="20"/>
      <w:lang w:val="es-ES_tradnl" w:eastAsia="es-ES"/>
    </w:rPr>
  </w:style>
  <w:style w:type="paragraph" w:styleId="Piedepgina">
    <w:name w:val="footer"/>
    <w:basedOn w:val="Normal"/>
    <w:link w:val="PiedepginaCar"/>
    <w:uiPriority w:val="99"/>
    <w:rsid w:val="004A6A59"/>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uiPriority w:val="99"/>
    <w:rsid w:val="004A6A59"/>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4A6A59"/>
  </w:style>
  <w:style w:type="paragraph" w:styleId="Textocomentario">
    <w:name w:val="annotation text"/>
    <w:basedOn w:val="Normal"/>
    <w:link w:val="TextocomentarioCar"/>
    <w:uiPriority w:val="99"/>
    <w:rsid w:val="004A6A59"/>
    <w:pPr>
      <w:spacing w:after="0" w:line="240" w:lineRule="auto"/>
    </w:pPr>
    <w:rPr>
      <w:rFonts w:ascii="Times New Roman" w:eastAsia="Times New Roman" w:hAnsi="Times New Roman" w:cs="Times New Roman"/>
      <w:sz w:val="20"/>
      <w:szCs w:val="20"/>
      <w:lang w:val="es-ES" w:eastAsia="es-MX"/>
    </w:rPr>
  </w:style>
  <w:style w:type="character" w:customStyle="1" w:styleId="TextocomentarioCar">
    <w:name w:val="Texto comentario Car"/>
    <w:basedOn w:val="Fuentedeprrafopredeter"/>
    <w:link w:val="Textocomentario"/>
    <w:uiPriority w:val="99"/>
    <w:rsid w:val="004A6A59"/>
    <w:rPr>
      <w:rFonts w:ascii="Times New Roman" w:eastAsia="Times New Roman" w:hAnsi="Times New Roman" w:cs="Times New Roman"/>
      <w:sz w:val="20"/>
      <w:szCs w:val="20"/>
      <w:lang w:val="es-ES" w:eastAsia="es-MX"/>
    </w:rPr>
  </w:style>
  <w:style w:type="paragraph" w:styleId="TDC3">
    <w:name w:val="toc 3"/>
    <w:basedOn w:val="Normal"/>
    <w:next w:val="Normal"/>
    <w:rsid w:val="004A6A59"/>
    <w:pPr>
      <w:spacing w:after="100" w:line="276" w:lineRule="atLeast"/>
      <w:ind w:left="440"/>
    </w:pPr>
    <w:rPr>
      <w:rFonts w:ascii="Calibri" w:eastAsia="Times New Roman" w:hAnsi="Calibri" w:cs="Calibri"/>
      <w:szCs w:val="20"/>
      <w:lang w:eastAsia="es-MX"/>
    </w:rPr>
  </w:style>
  <w:style w:type="paragraph" w:styleId="TDC2">
    <w:name w:val="toc 2"/>
    <w:basedOn w:val="Normal"/>
    <w:next w:val="Normal"/>
    <w:rsid w:val="004A6A59"/>
    <w:pPr>
      <w:spacing w:after="0" w:line="240" w:lineRule="auto"/>
      <w:ind w:left="200"/>
    </w:pPr>
    <w:rPr>
      <w:rFonts w:ascii="Times New Roman" w:eastAsia="Times New Roman" w:hAnsi="Times New Roman" w:cs="Times New Roman"/>
      <w:caps/>
      <w:sz w:val="20"/>
      <w:szCs w:val="20"/>
      <w:lang w:val="es-ES" w:eastAsia="es-MX"/>
    </w:rPr>
  </w:style>
  <w:style w:type="paragraph" w:styleId="TDC1">
    <w:name w:val="toc 1"/>
    <w:basedOn w:val="Normal"/>
    <w:next w:val="Normal"/>
    <w:rsid w:val="004A6A59"/>
    <w:pPr>
      <w:spacing w:after="0" w:line="240" w:lineRule="auto"/>
    </w:pPr>
    <w:rPr>
      <w:rFonts w:ascii="Times New Roman" w:eastAsia="Times New Roman" w:hAnsi="Times New Roman" w:cs="Times New Roman"/>
      <w:caps/>
      <w:sz w:val="20"/>
      <w:szCs w:val="20"/>
      <w:lang w:val="es-ES" w:eastAsia="es-MX"/>
    </w:rPr>
  </w:style>
  <w:style w:type="paragraph" w:styleId="Textonotapie">
    <w:name w:val="footnote text"/>
    <w:basedOn w:val="Normal"/>
    <w:link w:val="TextonotapieCar"/>
    <w:uiPriority w:val="99"/>
    <w:rsid w:val="004A6A59"/>
    <w:pPr>
      <w:spacing w:after="0" w:line="240" w:lineRule="auto"/>
    </w:pPr>
    <w:rPr>
      <w:rFonts w:ascii="Calibri" w:eastAsia="Times New Roman" w:hAnsi="Calibri" w:cs="Calibri"/>
      <w:sz w:val="20"/>
      <w:szCs w:val="20"/>
      <w:lang w:eastAsia="es-MX"/>
    </w:rPr>
  </w:style>
  <w:style w:type="character" w:customStyle="1" w:styleId="TextonotapieCar">
    <w:name w:val="Texto nota pie Car"/>
    <w:basedOn w:val="Fuentedeprrafopredeter"/>
    <w:link w:val="Textonotapie"/>
    <w:uiPriority w:val="99"/>
    <w:rsid w:val="004A6A59"/>
    <w:rPr>
      <w:rFonts w:ascii="Calibri" w:eastAsia="Times New Roman" w:hAnsi="Calibri" w:cs="Calibri"/>
      <w:sz w:val="20"/>
      <w:szCs w:val="20"/>
      <w:lang w:eastAsia="es-MX"/>
    </w:rPr>
  </w:style>
  <w:style w:type="paragraph" w:styleId="Prrafodelista">
    <w:name w:val="List Paragraph"/>
    <w:basedOn w:val="Normal"/>
    <w:uiPriority w:val="1"/>
    <w:qFormat/>
    <w:rsid w:val="004A6A59"/>
    <w:pPr>
      <w:spacing w:before="240" w:after="240" w:line="288" w:lineRule="atLeast"/>
      <w:ind w:left="720"/>
    </w:pPr>
    <w:rPr>
      <w:rFonts w:ascii="Calibri" w:eastAsia="Times New Roman" w:hAnsi="Calibri" w:cs="Calibri"/>
      <w:szCs w:val="20"/>
      <w:lang w:eastAsia="es-MX"/>
    </w:rPr>
  </w:style>
  <w:style w:type="paragraph" w:styleId="Sinespaciado">
    <w:name w:val="No Spacing"/>
    <w:qFormat/>
    <w:rsid w:val="004A6A59"/>
    <w:pPr>
      <w:spacing w:after="0" w:line="240" w:lineRule="auto"/>
    </w:pPr>
    <w:rPr>
      <w:rFonts w:ascii="Calibri" w:eastAsia="Times New Roman" w:hAnsi="Calibri" w:cs="Calibri"/>
      <w:szCs w:val="20"/>
      <w:lang w:eastAsia="es-MX"/>
    </w:rPr>
  </w:style>
  <w:style w:type="paragraph" w:customStyle="1" w:styleId="Textodeglobo1">
    <w:name w:val="Texto de globo1"/>
    <w:basedOn w:val="Normal"/>
    <w:rsid w:val="004A6A59"/>
    <w:pPr>
      <w:spacing w:after="0" w:line="240" w:lineRule="auto"/>
    </w:pPr>
    <w:rPr>
      <w:rFonts w:ascii="Tahoma" w:eastAsia="Times New Roman" w:hAnsi="Tahoma" w:cs="Tahoma"/>
      <w:sz w:val="16"/>
      <w:szCs w:val="20"/>
      <w:lang w:eastAsia="es-MX"/>
    </w:rPr>
  </w:style>
  <w:style w:type="paragraph" w:customStyle="1" w:styleId="texto0">
    <w:name w:val="texto"/>
    <w:basedOn w:val="Normal"/>
    <w:rsid w:val="004A6A59"/>
    <w:pPr>
      <w:spacing w:after="101" w:line="216" w:lineRule="exact"/>
      <w:ind w:firstLine="288"/>
      <w:jc w:val="both"/>
    </w:pPr>
    <w:rPr>
      <w:rFonts w:ascii="Arial" w:eastAsia="Times New Roman" w:hAnsi="Arial" w:cs="Arial"/>
      <w:sz w:val="18"/>
      <w:szCs w:val="20"/>
      <w:lang w:eastAsia="es-MX"/>
    </w:rPr>
  </w:style>
  <w:style w:type="paragraph" w:customStyle="1" w:styleId="Default">
    <w:name w:val="Default"/>
    <w:rsid w:val="004A6A59"/>
    <w:pPr>
      <w:spacing w:after="0" w:line="240" w:lineRule="auto"/>
    </w:pPr>
    <w:rPr>
      <w:rFonts w:ascii="Arial" w:eastAsia="Times New Roman" w:hAnsi="Arial" w:cs="Arial"/>
      <w:color w:val="000000"/>
      <w:sz w:val="24"/>
      <w:szCs w:val="20"/>
      <w:lang w:eastAsia="es-MX"/>
    </w:rPr>
  </w:style>
  <w:style w:type="paragraph" w:customStyle="1" w:styleId="Asuntodelcomentario1">
    <w:name w:val="Asunto del comentario1"/>
    <w:basedOn w:val="Textocomentario"/>
    <w:next w:val="Textocomentario"/>
    <w:rsid w:val="004A6A59"/>
    <w:rPr>
      <w:b/>
    </w:rPr>
  </w:style>
  <w:style w:type="paragraph" w:styleId="Revisin">
    <w:name w:val="Revision"/>
    <w:rsid w:val="004A6A59"/>
    <w:pPr>
      <w:spacing w:after="0" w:line="240" w:lineRule="auto"/>
    </w:pPr>
    <w:rPr>
      <w:rFonts w:ascii="Times New Roman" w:eastAsia="Times New Roman" w:hAnsi="Times New Roman" w:cs="Times New Roman"/>
      <w:sz w:val="24"/>
      <w:szCs w:val="20"/>
      <w:lang w:val="es-ES" w:eastAsia="es-MX"/>
    </w:rPr>
  </w:style>
  <w:style w:type="paragraph" w:styleId="Ttulo">
    <w:name w:val="Title"/>
    <w:basedOn w:val="Normal"/>
    <w:next w:val="Normal"/>
    <w:link w:val="TtuloCar"/>
    <w:qFormat/>
    <w:rsid w:val="004A6A59"/>
    <w:pPr>
      <w:shd w:val="clear" w:color="auto" w:fill="808000"/>
      <w:spacing w:after="300" w:line="240" w:lineRule="auto"/>
      <w:jc w:val="center"/>
    </w:pPr>
    <w:rPr>
      <w:rFonts w:ascii="Calibri" w:eastAsia="Times New Roman" w:hAnsi="Calibri" w:cs="Calibri"/>
      <w:b/>
      <w:noProof/>
      <w:color w:val="FFFFFF"/>
      <w:spacing w:val="5"/>
      <w:sz w:val="28"/>
      <w:szCs w:val="20"/>
      <w:lang w:eastAsia="es-MX"/>
    </w:rPr>
  </w:style>
  <w:style w:type="character" w:customStyle="1" w:styleId="TtuloCar">
    <w:name w:val="Título Car"/>
    <w:basedOn w:val="Fuentedeprrafopredeter"/>
    <w:link w:val="Ttulo"/>
    <w:rsid w:val="004A6A59"/>
    <w:rPr>
      <w:rFonts w:ascii="Calibri" w:eastAsia="Times New Roman" w:hAnsi="Calibri" w:cs="Calibri"/>
      <w:b/>
      <w:noProof/>
      <w:color w:val="FFFFFF"/>
      <w:spacing w:val="5"/>
      <w:sz w:val="28"/>
      <w:szCs w:val="20"/>
      <w:shd w:val="clear" w:color="auto" w:fill="808000"/>
      <w:lang w:eastAsia="es-MX"/>
    </w:rPr>
  </w:style>
  <w:style w:type="paragraph" w:customStyle="1" w:styleId="TableParagraph">
    <w:name w:val="Table Paragraph"/>
    <w:basedOn w:val="Normal"/>
    <w:rsid w:val="004A6A59"/>
    <w:pPr>
      <w:spacing w:after="0" w:line="240" w:lineRule="auto"/>
    </w:pPr>
    <w:rPr>
      <w:rFonts w:ascii="Calibri" w:eastAsia="Times New Roman" w:hAnsi="Calibri" w:cs="Calibri"/>
      <w:noProof/>
      <w:szCs w:val="20"/>
      <w:lang w:eastAsia="es-MX"/>
    </w:rPr>
  </w:style>
  <w:style w:type="paragraph" w:customStyle="1" w:styleId="Textonormal">
    <w:name w:val="Texto normal"/>
    <w:basedOn w:val="Normal"/>
    <w:rsid w:val="004A6A59"/>
    <w:pPr>
      <w:spacing w:after="0" w:line="240" w:lineRule="auto"/>
      <w:ind w:left="102"/>
    </w:pPr>
    <w:rPr>
      <w:rFonts w:ascii="Arial" w:eastAsia="Times New Roman" w:hAnsi="Arial" w:cs="Arial"/>
      <w:sz w:val="18"/>
      <w:szCs w:val="20"/>
      <w:lang w:val="en-US" w:eastAsia="es-MX"/>
    </w:rPr>
  </w:style>
  <w:style w:type="paragraph" w:customStyle="1" w:styleId="EstilotextoPrimeral">
    <w:name w:val="Estilo texto + Primera l"/>
    <w:basedOn w:val="Normal"/>
    <w:rsid w:val="004A6A59"/>
    <w:pPr>
      <w:spacing w:after="101" w:line="216" w:lineRule="exact"/>
      <w:jc w:val="both"/>
    </w:pPr>
    <w:rPr>
      <w:rFonts w:ascii="Arial" w:eastAsia="Times New Roman" w:hAnsi="Arial" w:cs="Arial"/>
      <w:sz w:val="18"/>
      <w:szCs w:val="20"/>
      <w:lang w:eastAsia="es-MX"/>
    </w:rPr>
  </w:style>
  <w:style w:type="paragraph" w:customStyle="1" w:styleId="centrado">
    <w:name w:val="centrado"/>
    <w:basedOn w:val="Texto"/>
    <w:rsid w:val="004A6A59"/>
    <w:pPr>
      <w:spacing w:line="216" w:lineRule="atLeast"/>
      <w:ind w:firstLine="0"/>
      <w:jc w:val="center"/>
    </w:pPr>
    <w:rPr>
      <w:lang w:val="es-ES_tradnl" w:eastAsia="es-MX"/>
    </w:rPr>
  </w:style>
  <w:style w:type="paragraph" w:customStyle="1" w:styleId="Prrafodelista1">
    <w:name w:val="Párrafo de lista1"/>
    <w:basedOn w:val="Normal"/>
    <w:rsid w:val="004A6A59"/>
    <w:pPr>
      <w:spacing w:line="276" w:lineRule="atLeast"/>
      <w:ind w:left="720"/>
    </w:pPr>
    <w:rPr>
      <w:rFonts w:ascii="Calibri" w:eastAsia="Times New Roman" w:hAnsi="Calibri" w:cs="Calibri"/>
      <w:szCs w:val="20"/>
      <w:lang w:eastAsia="es-MX"/>
    </w:rPr>
  </w:style>
  <w:style w:type="paragraph" w:customStyle="1" w:styleId="Asuntodelcomentario10">
    <w:name w:val="Asunto del comentario1"/>
    <w:basedOn w:val="Textocomentario"/>
    <w:next w:val="Textocomentario"/>
    <w:rsid w:val="004A6A59"/>
    <w:pPr>
      <w:spacing w:after="200"/>
    </w:pPr>
    <w:rPr>
      <w:rFonts w:ascii="Calibri" w:hAnsi="Calibri" w:cs="Calibri"/>
      <w:b/>
      <w:lang w:val="en-US"/>
    </w:rPr>
  </w:style>
  <w:style w:type="paragraph" w:customStyle="1" w:styleId="Textodeglobo10">
    <w:name w:val="Texto de globo1"/>
    <w:basedOn w:val="Normal"/>
    <w:rsid w:val="004A6A59"/>
    <w:pPr>
      <w:spacing w:after="0" w:line="240" w:lineRule="auto"/>
    </w:pPr>
    <w:rPr>
      <w:rFonts w:ascii="Tahoma" w:eastAsia="Times New Roman" w:hAnsi="Tahoma" w:cs="Tahoma"/>
      <w:sz w:val="16"/>
      <w:szCs w:val="20"/>
      <w:lang w:eastAsia="es-MX"/>
    </w:rPr>
  </w:style>
  <w:style w:type="paragraph" w:customStyle="1" w:styleId="piecuadro">
    <w:name w:val="pie cuadro"/>
    <w:basedOn w:val="Prrafodelista"/>
    <w:rsid w:val="004A6A59"/>
    <w:pPr>
      <w:spacing w:before="0" w:after="0" w:line="240" w:lineRule="auto"/>
      <w:ind w:left="0"/>
    </w:pPr>
    <w:rPr>
      <w:rFonts w:ascii="Arial" w:hAnsi="Arial" w:cs="Arial"/>
      <w:sz w:val="16"/>
      <w:lang w:val="en-US"/>
    </w:rPr>
  </w:style>
  <w:style w:type="paragraph" w:customStyle="1" w:styleId="piedecuadro">
    <w:name w:val="pie de cuadro"/>
    <w:basedOn w:val="Prrafodelista"/>
    <w:rsid w:val="004A6A59"/>
    <w:pPr>
      <w:spacing w:before="400" w:after="0" w:line="240" w:lineRule="auto"/>
      <w:ind w:left="0"/>
    </w:pPr>
    <w:rPr>
      <w:rFonts w:ascii="Arial" w:hAnsi="Arial" w:cs="Arial"/>
      <w:sz w:val="20"/>
      <w:lang w:val="es-ES"/>
    </w:rPr>
  </w:style>
  <w:style w:type="paragraph" w:styleId="NormalWeb">
    <w:name w:val="Normal (Web)"/>
    <w:basedOn w:val="Normal"/>
    <w:uiPriority w:val="99"/>
    <w:rsid w:val="004A6A59"/>
    <w:pPr>
      <w:spacing w:before="100" w:after="100" w:line="240" w:lineRule="auto"/>
    </w:pPr>
    <w:rPr>
      <w:rFonts w:ascii="Times New Roman" w:eastAsia="Times New Roman" w:hAnsi="Times New Roman" w:cs="Times New Roman"/>
      <w:sz w:val="24"/>
      <w:szCs w:val="20"/>
      <w:lang w:eastAsia="es-MX"/>
    </w:rPr>
  </w:style>
  <w:style w:type="paragraph" w:customStyle="1" w:styleId="ecxmsonormal">
    <w:name w:val="ecxmsonormal"/>
    <w:basedOn w:val="Normal"/>
    <w:rsid w:val="004A6A59"/>
    <w:pPr>
      <w:spacing w:before="100" w:after="100" w:line="240" w:lineRule="auto"/>
    </w:pPr>
    <w:rPr>
      <w:rFonts w:ascii="Times New Roman" w:eastAsia="Times New Roman" w:hAnsi="Times New Roman" w:cs="Times New Roman"/>
      <w:sz w:val="24"/>
      <w:szCs w:val="20"/>
      <w:lang w:eastAsia="es-MX"/>
    </w:rPr>
  </w:style>
  <w:style w:type="paragraph" w:customStyle="1" w:styleId="ecxmsolistparagraph">
    <w:name w:val="ecxmsolistparagraph"/>
    <w:basedOn w:val="Normal"/>
    <w:rsid w:val="004A6A59"/>
    <w:pPr>
      <w:spacing w:before="100" w:after="100" w:line="240" w:lineRule="auto"/>
    </w:pPr>
    <w:rPr>
      <w:rFonts w:ascii="Times New Roman" w:eastAsia="Times New Roman" w:hAnsi="Times New Roman" w:cs="Times New Roman"/>
      <w:sz w:val="24"/>
      <w:szCs w:val="20"/>
      <w:lang w:eastAsia="es-MX"/>
    </w:rPr>
  </w:style>
  <w:style w:type="paragraph" w:customStyle="1" w:styleId="Sumario">
    <w:name w:val="Sumario"/>
    <w:basedOn w:val="Normal"/>
    <w:rsid w:val="004A6A59"/>
    <w:pPr>
      <w:tabs>
        <w:tab w:val="right" w:leader="dot" w:pos="8107"/>
        <w:tab w:val="right" w:pos="8640"/>
      </w:tabs>
      <w:spacing w:after="0" w:line="260" w:lineRule="exact"/>
      <w:ind w:left="274" w:right="749"/>
      <w:jc w:val="both"/>
    </w:pPr>
    <w:rPr>
      <w:rFonts w:ascii="Arial" w:eastAsia="Times New Roman" w:hAnsi="Arial" w:cs="Arial"/>
      <w:sz w:val="18"/>
      <w:szCs w:val="20"/>
      <w:lang w:val="es-ES" w:eastAsia="es-MX"/>
    </w:rPr>
  </w:style>
  <w:style w:type="paragraph" w:customStyle="1" w:styleId="Secreta">
    <w:name w:val="Secreta"/>
    <w:basedOn w:val="Normal"/>
    <w:rsid w:val="004A6A59"/>
    <w:pPr>
      <w:tabs>
        <w:tab w:val="right" w:leader="dot" w:pos="8100"/>
        <w:tab w:val="right" w:pos="8640"/>
      </w:tabs>
      <w:spacing w:after="0" w:line="334" w:lineRule="exact"/>
      <w:ind w:left="274" w:right="749"/>
      <w:jc w:val="both"/>
    </w:pPr>
    <w:rPr>
      <w:rFonts w:ascii="Times New Roman" w:eastAsia="Times New Roman" w:hAnsi="Times New Roman" w:cs="Times New Roman"/>
      <w:b/>
      <w:sz w:val="20"/>
      <w:szCs w:val="20"/>
      <w:u w:val="single"/>
      <w:lang w:val="es-ES_tradnl" w:eastAsia="es-MX"/>
    </w:rPr>
  </w:style>
  <w:style w:type="paragraph" w:customStyle="1" w:styleId="ttulo0">
    <w:name w:val="título"/>
    <w:basedOn w:val="Normal"/>
    <w:next w:val="Normal"/>
    <w:rsid w:val="004A6A59"/>
    <w:pPr>
      <w:spacing w:line="276" w:lineRule="atLeast"/>
    </w:pPr>
    <w:rPr>
      <w:rFonts w:ascii="Calibri" w:eastAsia="Times New Roman" w:hAnsi="Calibri" w:cs="Calibri"/>
      <w:b/>
      <w:sz w:val="20"/>
      <w:szCs w:val="20"/>
      <w:lang w:val="en-US" w:eastAsia="es-MX"/>
    </w:rPr>
  </w:style>
  <w:style w:type="paragraph" w:customStyle="1" w:styleId="Contenido">
    <w:name w:val="Contenido"/>
    <w:basedOn w:val="Normal"/>
    <w:rsid w:val="004A6A59"/>
    <w:pPr>
      <w:spacing w:after="360" w:line="276" w:lineRule="atLeast"/>
      <w:jc w:val="both"/>
    </w:pPr>
    <w:rPr>
      <w:rFonts w:ascii="Arial" w:eastAsia="Times New Roman" w:hAnsi="Arial" w:cs="Arial"/>
      <w:szCs w:val="20"/>
      <w:lang w:eastAsia="es-MX"/>
    </w:rPr>
  </w:style>
  <w:style w:type="paragraph" w:customStyle="1" w:styleId="Mapadeldocumento1">
    <w:name w:val="Mapa del documento1"/>
    <w:basedOn w:val="Normal"/>
    <w:rsid w:val="004A6A59"/>
    <w:pPr>
      <w:shd w:val="clear" w:color="auto" w:fill="000080"/>
      <w:spacing w:after="0" w:line="240" w:lineRule="auto"/>
    </w:pPr>
    <w:rPr>
      <w:rFonts w:ascii="Tahoma" w:eastAsia="Times New Roman" w:hAnsi="Tahoma" w:cs="Tahoma"/>
      <w:sz w:val="20"/>
      <w:szCs w:val="20"/>
      <w:lang w:val="es-ES" w:eastAsia="es-MX"/>
    </w:rPr>
  </w:style>
  <w:style w:type="paragraph" w:customStyle="1" w:styleId="Textosinformato1">
    <w:name w:val="Texto sin formato1"/>
    <w:basedOn w:val="Normal"/>
    <w:rsid w:val="004A6A59"/>
    <w:pPr>
      <w:spacing w:after="0" w:line="240" w:lineRule="auto"/>
    </w:pPr>
    <w:rPr>
      <w:rFonts w:ascii="Consolas" w:eastAsia="Times New Roman" w:hAnsi="Consolas" w:cs="Consolas"/>
      <w:sz w:val="21"/>
      <w:szCs w:val="20"/>
      <w:lang w:eastAsia="es-MX"/>
    </w:rPr>
  </w:style>
  <w:style w:type="paragraph" w:customStyle="1" w:styleId="Textoindependiente21">
    <w:name w:val="Texto independiente 21"/>
    <w:basedOn w:val="Normal"/>
    <w:rsid w:val="004A6A59"/>
    <w:pPr>
      <w:spacing w:after="0" w:line="240" w:lineRule="auto"/>
    </w:pPr>
    <w:rPr>
      <w:rFonts w:ascii="Arial" w:eastAsia="Times New Roman" w:hAnsi="Arial" w:cs="Arial"/>
      <w:szCs w:val="20"/>
      <w:lang w:val="es-ES" w:eastAsia="es-MX"/>
    </w:rPr>
  </w:style>
  <w:style w:type="paragraph" w:customStyle="1" w:styleId="Textoindependiente31">
    <w:name w:val="Texto independiente 31"/>
    <w:basedOn w:val="Normal"/>
    <w:rsid w:val="004A6A59"/>
    <w:pPr>
      <w:spacing w:after="0" w:line="240" w:lineRule="auto"/>
    </w:pPr>
    <w:rPr>
      <w:rFonts w:ascii="Arial" w:eastAsia="Times New Roman" w:hAnsi="Arial" w:cs="Arial"/>
      <w:b/>
      <w:szCs w:val="20"/>
      <w:lang w:val="es-ES" w:eastAsia="es-MX"/>
    </w:rPr>
  </w:style>
  <w:style w:type="paragraph" w:customStyle="1" w:styleId="Textoindependiente22">
    <w:name w:val="Texto independiente 22"/>
    <w:basedOn w:val="Normal"/>
    <w:rsid w:val="004A6A59"/>
    <w:pPr>
      <w:spacing w:after="120" w:line="240" w:lineRule="auto"/>
      <w:ind w:left="283"/>
    </w:pPr>
    <w:rPr>
      <w:rFonts w:ascii="Times New Roman" w:eastAsia="Times New Roman" w:hAnsi="Times New Roman" w:cs="Times New Roman"/>
      <w:caps/>
      <w:sz w:val="20"/>
      <w:szCs w:val="20"/>
      <w:lang w:val="es-ES" w:eastAsia="es-MX"/>
    </w:rPr>
  </w:style>
  <w:style w:type="paragraph" w:customStyle="1" w:styleId="Logro">
    <w:name w:val="Logro"/>
    <w:basedOn w:val="Normal"/>
    <w:rsid w:val="004A6A59"/>
    <w:pPr>
      <w:tabs>
        <w:tab w:val="left" w:pos="0"/>
      </w:tabs>
      <w:spacing w:after="0" w:line="240" w:lineRule="auto"/>
      <w:ind w:left="240" w:hanging="240"/>
    </w:pPr>
    <w:rPr>
      <w:rFonts w:ascii="Times New Roman" w:eastAsia="Times New Roman" w:hAnsi="Times New Roman" w:cs="Times New Roman"/>
      <w:sz w:val="24"/>
      <w:szCs w:val="20"/>
      <w:lang w:val="es-ES" w:eastAsia="es-MX"/>
    </w:rPr>
  </w:style>
  <w:style w:type="paragraph" w:customStyle="1" w:styleId="textodenotaalfinal">
    <w:name w:val="texto de nota al final"/>
    <w:basedOn w:val="Normal"/>
    <w:rsid w:val="004A6A59"/>
    <w:pPr>
      <w:spacing w:after="0" w:line="240" w:lineRule="auto"/>
    </w:pPr>
    <w:rPr>
      <w:rFonts w:ascii="Times New Roman" w:eastAsia="Times New Roman" w:hAnsi="Times New Roman" w:cs="Times New Roman"/>
      <w:caps/>
      <w:sz w:val="20"/>
      <w:szCs w:val="20"/>
      <w:lang w:val="es-ES" w:eastAsia="es-MX"/>
    </w:rPr>
  </w:style>
  <w:style w:type="paragraph" w:customStyle="1" w:styleId="TtulodeTDC1">
    <w:name w:val="Título de TDC1"/>
    <w:basedOn w:val="Ttulo1"/>
    <w:next w:val="Normal"/>
    <w:rsid w:val="004A6A59"/>
    <w:pPr>
      <w:keepNext/>
      <w:keepLines/>
      <w:pBdr>
        <w:bottom w:val="none" w:sz="0" w:space="0" w:color="auto"/>
        <w:between w:val="none" w:sz="0" w:space="0" w:color="auto"/>
      </w:pBdr>
      <w:spacing w:before="480" w:line="276" w:lineRule="atLeast"/>
      <w:jc w:val="left"/>
    </w:pPr>
    <w:rPr>
      <w:rFonts w:ascii="Cambria" w:hAnsi="Cambria" w:cs="Cambria"/>
      <w:color w:val="00FFFF"/>
      <w:sz w:val="28"/>
      <w:szCs w:val="20"/>
      <w:lang w:val="es-MX" w:eastAsia="es-MX"/>
    </w:rPr>
  </w:style>
  <w:style w:type="paragraph" w:customStyle="1" w:styleId="Textoindependienteprimerasangra21">
    <w:name w:val="Texto independiente primera sangría 21"/>
    <w:basedOn w:val="Textoindependiente22"/>
    <w:rsid w:val="004A6A59"/>
    <w:pPr>
      <w:spacing w:after="200" w:line="276" w:lineRule="atLeast"/>
      <w:ind w:left="360" w:firstLine="360"/>
    </w:pPr>
    <w:rPr>
      <w:rFonts w:ascii="Calibri" w:hAnsi="Calibri" w:cs="Calibri"/>
      <w:caps w:val="0"/>
      <w:sz w:val="22"/>
      <w:lang w:val="es-MX"/>
    </w:rPr>
  </w:style>
  <w:style w:type="table" w:styleId="Tablaconcuadrcula">
    <w:name w:val="Table Grid"/>
    <w:basedOn w:val="Tablanormal"/>
    <w:uiPriority w:val="59"/>
    <w:rsid w:val="004A6A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rsid w:val="004A6A59"/>
    <w:pPr>
      <w:spacing w:after="0" w:line="240" w:lineRule="auto"/>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uiPriority w:val="99"/>
    <w:rsid w:val="004A6A59"/>
    <w:rPr>
      <w:rFonts w:ascii="Tahoma" w:eastAsia="Times New Roman" w:hAnsi="Tahoma" w:cs="Tahoma"/>
      <w:sz w:val="16"/>
      <w:szCs w:val="16"/>
      <w:lang w:val="es-ES" w:eastAsia="es-ES"/>
    </w:rPr>
  </w:style>
  <w:style w:type="character" w:styleId="Refdecomentario">
    <w:name w:val="annotation reference"/>
    <w:basedOn w:val="Fuentedeprrafopredeter"/>
    <w:uiPriority w:val="99"/>
    <w:unhideWhenUsed/>
    <w:rsid w:val="000C3931"/>
    <w:rPr>
      <w:sz w:val="16"/>
      <w:szCs w:val="16"/>
    </w:rPr>
  </w:style>
  <w:style w:type="paragraph" w:styleId="Asuntodelcomentario">
    <w:name w:val="annotation subject"/>
    <w:basedOn w:val="Textocomentario"/>
    <w:next w:val="Textocomentario"/>
    <w:link w:val="AsuntodelcomentarioCar"/>
    <w:uiPriority w:val="99"/>
    <w:semiHidden/>
    <w:unhideWhenUsed/>
    <w:rsid w:val="000C3931"/>
    <w:pPr>
      <w:spacing w:after="200"/>
    </w:pPr>
    <w:rPr>
      <w:rFonts w:asciiTheme="minorHAnsi" w:eastAsiaTheme="minorHAnsi" w:hAnsiTheme="minorHAnsi" w:cstheme="minorBidi"/>
      <w:b/>
      <w:bCs/>
      <w:lang w:val="es-MX" w:eastAsia="en-US"/>
    </w:rPr>
  </w:style>
  <w:style w:type="character" w:customStyle="1" w:styleId="AsuntodelcomentarioCar">
    <w:name w:val="Asunto del comentario Car"/>
    <w:basedOn w:val="TextocomentarioCar"/>
    <w:link w:val="Asuntodelcomentario"/>
    <w:uiPriority w:val="99"/>
    <w:semiHidden/>
    <w:rsid w:val="000C3931"/>
    <w:rPr>
      <w:rFonts w:ascii="Times New Roman" w:eastAsia="Times New Roman" w:hAnsi="Times New Roman" w:cs="Times New Roman"/>
      <w:b/>
      <w:bCs/>
      <w:sz w:val="20"/>
      <w:szCs w:val="20"/>
      <w:lang w:val="es-ES" w:eastAsia="es-MX"/>
    </w:rPr>
  </w:style>
  <w:style w:type="character" w:styleId="Hipervnculo">
    <w:name w:val="Hyperlink"/>
    <w:basedOn w:val="Fuentedeprrafopredeter"/>
    <w:uiPriority w:val="99"/>
    <w:unhideWhenUsed/>
    <w:rsid w:val="00EA5B36"/>
    <w:rPr>
      <w:color w:val="0000FF" w:themeColor="hyperlink"/>
      <w:u w:val="single"/>
    </w:rPr>
  </w:style>
  <w:style w:type="character" w:styleId="Refdenotaalpie">
    <w:name w:val="footnote reference"/>
    <w:basedOn w:val="Fuentedeprrafopredeter"/>
    <w:uiPriority w:val="99"/>
    <w:semiHidden/>
    <w:unhideWhenUsed/>
    <w:rsid w:val="00A12700"/>
    <w:rPr>
      <w:vertAlign w:val="superscript"/>
    </w:rPr>
  </w:style>
  <w:style w:type="character" w:styleId="nfasis">
    <w:name w:val="Emphasis"/>
    <w:basedOn w:val="Fuentedeprrafopredeter"/>
    <w:uiPriority w:val="20"/>
    <w:qFormat/>
    <w:rsid w:val="00F4336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4A6A59"/>
    <w:pPr>
      <w:pBdr>
        <w:bottom w:val="single" w:sz="12" w:space="1" w:color="auto"/>
        <w:between w:val="single" w:sz="12" w:space="1" w:color="auto"/>
      </w:pBdr>
      <w:spacing w:before="120" w:after="0" w:line="240" w:lineRule="auto"/>
      <w:jc w:val="both"/>
      <w:outlineLvl w:val="0"/>
    </w:pPr>
    <w:rPr>
      <w:rFonts w:ascii="Times New Roman" w:eastAsia="Times New Roman" w:hAnsi="Times New Roman" w:cs="CG Palacio (WN)"/>
      <w:b/>
      <w:sz w:val="18"/>
      <w:szCs w:val="24"/>
      <w:lang w:val="es-ES" w:eastAsia="es-ES"/>
    </w:rPr>
  </w:style>
  <w:style w:type="paragraph" w:styleId="Ttulo2">
    <w:name w:val="heading 2"/>
    <w:basedOn w:val="Normal"/>
    <w:next w:val="Normal"/>
    <w:link w:val="Ttulo2Car"/>
    <w:qFormat/>
    <w:rsid w:val="004A6A59"/>
    <w:pPr>
      <w:pBdr>
        <w:top w:val="double" w:sz="6" w:space="1" w:color="auto"/>
        <w:between w:val="double" w:sz="6" w:space="1" w:color="auto"/>
      </w:pBdr>
      <w:spacing w:after="101" w:line="216" w:lineRule="atLeast"/>
      <w:jc w:val="both"/>
      <w:outlineLvl w:val="1"/>
    </w:pPr>
    <w:rPr>
      <w:rFonts w:ascii="Arial" w:eastAsia="Times New Roman" w:hAnsi="Arial" w:cs="Helv"/>
      <w:sz w:val="18"/>
      <w:szCs w:val="20"/>
      <w:lang w:val="es-ES_tradnl" w:eastAsia="es-MX"/>
    </w:rPr>
  </w:style>
  <w:style w:type="paragraph" w:styleId="Ttulo3">
    <w:name w:val="heading 3"/>
    <w:basedOn w:val="Normal"/>
    <w:next w:val="Normal"/>
    <w:link w:val="Ttulo3Car"/>
    <w:qFormat/>
    <w:rsid w:val="004A6A59"/>
    <w:pPr>
      <w:keepNext/>
      <w:keepLines/>
      <w:spacing w:before="200" w:after="240" w:line="288" w:lineRule="atLeast"/>
      <w:outlineLvl w:val="2"/>
    </w:pPr>
    <w:rPr>
      <w:rFonts w:ascii="Calibri" w:eastAsia="Times New Roman" w:hAnsi="Calibri" w:cs="Calibri"/>
      <w:b/>
      <w:szCs w:val="20"/>
      <w:lang w:eastAsia="es-MX"/>
    </w:rPr>
  </w:style>
  <w:style w:type="paragraph" w:styleId="Ttulo7">
    <w:name w:val="heading 7"/>
    <w:basedOn w:val="Normal"/>
    <w:next w:val="Normal"/>
    <w:link w:val="Ttulo7Car"/>
    <w:qFormat/>
    <w:rsid w:val="004A6A59"/>
    <w:pPr>
      <w:keepNext/>
      <w:spacing w:after="0" w:line="240" w:lineRule="auto"/>
      <w:ind w:firstLine="708"/>
      <w:jc w:val="both"/>
      <w:outlineLvl w:val="6"/>
    </w:pPr>
    <w:rPr>
      <w:rFonts w:ascii="Arial" w:eastAsia="Times New Roman" w:hAnsi="Arial" w:cs="Arial"/>
      <w:b/>
      <w:sz w:val="24"/>
      <w:szCs w:val="20"/>
      <w:lang w:val="es-ES_tradnl" w:eastAsia="es-MX"/>
    </w:rPr>
  </w:style>
  <w:style w:type="paragraph" w:styleId="Ttulo9">
    <w:name w:val="heading 9"/>
    <w:basedOn w:val="Normal"/>
    <w:next w:val="Normal"/>
    <w:link w:val="Ttulo9Car"/>
    <w:qFormat/>
    <w:rsid w:val="004A6A59"/>
    <w:pPr>
      <w:keepNext/>
      <w:keepLines/>
      <w:spacing w:before="200" w:after="0" w:line="240" w:lineRule="auto"/>
      <w:outlineLvl w:val="8"/>
    </w:pPr>
    <w:rPr>
      <w:rFonts w:ascii="Cambria" w:eastAsia="Times New Roman" w:hAnsi="Cambria" w:cs="Cambria"/>
      <w:i/>
      <w:color w:val="000000"/>
      <w:sz w:val="20"/>
      <w:szCs w:val="20"/>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6A59"/>
    <w:rPr>
      <w:rFonts w:ascii="Times New Roman" w:eastAsia="Times New Roman" w:hAnsi="Times New Roman" w:cs="CG Palacio (WN)"/>
      <w:b/>
      <w:sz w:val="18"/>
      <w:szCs w:val="24"/>
      <w:lang w:val="es-ES" w:eastAsia="es-ES"/>
    </w:rPr>
  </w:style>
  <w:style w:type="character" w:customStyle="1" w:styleId="Ttulo2Car">
    <w:name w:val="Título 2 Car"/>
    <w:basedOn w:val="Fuentedeprrafopredeter"/>
    <w:link w:val="Ttulo2"/>
    <w:rsid w:val="004A6A59"/>
    <w:rPr>
      <w:rFonts w:ascii="Arial" w:eastAsia="Times New Roman" w:hAnsi="Arial" w:cs="Helv"/>
      <w:sz w:val="18"/>
      <w:szCs w:val="20"/>
      <w:lang w:val="es-ES_tradnl" w:eastAsia="es-MX"/>
    </w:rPr>
  </w:style>
  <w:style w:type="character" w:customStyle="1" w:styleId="Ttulo3Car">
    <w:name w:val="Título 3 Car"/>
    <w:basedOn w:val="Fuentedeprrafopredeter"/>
    <w:link w:val="Ttulo3"/>
    <w:rsid w:val="004A6A59"/>
    <w:rPr>
      <w:rFonts w:ascii="Calibri" w:eastAsia="Times New Roman" w:hAnsi="Calibri" w:cs="Calibri"/>
      <w:b/>
      <w:szCs w:val="20"/>
      <w:lang w:eastAsia="es-MX"/>
    </w:rPr>
  </w:style>
  <w:style w:type="character" w:customStyle="1" w:styleId="Ttulo7Car">
    <w:name w:val="Título 7 Car"/>
    <w:basedOn w:val="Fuentedeprrafopredeter"/>
    <w:link w:val="Ttulo7"/>
    <w:rsid w:val="004A6A59"/>
    <w:rPr>
      <w:rFonts w:ascii="Arial" w:eastAsia="Times New Roman" w:hAnsi="Arial" w:cs="Arial"/>
      <w:b/>
      <w:sz w:val="24"/>
      <w:szCs w:val="20"/>
      <w:lang w:val="es-ES_tradnl" w:eastAsia="es-MX"/>
    </w:rPr>
  </w:style>
  <w:style w:type="character" w:customStyle="1" w:styleId="Ttulo9Car">
    <w:name w:val="Título 9 Car"/>
    <w:basedOn w:val="Fuentedeprrafopredeter"/>
    <w:link w:val="Ttulo9"/>
    <w:rsid w:val="004A6A59"/>
    <w:rPr>
      <w:rFonts w:ascii="Cambria" w:eastAsia="Times New Roman" w:hAnsi="Cambria" w:cs="Cambria"/>
      <w:i/>
      <w:color w:val="000000"/>
      <w:sz w:val="20"/>
      <w:szCs w:val="20"/>
      <w:lang w:val="es-ES" w:eastAsia="es-MX"/>
    </w:rPr>
  </w:style>
  <w:style w:type="paragraph" w:customStyle="1" w:styleId="Texto">
    <w:name w:val="Texto"/>
    <w:basedOn w:val="Normal"/>
    <w:link w:val="TextoCar"/>
    <w:rsid w:val="004A6A59"/>
    <w:pPr>
      <w:spacing w:after="101" w:line="216" w:lineRule="exact"/>
      <w:ind w:firstLine="288"/>
      <w:jc w:val="both"/>
    </w:pPr>
    <w:rPr>
      <w:rFonts w:ascii="Arial" w:eastAsia="Times New Roman" w:hAnsi="Arial" w:cs="Arial"/>
      <w:sz w:val="18"/>
      <w:szCs w:val="20"/>
      <w:lang w:val="es-ES" w:eastAsia="es-ES"/>
    </w:rPr>
  </w:style>
  <w:style w:type="paragraph" w:customStyle="1" w:styleId="CABEZA">
    <w:name w:val="CABEZA"/>
    <w:basedOn w:val="Normal"/>
    <w:rsid w:val="004A6A59"/>
    <w:pPr>
      <w:spacing w:after="0" w:line="240" w:lineRule="auto"/>
      <w:jc w:val="center"/>
    </w:pPr>
    <w:rPr>
      <w:rFonts w:ascii="Times New Roman" w:eastAsia="Times New Roman" w:hAnsi="Times New Roman" w:cs="Arial"/>
      <w:b/>
      <w:sz w:val="28"/>
      <w:szCs w:val="28"/>
      <w:lang w:val="es-ES_tradnl" w:eastAsia="es-MX"/>
    </w:rPr>
  </w:style>
  <w:style w:type="paragraph" w:customStyle="1" w:styleId="ROMANOS">
    <w:name w:val="ROMANOS"/>
    <w:basedOn w:val="Normal"/>
    <w:link w:val="ROMANOSCar"/>
    <w:rsid w:val="004A6A59"/>
    <w:pPr>
      <w:tabs>
        <w:tab w:val="left" w:pos="720"/>
      </w:tabs>
      <w:spacing w:after="101" w:line="216" w:lineRule="exact"/>
      <w:ind w:left="720" w:hanging="432"/>
      <w:jc w:val="both"/>
    </w:pPr>
    <w:rPr>
      <w:rFonts w:ascii="Arial" w:eastAsia="Times New Roman" w:hAnsi="Arial" w:cs="Arial"/>
      <w:sz w:val="18"/>
      <w:szCs w:val="18"/>
      <w:lang w:val="es-ES" w:eastAsia="es-ES"/>
    </w:rPr>
  </w:style>
  <w:style w:type="paragraph" w:customStyle="1" w:styleId="INCISO">
    <w:name w:val="INCISO"/>
    <w:basedOn w:val="Normal"/>
    <w:rsid w:val="004A6A59"/>
    <w:pPr>
      <w:spacing w:after="101" w:line="216" w:lineRule="exact"/>
      <w:ind w:left="1080" w:hanging="360"/>
      <w:jc w:val="both"/>
    </w:pPr>
    <w:rPr>
      <w:rFonts w:ascii="Arial" w:eastAsia="Times New Roman" w:hAnsi="Arial" w:cs="Arial"/>
      <w:sz w:val="18"/>
      <w:szCs w:val="18"/>
      <w:lang w:val="es-ES" w:eastAsia="es-ES"/>
    </w:rPr>
  </w:style>
  <w:style w:type="paragraph" w:customStyle="1" w:styleId="Fechas">
    <w:name w:val="Fechas"/>
    <w:basedOn w:val="Texto"/>
    <w:autoRedefine/>
    <w:rsid w:val="004A6A59"/>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customStyle="1" w:styleId="ANOTACION">
    <w:name w:val="ANOTACION"/>
    <w:basedOn w:val="Normal"/>
    <w:link w:val="ANOTACIONCar"/>
    <w:rsid w:val="004A6A59"/>
    <w:pPr>
      <w:spacing w:before="101" w:after="101" w:line="216" w:lineRule="atLeast"/>
      <w:jc w:val="center"/>
    </w:pPr>
    <w:rPr>
      <w:rFonts w:ascii="Times New Roman" w:eastAsia="Times New Roman" w:hAnsi="Times New Roman" w:cs="Times New Roman"/>
      <w:b/>
      <w:sz w:val="18"/>
      <w:szCs w:val="20"/>
      <w:lang w:val="es-ES_tradnl" w:eastAsia="es-ES"/>
    </w:rPr>
  </w:style>
  <w:style w:type="paragraph" w:customStyle="1" w:styleId="SUBIN">
    <w:name w:val="SUBIN"/>
    <w:basedOn w:val="Texto"/>
    <w:rsid w:val="004A6A59"/>
    <w:pPr>
      <w:ind w:left="1987" w:hanging="720"/>
    </w:pPr>
    <w:rPr>
      <w:lang w:val="es-MX"/>
    </w:rPr>
  </w:style>
  <w:style w:type="paragraph" w:customStyle="1" w:styleId="Titulo1">
    <w:name w:val="Titulo 1"/>
    <w:basedOn w:val="Texto"/>
    <w:rsid w:val="004A6A59"/>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4A6A59"/>
    <w:pPr>
      <w:pBdr>
        <w:top w:val="double" w:sz="6" w:space="1" w:color="auto"/>
      </w:pBdr>
      <w:spacing w:line="240" w:lineRule="auto"/>
      <w:ind w:firstLine="0"/>
      <w:outlineLvl w:val="1"/>
    </w:pPr>
    <w:rPr>
      <w:lang w:val="es-MX"/>
    </w:rPr>
  </w:style>
  <w:style w:type="paragraph" w:customStyle="1" w:styleId="tt">
    <w:name w:val="tt"/>
    <w:basedOn w:val="Texto"/>
    <w:rsid w:val="004A6A59"/>
    <w:pPr>
      <w:tabs>
        <w:tab w:val="left" w:pos="1320"/>
        <w:tab w:val="left" w:pos="1629"/>
      </w:tabs>
      <w:ind w:left="1647" w:hanging="1440"/>
    </w:pPr>
    <w:rPr>
      <w:lang w:val="es-ES_tradnl"/>
    </w:rPr>
  </w:style>
  <w:style w:type="paragraph" w:customStyle="1" w:styleId="sum">
    <w:name w:val="sum"/>
    <w:basedOn w:val="Texto"/>
    <w:rsid w:val="004A6A59"/>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styleId="Encabezado">
    <w:name w:val="header"/>
    <w:basedOn w:val="Normal"/>
    <w:link w:val="EncabezadoCar"/>
    <w:uiPriority w:val="99"/>
    <w:rsid w:val="004A6A59"/>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4A6A59"/>
    <w:rPr>
      <w:rFonts w:ascii="Times New Roman" w:eastAsia="Times New Roman" w:hAnsi="Times New Roman" w:cs="Times New Roman"/>
      <w:sz w:val="24"/>
      <w:szCs w:val="24"/>
      <w:lang w:val="es-ES" w:eastAsia="es-ES"/>
    </w:rPr>
  </w:style>
  <w:style w:type="paragraph" w:customStyle="1" w:styleId="EstilotextoPrimeralnea0">
    <w:name w:val="Estilo texto + Primera línea:  0&quot;"/>
    <w:basedOn w:val="Normal"/>
    <w:rsid w:val="004A6A59"/>
    <w:pPr>
      <w:spacing w:after="101" w:line="216" w:lineRule="exact"/>
      <w:jc w:val="both"/>
    </w:pPr>
    <w:rPr>
      <w:rFonts w:ascii="Arial" w:eastAsia="Times New Roman" w:hAnsi="Arial" w:cs="Times New Roman"/>
      <w:sz w:val="18"/>
      <w:szCs w:val="20"/>
      <w:lang w:eastAsia="es-MX"/>
    </w:rPr>
  </w:style>
  <w:style w:type="character" w:customStyle="1" w:styleId="TextoCar">
    <w:name w:val="Texto Car"/>
    <w:link w:val="Texto"/>
    <w:locked/>
    <w:rsid w:val="004A6A59"/>
    <w:rPr>
      <w:rFonts w:ascii="Arial" w:eastAsia="Times New Roman" w:hAnsi="Arial" w:cs="Arial"/>
      <w:sz w:val="18"/>
      <w:szCs w:val="20"/>
      <w:lang w:val="es-ES" w:eastAsia="es-ES"/>
    </w:rPr>
  </w:style>
  <w:style w:type="character" w:customStyle="1" w:styleId="ROMANOSCar">
    <w:name w:val="ROMANOS Car"/>
    <w:link w:val="ROMANOS"/>
    <w:locked/>
    <w:rsid w:val="004A6A59"/>
    <w:rPr>
      <w:rFonts w:ascii="Arial" w:eastAsia="Times New Roman" w:hAnsi="Arial" w:cs="Arial"/>
      <w:sz w:val="18"/>
      <w:szCs w:val="18"/>
      <w:lang w:val="es-ES" w:eastAsia="es-ES"/>
    </w:rPr>
  </w:style>
  <w:style w:type="character" w:customStyle="1" w:styleId="ANOTACIONCar">
    <w:name w:val="ANOTACION Car"/>
    <w:link w:val="ANOTACION"/>
    <w:locked/>
    <w:rsid w:val="004A6A59"/>
    <w:rPr>
      <w:rFonts w:ascii="Times New Roman" w:eastAsia="Times New Roman" w:hAnsi="Times New Roman" w:cs="Times New Roman"/>
      <w:b/>
      <w:sz w:val="18"/>
      <w:szCs w:val="20"/>
      <w:lang w:val="es-ES_tradnl" w:eastAsia="es-ES"/>
    </w:rPr>
  </w:style>
  <w:style w:type="paragraph" w:styleId="Piedepgina">
    <w:name w:val="footer"/>
    <w:basedOn w:val="Normal"/>
    <w:link w:val="PiedepginaCar"/>
    <w:uiPriority w:val="99"/>
    <w:rsid w:val="004A6A59"/>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uiPriority w:val="99"/>
    <w:rsid w:val="004A6A59"/>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4A6A59"/>
  </w:style>
  <w:style w:type="paragraph" w:styleId="Textocomentario">
    <w:name w:val="annotation text"/>
    <w:basedOn w:val="Normal"/>
    <w:link w:val="TextocomentarioCar"/>
    <w:uiPriority w:val="99"/>
    <w:rsid w:val="004A6A59"/>
    <w:pPr>
      <w:spacing w:after="0" w:line="240" w:lineRule="auto"/>
    </w:pPr>
    <w:rPr>
      <w:rFonts w:ascii="Times New Roman" w:eastAsia="Times New Roman" w:hAnsi="Times New Roman" w:cs="Times New Roman"/>
      <w:sz w:val="20"/>
      <w:szCs w:val="20"/>
      <w:lang w:val="es-ES" w:eastAsia="es-MX"/>
    </w:rPr>
  </w:style>
  <w:style w:type="character" w:customStyle="1" w:styleId="TextocomentarioCar">
    <w:name w:val="Texto comentario Car"/>
    <w:basedOn w:val="Fuentedeprrafopredeter"/>
    <w:link w:val="Textocomentario"/>
    <w:uiPriority w:val="99"/>
    <w:rsid w:val="004A6A59"/>
    <w:rPr>
      <w:rFonts w:ascii="Times New Roman" w:eastAsia="Times New Roman" w:hAnsi="Times New Roman" w:cs="Times New Roman"/>
      <w:sz w:val="20"/>
      <w:szCs w:val="20"/>
      <w:lang w:val="es-ES" w:eastAsia="es-MX"/>
    </w:rPr>
  </w:style>
  <w:style w:type="paragraph" w:styleId="TDC3">
    <w:name w:val="toc 3"/>
    <w:basedOn w:val="Normal"/>
    <w:next w:val="Normal"/>
    <w:rsid w:val="004A6A59"/>
    <w:pPr>
      <w:spacing w:after="100" w:line="276" w:lineRule="atLeast"/>
      <w:ind w:left="440"/>
    </w:pPr>
    <w:rPr>
      <w:rFonts w:ascii="Calibri" w:eastAsia="Times New Roman" w:hAnsi="Calibri" w:cs="Calibri"/>
      <w:szCs w:val="20"/>
      <w:lang w:eastAsia="es-MX"/>
    </w:rPr>
  </w:style>
  <w:style w:type="paragraph" w:styleId="TDC2">
    <w:name w:val="toc 2"/>
    <w:basedOn w:val="Normal"/>
    <w:next w:val="Normal"/>
    <w:rsid w:val="004A6A59"/>
    <w:pPr>
      <w:spacing w:after="0" w:line="240" w:lineRule="auto"/>
      <w:ind w:left="200"/>
    </w:pPr>
    <w:rPr>
      <w:rFonts w:ascii="Times New Roman" w:eastAsia="Times New Roman" w:hAnsi="Times New Roman" w:cs="Times New Roman"/>
      <w:caps/>
      <w:sz w:val="20"/>
      <w:szCs w:val="20"/>
      <w:lang w:val="es-ES" w:eastAsia="es-MX"/>
    </w:rPr>
  </w:style>
  <w:style w:type="paragraph" w:styleId="TDC1">
    <w:name w:val="toc 1"/>
    <w:basedOn w:val="Normal"/>
    <w:next w:val="Normal"/>
    <w:rsid w:val="004A6A59"/>
    <w:pPr>
      <w:spacing w:after="0" w:line="240" w:lineRule="auto"/>
    </w:pPr>
    <w:rPr>
      <w:rFonts w:ascii="Times New Roman" w:eastAsia="Times New Roman" w:hAnsi="Times New Roman" w:cs="Times New Roman"/>
      <w:caps/>
      <w:sz w:val="20"/>
      <w:szCs w:val="20"/>
      <w:lang w:val="es-ES" w:eastAsia="es-MX"/>
    </w:rPr>
  </w:style>
  <w:style w:type="paragraph" w:styleId="Textonotapie">
    <w:name w:val="footnote text"/>
    <w:basedOn w:val="Normal"/>
    <w:link w:val="TextonotapieCar"/>
    <w:uiPriority w:val="99"/>
    <w:rsid w:val="004A6A59"/>
    <w:pPr>
      <w:spacing w:after="0" w:line="240" w:lineRule="auto"/>
    </w:pPr>
    <w:rPr>
      <w:rFonts w:ascii="Calibri" w:eastAsia="Times New Roman" w:hAnsi="Calibri" w:cs="Calibri"/>
      <w:sz w:val="20"/>
      <w:szCs w:val="20"/>
      <w:lang w:eastAsia="es-MX"/>
    </w:rPr>
  </w:style>
  <w:style w:type="character" w:customStyle="1" w:styleId="TextonotapieCar">
    <w:name w:val="Texto nota pie Car"/>
    <w:basedOn w:val="Fuentedeprrafopredeter"/>
    <w:link w:val="Textonotapie"/>
    <w:uiPriority w:val="99"/>
    <w:rsid w:val="004A6A59"/>
    <w:rPr>
      <w:rFonts w:ascii="Calibri" w:eastAsia="Times New Roman" w:hAnsi="Calibri" w:cs="Calibri"/>
      <w:sz w:val="20"/>
      <w:szCs w:val="20"/>
      <w:lang w:eastAsia="es-MX"/>
    </w:rPr>
  </w:style>
  <w:style w:type="paragraph" w:styleId="Prrafodelista">
    <w:name w:val="List Paragraph"/>
    <w:basedOn w:val="Normal"/>
    <w:uiPriority w:val="1"/>
    <w:qFormat/>
    <w:rsid w:val="004A6A59"/>
    <w:pPr>
      <w:spacing w:before="240" w:after="240" w:line="288" w:lineRule="atLeast"/>
      <w:ind w:left="720"/>
    </w:pPr>
    <w:rPr>
      <w:rFonts w:ascii="Calibri" w:eastAsia="Times New Roman" w:hAnsi="Calibri" w:cs="Calibri"/>
      <w:szCs w:val="20"/>
      <w:lang w:eastAsia="es-MX"/>
    </w:rPr>
  </w:style>
  <w:style w:type="paragraph" w:styleId="Sinespaciado">
    <w:name w:val="No Spacing"/>
    <w:qFormat/>
    <w:rsid w:val="004A6A59"/>
    <w:pPr>
      <w:spacing w:after="0" w:line="240" w:lineRule="auto"/>
    </w:pPr>
    <w:rPr>
      <w:rFonts w:ascii="Calibri" w:eastAsia="Times New Roman" w:hAnsi="Calibri" w:cs="Calibri"/>
      <w:szCs w:val="20"/>
      <w:lang w:eastAsia="es-MX"/>
    </w:rPr>
  </w:style>
  <w:style w:type="paragraph" w:customStyle="1" w:styleId="Textodeglobo1">
    <w:name w:val="Texto de globo1"/>
    <w:basedOn w:val="Normal"/>
    <w:rsid w:val="004A6A59"/>
    <w:pPr>
      <w:spacing w:after="0" w:line="240" w:lineRule="auto"/>
    </w:pPr>
    <w:rPr>
      <w:rFonts w:ascii="Tahoma" w:eastAsia="Times New Roman" w:hAnsi="Tahoma" w:cs="Tahoma"/>
      <w:sz w:val="16"/>
      <w:szCs w:val="20"/>
      <w:lang w:eastAsia="es-MX"/>
    </w:rPr>
  </w:style>
  <w:style w:type="paragraph" w:customStyle="1" w:styleId="texto0">
    <w:name w:val="texto"/>
    <w:basedOn w:val="Normal"/>
    <w:rsid w:val="004A6A59"/>
    <w:pPr>
      <w:spacing w:after="101" w:line="216" w:lineRule="exact"/>
      <w:ind w:firstLine="288"/>
      <w:jc w:val="both"/>
    </w:pPr>
    <w:rPr>
      <w:rFonts w:ascii="Arial" w:eastAsia="Times New Roman" w:hAnsi="Arial" w:cs="Arial"/>
      <w:sz w:val="18"/>
      <w:szCs w:val="20"/>
      <w:lang w:eastAsia="es-MX"/>
    </w:rPr>
  </w:style>
  <w:style w:type="paragraph" w:customStyle="1" w:styleId="Default">
    <w:name w:val="Default"/>
    <w:rsid w:val="004A6A59"/>
    <w:pPr>
      <w:spacing w:after="0" w:line="240" w:lineRule="auto"/>
    </w:pPr>
    <w:rPr>
      <w:rFonts w:ascii="Arial" w:eastAsia="Times New Roman" w:hAnsi="Arial" w:cs="Arial"/>
      <w:color w:val="000000"/>
      <w:sz w:val="24"/>
      <w:szCs w:val="20"/>
      <w:lang w:eastAsia="es-MX"/>
    </w:rPr>
  </w:style>
  <w:style w:type="paragraph" w:customStyle="1" w:styleId="Asuntodelcomentario1">
    <w:name w:val="Asunto del comentario1"/>
    <w:basedOn w:val="Textocomentario"/>
    <w:next w:val="Textocomentario"/>
    <w:rsid w:val="004A6A59"/>
    <w:rPr>
      <w:b/>
    </w:rPr>
  </w:style>
  <w:style w:type="paragraph" w:styleId="Revisin">
    <w:name w:val="Revision"/>
    <w:rsid w:val="004A6A59"/>
    <w:pPr>
      <w:spacing w:after="0" w:line="240" w:lineRule="auto"/>
    </w:pPr>
    <w:rPr>
      <w:rFonts w:ascii="Times New Roman" w:eastAsia="Times New Roman" w:hAnsi="Times New Roman" w:cs="Times New Roman"/>
      <w:sz w:val="24"/>
      <w:szCs w:val="20"/>
      <w:lang w:val="es-ES" w:eastAsia="es-MX"/>
    </w:rPr>
  </w:style>
  <w:style w:type="paragraph" w:styleId="Ttulo">
    <w:name w:val="Title"/>
    <w:basedOn w:val="Normal"/>
    <w:next w:val="Normal"/>
    <w:link w:val="TtuloCar"/>
    <w:qFormat/>
    <w:rsid w:val="004A6A59"/>
    <w:pPr>
      <w:shd w:val="clear" w:color="auto" w:fill="808000"/>
      <w:spacing w:after="300" w:line="240" w:lineRule="auto"/>
      <w:jc w:val="center"/>
    </w:pPr>
    <w:rPr>
      <w:rFonts w:ascii="Calibri" w:eastAsia="Times New Roman" w:hAnsi="Calibri" w:cs="Calibri"/>
      <w:b/>
      <w:noProof/>
      <w:color w:val="FFFFFF"/>
      <w:spacing w:val="5"/>
      <w:sz w:val="28"/>
      <w:szCs w:val="20"/>
      <w:lang w:eastAsia="es-MX"/>
    </w:rPr>
  </w:style>
  <w:style w:type="character" w:customStyle="1" w:styleId="TtuloCar">
    <w:name w:val="Título Car"/>
    <w:basedOn w:val="Fuentedeprrafopredeter"/>
    <w:link w:val="Ttulo"/>
    <w:rsid w:val="004A6A59"/>
    <w:rPr>
      <w:rFonts w:ascii="Calibri" w:eastAsia="Times New Roman" w:hAnsi="Calibri" w:cs="Calibri"/>
      <w:b/>
      <w:noProof/>
      <w:color w:val="FFFFFF"/>
      <w:spacing w:val="5"/>
      <w:sz w:val="28"/>
      <w:szCs w:val="20"/>
      <w:shd w:val="clear" w:color="auto" w:fill="808000"/>
      <w:lang w:eastAsia="es-MX"/>
    </w:rPr>
  </w:style>
  <w:style w:type="paragraph" w:customStyle="1" w:styleId="TableParagraph">
    <w:name w:val="Table Paragraph"/>
    <w:basedOn w:val="Normal"/>
    <w:rsid w:val="004A6A59"/>
    <w:pPr>
      <w:spacing w:after="0" w:line="240" w:lineRule="auto"/>
    </w:pPr>
    <w:rPr>
      <w:rFonts w:ascii="Calibri" w:eastAsia="Times New Roman" w:hAnsi="Calibri" w:cs="Calibri"/>
      <w:noProof/>
      <w:szCs w:val="20"/>
      <w:lang w:eastAsia="es-MX"/>
    </w:rPr>
  </w:style>
  <w:style w:type="paragraph" w:customStyle="1" w:styleId="Textonormal">
    <w:name w:val="Texto normal"/>
    <w:basedOn w:val="Normal"/>
    <w:rsid w:val="004A6A59"/>
    <w:pPr>
      <w:spacing w:after="0" w:line="240" w:lineRule="auto"/>
      <w:ind w:left="102"/>
    </w:pPr>
    <w:rPr>
      <w:rFonts w:ascii="Arial" w:eastAsia="Times New Roman" w:hAnsi="Arial" w:cs="Arial"/>
      <w:sz w:val="18"/>
      <w:szCs w:val="20"/>
      <w:lang w:val="en-US" w:eastAsia="es-MX"/>
    </w:rPr>
  </w:style>
  <w:style w:type="paragraph" w:customStyle="1" w:styleId="EstilotextoPrimeral">
    <w:name w:val="Estilo texto + Primera l"/>
    <w:basedOn w:val="Normal"/>
    <w:rsid w:val="004A6A59"/>
    <w:pPr>
      <w:spacing w:after="101" w:line="216" w:lineRule="exact"/>
      <w:jc w:val="both"/>
    </w:pPr>
    <w:rPr>
      <w:rFonts w:ascii="Arial" w:eastAsia="Times New Roman" w:hAnsi="Arial" w:cs="Arial"/>
      <w:sz w:val="18"/>
      <w:szCs w:val="20"/>
      <w:lang w:eastAsia="es-MX"/>
    </w:rPr>
  </w:style>
  <w:style w:type="paragraph" w:customStyle="1" w:styleId="centrado">
    <w:name w:val="centrado"/>
    <w:basedOn w:val="Texto"/>
    <w:rsid w:val="004A6A59"/>
    <w:pPr>
      <w:spacing w:line="216" w:lineRule="atLeast"/>
      <w:ind w:firstLine="0"/>
      <w:jc w:val="center"/>
    </w:pPr>
    <w:rPr>
      <w:lang w:val="es-ES_tradnl" w:eastAsia="es-MX"/>
    </w:rPr>
  </w:style>
  <w:style w:type="paragraph" w:customStyle="1" w:styleId="Prrafodelista1">
    <w:name w:val="Párrafo de lista1"/>
    <w:basedOn w:val="Normal"/>
    <w:rsid w:val="004A6A59"/>
    <w:pPr>
      <w:spacing w:line="276" w:lineRule="atLeast"/>
      <w:ind w:left="720"/>
    </w:pPr>
    <w:rPr>
      <w:rFonts w:ascii="Calibri" w:eastAsia="Times New Roman" w:hAnsi="Calibri" w:cs="Calibri"/>
      <w:szCs w:val="20"/>
      <w:lang w:eastAsia="es-MX"/>
    </w:rPr>
  </w:style>
  <w:style w:type="paragraph" w:customStyle="1" w:styleId="Asuntodelcomentario10">
    <w:name w:val="Asunto del comentario1"/>
    <w:basedOn w:val="Textocomentario"/>
    <w:next w:val="Textocomentario"/>
    <w:rsid w:val="004A6A59"/>
    <w:pPr>
      <w:spacing w:after="200"/>
    </w:pPr>
    <w:rPr>
      <w:rFonts w:ascii="Calibri" w:hAnsi="Calibri" w:cs="Calibri"/>
      <w:b/>
      <w:lang w:val="en-US"/>
    </w:rPr>
  </w:style>
  <w:style w:type="paragraph" w:customStyle="1" w:styleId="Textodeglobo10">
    <w:name w:val="Texto de globo1"/>
    <w:basedOn w:val="Normal"/>
    <w:rsid w:val="004A6A59"/>
    <w:pPr>
      <w:spacing w:after="0" w:line="240" w:lineRule="auto"/>
    </w:pPr>
    <w:rPr>
      <w:rFonts w:ascii="Tahoma" w:eastAsia="Times New Roman" w:hAnsi="Tahoma" w:cs="Tahoma"/>
      <w:sz w:val="16"/>
      <w:szCs w:val="20"/>
      <w:lang w:eastAsia="es-MX"/>
    </w:rPr>
  </w:style>
  <w:style w:type="paragraph" w:customStyle="1" w:styleId="piecuadro">
    <w:name w:val="pie cuadro"/>
    <w:basedOn w:val="Prrafodelista"/>
    <w:rsid w:val="004A6A59"/>
    <w:pPr>
      <w:spacing w:before="0" w:after="0" w:line="240" w:lineRule="auto"/>
      <w:ind w:left="0"/>
    </w:pPr>
    <w:rPr>
      <w:rFonts w:ascii="Arial" w:hAnsi="Arial" w:cs="Arial"/>
      <w:sz w:val="16"/>
      <w:lang w:val="en-US"/>
    </w:rPr>
  </w:style>
  <w:style w:type="paragraph" w:customStyle="1" w:styleId="piedecuadro">
    <w:name w:val="pie de cuadro"/>
    <w:basedOn w:val="Prrafodelista"/>
    <w:rsid w:val="004A6A59"/>
    <w:pPr>
      <w:spacing w:before="400" w:after="0" w:line="240" w:lineRule="auto"/>
      <w:ind w:left="0"/>
    </w:pPr>
    <w:rPr>
      <w:rFonts w:ascii="Arial" w:hAnsi="Arial" w:cs="Arial"/>
      <w:sz w:val="20"/>
      <w:lang w:val="es-ES"/>
    </w:rPr>
  </w:style>
  <w:style w:type="paragraph" w:styleId="NormalWeb">
    <w:name w:val="Normal (Web)"/>
    <w:basedOn w:val="Normal"/>
    <w:uiPriority w:val="99"/>
    <w:rsid w:val="004A6A59"/>
    <w:pPr>
      <w:spacing w:before="100" w:after="100" w:line="240" w:lineRule="auto"/>
    </w:pPr>
    <w:rPr>
      <w:rFonts w:ascii="Times New Roman" w:eastAsia="Times New Roman" w:hAnsi="Times New Roman" w:cs="Times New Roman"/>
      <w:sz w:val="24"/>
      <w:szCs w:val="20"/>
      <w:lang w:eastAsia="es-MX"/>
    </w:rPr>
  </w:style>
  <w:style w:type="paragraph" w:customStyle="1" w:styleId="ecxmsonormal">
    <w:name w:val="ecxmsonormal"/>
    <w:basedOn w:val="Normal"/>
    <w:rsid w:val="004A6A59"/>
    <w:pPr>
      <w:spacing w:before="100" w:after="100" w:line="240" w:lineRule="auto"/>
    </w:pPr>
    <w:rPr>
      <w:rFonts w:ascii="Times New Roman" w:eastAsia="Times New Roman" w:hAnsi="Times New Roman" w:cs="Times New Roman"/>
      <w:sz w:val="24"/>
      <w:szCs w:val="20"/>
      <w:lang w:eastAsia="es-MX"/>
    </w:rPr>
  </w:style>
  <w:style w:type="paragraph" w:customStyle="1" w:styleId="ecxmsolistparagraph">
    <w:name w:val="ecxmsolistparagraph"/>
    <w:basedOn w:val="Normal"/>
    <w:rsid w:val="004A6A59"/>
    <w:pPr>
      <w:spacing w:before="100" w:after="100" w:line="240" w:lineRule="auto"/>
    </w:pPr>
    <w:rPr>
      <w:rFonts w:ascii="Times New Roman" w:eastAsia="Times New Roman" w:hAnsi="Times New Roman" w:cs="Times New Roman"/>
      <w:sz w:val="24"/>
      <w:szCs w:val="20"/>
      <w:lang w:eastAsia="es-MX"/>
    </w:rPr>
  </w:style>
  <w:style w:type="paragraph" w:customStyle="1" w:styleId="Sumario">
    <w:name w:val="Sumario"/>
    <w:basedOn w:val="Normal"/>
    <w:rsid w:val="004A6A59"/>
    <w:pPr>
      <w:tabs>
        <w:tab w:val="right" w:leader="dot" w:pos="8107"/>
        <w:tab w:val="right" w:pos="8640"/>
      </w:tabs>
      <w:spacing w:after="0" w:line="260" w:lineRule="exact"/>
      <w:ind w:left="274" w:right="749"/>
      <w:jc w:val="both"/>
    </w:pPr>
    <w:rPr>
      <w:rFonts w:ascii="Arial" w:eastAsia="Times New Roman" w:hAnsi="Arial" w:cs="Arial"/>
      <w:sz w:val="18"/>
      <w:szCs w:val="20"/>
      <w:lang w:val="es-ES" w:eastAsia="es-MX"/>
    </w:rPr>
  </w:style>
  <w:style w:type="paragraph" w:customStyle="1" w:styleId="Secreta">
    <w:name w:val="Secreta"/>
    <w:basedOn w:val="Normal"/>
    <w:rsid w:val="004A6A59"/>
    <w:pPr>
      <w:tabs>
        <w:tab w:val="right" w:leader="dot" w:pos="8100"/>
        <w:tab w:val="right" w:pos="8640"/>
      </w:tabs>
      <w:spacing w:after="0" w:line="334" w:lineRule="exact"/>
      <w:ind w:left="274" w:right="749"/>
      <w:jc w:val="both"/>
    </w:pPr>
    <w:rPr>
      <w:rFonts w:ascii="Times New Roman" w:eastAsia="Times New Roman" w:hAnsi="Times New Roman" w:cs="Times New Roman"/>
      <w:b/>
      <w:sz w:val="20"/>
      <w:szCs w:val="20"/>
      <w:u w:val="single"/>
      <w:lang w:val="es-ES_tradnl" w:eastAsia="es-MX"/>
    </w:rPr>
  </w:style>
  <w:style w:type="paragraph" w:customStyle="1" w:styleId="ttulo0">
    <w:name w:val="título"/>
    <w:basedOn w:val="Normal"/>
    <w:next w:val="Normal"/>
    <w:rsid w:val="004A6A59"/>
    <w:pPr>
      <w:spacing w:line="276" w:lineRule="atLeast"/>
    </w:pPr>
    <w:rPr>
      <w:rFonts w:ascii="Calibri" w:eastAsia="Times New Roman" w:hAnsi="Calibri" w:cs="Calibri"/>
      <w:b/>
      <w:sz w:val="20"/>
      <w:szCs w:val="20"/>
      <w:lang w:val="en-US" w:eastAsia="es-MX"/>
    </w:rPr>
  </w:style>
  <w:style w:type="paragraph" w:customStyle="1" w:styleId="Contenido">
    <w:name w:val="Contenido"/>
    <w:basedOn w:val="Normal"/>
    <w:rsid w:val="004A6A59"/>
    <w:pPr>
      <w:spacing w:after="360" w:line="276" w:lineRule="atLeast"/>
      <w:jc w:val="both"/>
    </w:pPr>
    <w:rPr>
      <w:rFonts w:ascii="Arial" w:eastAsia="Times New Roman" w:hAnsi="Arial" w:cs="Arial"/>
      <w:szCs w:val="20"/>
      <w:lang w:eastAsia="es-MX"/>
    </w:rPr>
  </w:style>
  <w:style w:type="paragraph" w:customStyle="1" w:styleId="Mapadeldocumento1">
    <w:name w:val="Mapa del documento1"/>
    <w:basedOn w:val="Normal"/>
    <w:rsid w:val="004A6A59"/>
    <w:pPr>
      <w:shd w:val="clear" w:color="auto" w:fill="000080"/>
      <w:spacing w:after="0" w:line="240" w:lineRule="auto"/>
    </w:pPr>
    <w:rPr>
      <w:rFonts w:ascii="Tahoma" w:eastAsia="Times New Roman" w:hAnsi="Tahoma" w:cs="Tahoma"/>
      <w:sz w:val="20"/>
      <w:szCs w:val="20"/>
      <w:lang w:val="es-ES" w:eastAsia="es-MX"/>
    </w:rPr>
  </w:style>
  <w:style w:type="paragraph" w:customStyle="1" w:styleId="Textosinformato1">
    <w:name w:val="Texto sin formato1"/>
    <w:basedOn w:val="Normal"/>
    <w:rsid w:val="004A6A59"/>
    <w:pPr>
      <w:spacing w:after="0" w:line="240" w:lineRule="auto"/>
    </w:pPr>
    <w:rPr>
      <w:rFonts w:ascii="Consolas" w:eastAsia="Times New Roman" w:hAnsi="Consolas" w:cs="Consolas"/>
      <w:sz w:val="21"/>
      <w:szCs w:val="20"/>
      <w:lang w:eastAsia="es-MX"/>
    </w:rPr>
  </w:style>
  <w:style w:type="paragraph" w:customStyle="1" w:styleId="Textoindependiente21">
    <w:name w:val="Texto independiente 21"/>
    <w:basedOn w:val="Normal"/>
    <w:rsid w:val="004A6A59"/>
    <w:pPr>
      <w:spacing w:after="0" w:line="240" w:lineRule="auto"/>
    </w:pPr>
    <w:rPr>
      <w:rFonts w:ascii="Arial" w:eastAsia="Times New Roman" w:hAnsi="Arial" w:cs="Arial"/>
      <w:szCs w:val="20"/>
      <w:lang w:val="es-ES" w:eastAsia="es-MX"/>
    </w:rPr>
  </w:style>
  <w:style w:type="paragraph" w:customStyle="1" w:styleId="Textoindependiente31">
    <w:name w:val="Texto independiente 31"/>
    <w:basedOn w:val="Normal"/>
    <w:rsid w:val="004A6A59"/>
    <w:pPr>
      <w:spacing w:after="0" w:line="240" w:lineRule="auto"/>
    </w:pPr>
    <w:rPr>
      <w:rFonts w:ascii="Arial" w:eastAsia="Times New Roman" w:hAnsi="Arial" w:cs="Arial"/>
      <w:b/>
      <w:szCs w:val="20"/>
      <w:lang w:val="es-ES" w:eastAsia="es-MX"/>
    </w:rPr>
  </w:style>
  <w:style w:type="paragraph" w:customStyle="1" w:styleId="Textoindependiente22">
    <w:name w:val="Texto independiente 22"/>
    <w:basedOn w:val="Normal"/>
    <w:rsid w:val="004A6A59"/>
    <w:pPr>
      <w:spacing w:after="120" w:line="240" w:lineRule="auto"/>
      <w:ind w:left="283"/>
    </w:pPr>
    <w:rPr>
      <w:rFonts w:ascii="Times New Roman" w:eastAsia="Times New Roman" w:hAnsi="Times New Roman" w:cs="Times New Roman"/>
      <w:caps/>
      <w:sz w:val="20"/>
      <w:szCs w:val="20"/>
      <w:lang w:val="es-ES" w:eastAsia="es-MX"/>
    </w:rPr>
  </w:style>
  <w:style w:type="paragraph" w:customStyle="1" w:styleId="Logro">
    <w:name w:val="Logro"/>
    <w:basedOn w:val="Normal"/>
    <w:rsid w:val="004A6A59"/>
    <w:pPr>
      <w:tabs>
        <w:tab w:val="left" w:pos="0"/>
      </w:tabs>
      <w:spacing w:after="0" w:line="240" w:lineRule="auto"/>
      <w:ind w:left="240" w:hanging="240"/>
    </w:pPr>
    <w:rPr>
      <w:rFonts w:ascii="Times New Roman" w:eastAsia="Times New Roman" w:hAnsi="Times New Roman" w:cs="Times New Roman"/>
      <w:sz w:val="24"/>
      <w:szCs w:val="20"/>
      <w:lang w:val="es-ES" w:eastAsia="es-MX"/>
    </w:rPr>
  </w:style>
  <w:style w:type="paragraph" w:customStyle="1" w:styleId="textodenotaalfinal">
    <w:name w:val="texto de nota al final"/>
    <w:basedOn w:val="Normal"/>
    <w:rsid w:val="004A6A59"/>
    <w:pPr>
      <w:spacing w:after="0" w:line="240" w:lineRule="auto"/>
    </w:pPr>
    <w:rPr>
      <w:rFonts w:ascii="Times New Roman" w:eastAsia="Times New Roman" w:hAnsi="Times New Roman" w:cs="Times New Roman"/>
      <w:caps/>
      <w:sz w:val="20"/>
      <w:szCs w:val="20"/>
      <w:lang w:val="es-ES" w:eastAsia="es-MX"/>
    </w:rPr>
  </w:style>
  <w:style w:type="paragraph" w:customStyle="1" w:styleId="TtulodeTDC1">
    <w:name w:val="Título de TDC1"/>
    <w:basedOn w:val="Ttulo1"/>
    <w:next w:val="Normal"/>
    <w:rsid w:val="004A6A59"/>
    <w:pPr>
      <w:keepNext/>
      <w:keepLines/>
      <w:pBdr>
        <w:bottom w:val="none" w:sz="0" w:space="0" w:color="auto"/>
        <w:between w:val="none" w:sz="0" w:space="0" w:color="auto"/>
      </w:pBdr>
      <w:spacing w:before="480" w:line="276" w:lineRule="atLeast"/>
      <w:jc w:val="left"/>
    </w:pPr>
    <w:rPr>
      <w:rFonts w:ascii="Cambria" w:hAnsi="Cambria" w:cs="Cambria"/>
      <w:color w:val="00FFFF"/>
      <w:sz w:val="28"/>
      <w:szCs w:val="20"/>
      <w:lang w:val="es-MX" w:eastAsia="es-MX"/>
    </w:rPr>
  </w:style>
  <w:style w:type="paragraph" w:customStyle="1" w:styleId="Textoindependienteprimerasangra21">
    <w:name w:val="Texto independiente primera sangría 21"/>
    <w:basedOn w:val="Textoindependiente22"/>
    <w:rsid w:val="004A6A59"/>
    <w:pPr>
      <w:spacing w:after="200" w:line="276" w:lineRule="atLeast"/>
      <w:ind w:left="360" w:firstLine="360"/>
    </w:pPr>
    <w:rPr>
      <w:rFonts w:ascii="Calibri" w:hAnsi="Calibri" w:cs="Calibri"/>
      <w:caps w:val="0"/>
      <w:sz w:val="22"/>
      <w:lang w:val="es-MX"/>
    </w:rPr>
  </w:style>
  <w:style w:type="table" w:styleId="Tablaconcuadrcula">
    <w:name w:val="Table Grid"/>
    <w:basedOn w:val="Tablanormal"/>
    <w:uiPriority w:val="59"/>
    <w:rsid w:val="004A6A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rsid w:val="004A6A59"/>
    <w:pPr>
      <w:spacing w:after="0" w:line="240" w:lineRule="auto"/>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uiPriority w:val="99"/>
    <w:rsid w:val="004A6A59"/>
    <w:rPr>
      <w:rFonts w:ascii="Tahoma" w:eastAsia="Times New Roman" w:hAnsi="Tahoma" w:cs="Tahoma"/>
      <w:sz w:val="16"/>
      <w:szCs w:val="16"/>
      <w:lang w:val="es-ES" w:eastAsia="es-ES"/>
    </w:rPr>
  </w:style>
  <w:style w:type="character" w:styleId="Refdecomentario">
    <w:name w:val="annotation reference"/>
    <w:basedOn w:val="Fuentedeprrafopredeter"/>
    <w:uiPriority w:val="99"/>
    <w:unhideWhenUsed/>
    <w:rsid w:val="000C3931"/>
    <w:rPr>
      <w:sz w:val="16"/>
      <w:szCs w:val="16"/>
    </w:rPr>
  </w:style>
  <w:style w:type="paragraph" w:styleId="Asuntodelcomentario">
    <w:name w:val="annotation subject"/>
    <w:basedOn w:val="Textocomentario"/>
    <w:next w:val="Textocomentario"/>
    <w:link w:val="AsuntodelcomentarioCar"/>
    <w:uiPriority w:val="99"/>
    <w:semiHidden/>
    <w:unhideWhenUsed/>
    <w:rsid w:val="000C3931"/>
    <w:pPr>
      <w:spacing w:after="200"/>
    </w:pPr>
    <w:rPr>
      <w:rFonts w:asciiTheme="minorHAnsi" w:eastAsiaTheme="minorHAnsi" w:hAnsiTheme="minorHAnsi" w:cstheme="minorBidi"/>
      <w:b/>
      <w:bCs/>
      <w:lang w:val="es-MX" w:eastAsia="en-US"/>
    </w:rPr>
  </w:style>
  <w:style w:type="character" w:customStyle="1" w:styleId="AsuntodelcomentarioCar">
    <w:name w:val="Asunto del comentario Car"/>
    <w:basedOn w:val="TextocomentarioCar"/>
    <w:link w:val="Asuntodelcomentario"/>
    <w:uiPriority w:val="99"/>
    <w:semiHidden/>
    <w:rsid w:val="000C3931"/>
    <w:rPr>
      <w:rFonts w:ascii="Times New Roman" w:eastAsia="Times New Roman" w:hAnsi="Times New Roman" w:cs="Times New Roman"/>
      <w:b/>
      <w:bCs/>
      <w:sz w:val="20"/>
      <w:szCs w:val="20"/>
      <w:lang w:val="es-ES" w:eastAsia="es-MX"/>
    </w:rPr>
  </w:style>
  <w:style w:type="character" w:styleId="Hipervnculo">
    <w:name w:val="Hyperlink"/>
    <w:basedOn w:val="Fuentedeprrafopredeter"/>
    <w:uiPriority w:val="99"/>
    <w:unhideWhenUsed/>
    <w:rsid w:val="00EA5B36"/>
    <w:rPr>
      <w:color w:val="0000FF" w:themeColor="hyperlink"/>
      <w:u w:val="single"/>
    </w:rPr>
  </w:style>
  <w:style w:type="character" w:styleId="Refdenotaalpie">
    <w:name w:val="footnote reference"/>
    <w:basedOn w:val="Fuentedeprrafopredeter"/>
    <w:uiPriority w:val="99"/>
    <w:semiHidden/>
    <w:unhideWhenUsed/>
    <w:rsid w:val="00A12700"/>
    <w:rPr>
      <w:vertAlign w:val="superscript"/>
    </w:rPr>
  </w:style>
  <w:style w:type="character" w:styleId="nfasis">
    <w:name w:val="Emphasis"/>
    <w:basedOn w:val="Fuentedeprrafopredeter"/>
    <w:uiPriority w:val="20"/>
    <w:qFormat/>
    <w:rsid w:val="00F4336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069700">
      <w:bodyDiv w:val="1"/>
      <w:marLeft w:val="0"/>
      <w:marRight w:val="0"/>
      <w:marTop w:val="0"/>
      <w:marBottom w:val="0"/>
      <w:divBdr>
        <w:top w:val="none" w:sz="0" w:space="0" w:color="auto"/>
        <w:left w:val="none" w:sz="0" w:space="0" w:color="auto"/>
        <w:bottom w:val="none" w:sz="0" w:space="0" w:color="auto"/>
        <w:right w:val="none" w:sz="0" w:space="0" w:color="auto"/>
      </w:divBdr>
    </w:div>
    <w:div w:id="224991893">
      <w:bodyDiv w:val="1"/>
      <w:marLeft w:val="0"/>
      <w:marRight w:val="0"/>
      <w:marTop w:val="0"/>
      <w:marBottom w:val="0"/>
      <w:divBdr>
        <w:top w:val="none" w:sz="0" w:space="0" w:color="auto"/>
        <w:left w:val="none" w:sz="0" w:space="0" w:color="auto"/>
        <w:bottom w:val="none" w:sz="0" w:space="0" w:color="auto"/>
        <w:right w:val="none" w:sz="0" w:space="0" w:color="auto"/>
      </w:divBdr>
    </w:div>
    <w:div w:id="273833258">
      <w:bodyDiv w:val="1"/>
      <w:marLeft w:val="0"/>
      <w:marRight w:val="0"/>
      <w:marTop w:val="0"/>
      <w:marBottom w:val="0"/>
      <w:divBdr>
        <w:top w:val="none" w:sz="0" w:space="0" w:color="auto"/>
        <w:left w:val="none" w:sz="0" w:space="0" w:color="auto"/>
        <w:bottom w:val="none" w:sz="0" w:space="0" w:color="auto"/>
        <w:right w:val="none" w:sz="0" w:space="0" w:color="auto"/>
      </w:divBdr>
    </w:div>
    <w:div w:id="329792846">
      <w:bodyDiv w:val="1"/>
      <w:marLeft w:val="0"/>
      <w:marRight w:val="0"/>
      <w:marTop w:val="0"/>
      <w:marBottom w:val="0"/>
      <w:divBdr>
        <w:top w:val="none" w:sz="0" w:space="0" w:color="auto"/>
        <w:left w:val="none" w:sz="0" w:space="0" w:color="auto"/>
        <w:bottom w:val="none" w:sz="0" w:space="0" w:color="auto"/>
        <w:right w:val="none" w:sz="0" w:space="0" w:color="auto"/>
      </w:divBdr>
    </w:div>
    <w:div w:id="345644762">
      <w:bodyDiv w:val="1"/>
      <w:marLeft w:val="0"/>
      <w:marRight w:val="0"/>
      <w:marTop w:val="0"/>
      <w:marBottom w:val="0"/>
      <w:divBdr>
        <w:top w:val="none" w:sz="0" w:space="0" w:color="auto"/>
        <w:left w:val="none" w:sz="0" w:space="0" w:color="auto"/>
        <w:bottom w:val="none" w:sz="0" w:space="0" w:color="auto"/>
        <w:right w:val="none" w:sz="0" w:space="0" w:color="auto"/>
      </w:divBdr>
    </w:div>
    <w:div w:id="525142640">
      <w:bodyDiv w:val="1"/>
      <w:marLeft w:val="0"/>
      <w:marRight w:val="0"/>
      <w:marTop w:val="0"/>
      <w:marBottom w:val="0"/>
      <w:divBdr>
        <w:top w:val="none" w:sz="0" w:space="0" w:color="auto"/>
        <w:left w:val="none" w:sz="0" w:space="0" w:color="auto"/>
        <w:bottom w:val="none" w:sz="0" w:space="0" w:color="auto"/>
        <w:right w:val="none" w:sz="0" w:space="0" w:color="auto"/>
      </w:divBdr>
    </w:div>
    <w:div w:id="759713042">
      <w:bodyDiv w:val="1"/>
      <w:marLeft w:val="0"/>
      <w:marRight w:val="0"/>
      <w:marTop w:val="0"/>
      <w:marBottom w:val="0"/>
      <w:divBdr>
        <w:top w:val="none" w:sz="0" w:space="0" w:color="auto"/>
        <w:left w:val="none" w:sz="0" w:space="0" w:color="auto"/>
        <w:bottom w:val="none" w:sz="0" w:space="0" w:color="auto"/>
        <w:right w:val="none" w:sz="0" w:space="0" w:color="auto"/>
      </w:divBdr>
    </w:div>
    <w:div w:id="1230507099">
      <w:bodyDiv w:val="1"/>
      <w:marLeft w:val="0"/>
      <w:marRight w:val="0"/>
      <w:marTop w:val="0"/>
      <w:marBottom w:val="0"/>
      <w:divBdr>
        <w:top w:val="none" w:sz="0" w:space="0" w:color="auto"/>
        <w:left w:val="none" w:sz="0" w:space="0" w:color="auto"/>
        <w:bottom w:val="none" w:sz="0" w:space="0" w:color="auto"/>
        <w:right w:val="none" w:sz="0" w:space="0" w:color="auto"/>
      </w:divBdr>
    </w:div>
    <w:div w:id="1319071880">
      <w:bodyDiv w:val="1"/>
      <w:marLeft w:val="0"/>
      <w:marRight w:val="0"/>
      <w:marTop w:val="0"/>
      <w:marBottom w:val="0"/>
      <w:divBdr>
        <w:top w:val="none" w:sz="0" w:space="0" w:color="auto"/>
        <w:left w:val="none" w:sz="0" w:space="0" w:color="auto"/>
        <w:bottom w:val="none" w:sz="0" w:space="0" w:color="auto"/>
        <w:right w:val="none" w:sz="0" w:space="0" w:color="auto"/>
      </w:divBdr>
    </w:div>
    <w:div w:id="1474635213">
      <w:bodyDiv w:val="1"/>
      <w:marLeft w:val="0"/>
      <w:marRight w:val="0"/>
      <w:marTop w:val="0"/>
      <w:marBottom w:val="0"/>
      <w:divBdr>
        <w:top w:val="none" w:sz="0" w:space="0" w:color="auto"/>
        <w:left w:val="none" w:sz="0" w:space="0" w:color="auto"/>
        <w:bottom w:val="none" w:sz="0" w:space="0" w:color="auto"/>
        <w:right w:val="none" w:sz="0" w:space="0" w:color="auto"/>
      </w:divBdr>
    </w:div>
    <w:div w:id="1519002684">
      <w:bodyDiv w:val="1"/>
      <w:marLeft w:val="0"/>
      <w:marRight w:val="0"/>
      <w:marTop w:val="0"/>
      <w:marBottom w:val="0"/>
      <w:divBdr>
        <w:top w:val="none" w:sz="0" w:space="0" w:color="auto"/>
        <w:left w:val="none" w:sz="0" w:space="0" w:color="auto"/>
        <w:bottom w:val="none" w:sz="0" w:space="0" w:color="auto"/>
        <w:right w:val="none" w:sz="0" w:space="0" w:color="auto"/>
      </w:divBdr>
    </w:div>
    <w:div w:id="1699814470">
      <w:bodyDiv w:val="1"/>
      <w:marLeft w:val="0"/>
      <w:marRight w:val="0"/>
      <w:marTop w:val="0"/>
      <w:marBottom w:val="0"/>
      <w:divBdr>
        <w:top w:val="none" w:sz="0" w:space="0" w:color="auto"/>
        <w:left w:val="none" w:sz="0" w:space="0" w:color="auto"/>
        <w:bottom w:val="none" w:sz="0" w:space="0" w:color="auto"/>
        <w:right w:val="none" w:sz="0" w:space="0" w:color="auto"/>
      </w:divBdr>
    </w:div>
    <w:div w:id="1707293745">
      <w:bodyDiv w:val="1"/>
      <w:marLeft w:val="0"/>
      <w:marRight w:val="0"/>
      <w:marTop w:val="0"/>
      <w:marBottom w:val="0"/>
      <w:divBdr>
        <w:top w:val="none" w:sz="0" w:space="0" w:color="auto"/>
        <w:left w:val="none" w:sz="0" w:space="0" w:color="auto"/>
        <w:bottom w:val="none" w:sz="0" w:space="0" w:color="auto"/>
        <w:right w:val="none" w:sz="0" w:space="0" w:color="auto"/>
      </w:divBdr>
    </w:div>
    <w:div w:id="175311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gob.mx/conafo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coneval.org.mx/SalaPrensa/Comunicadosprensa/Documents/Comunicado-09-Medicion-pobreza-2016.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28B68C-0775-4A23-AC89-FDD4D178B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77</Pages>
  <Words>42221</Words>
  <Characters>232218</Characters>
  <Application>Microsoft Office Word</Application>
  <DocSecurity>0</DocSecurity>
  <Lines>1935</Lines>
  <Paragraphs>547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273892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Valeria Castro Guerrero</dc:creator>
  <cp:lastModifiedBy>Blanca Maria Eugenia Sánchez Villela Linares</cp:lastModifiedBy>
  <cp:revision>2</cp:revision>
  <cp:lastPrinted>2019-01-24T21:06:00Z</cp:lastPrinted>
  <dcterms:created xsi:type="dcterms:W3CDTF">2019-02-08T18:22:00Z</dcterms:created>
  <dcterms:modified xsi:type="dcterms:W3CDTF">2019-02-08T18:22:00Z</dcterms:modified>
</cp:coreProperties>
</file>